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78CEA" w14:textId="77777777" w:rsidR="009046AB" w:rsidRPr="00A5246B" w:rsidRDefault="009046AB" w:rsidP="00A45C06">
      <w:pPr>
        <w:spacing w:line="276" w:lineRule="auto"/>
        <w:jc w:val="both"/>
        <w:rPr>
          <w:rFonts w:ascii="Garamond" w:eastAsia="Garamond" w:hAnsi="Garamond" w:cs="Garamond"/>
          <w:sz w:val="20"/>
          <w:szCs w:val="20"/>
        </w:rPr>
      </w:pPr>
      <w:r w:rsidRPr="00A5246B">
        <w:rPr>
          <w:rFonts w:ascii="Garamond" w:eastAsia="Garamond" w:hAnsi="Garamond" w:cs="Garamond"/>
          <w:sz w:val="20"/>
          <w:szCs w:val="20"/>
        </w:rPr>
        <w:t>Zatwierdzam data</w:t>
      </w:r>
    </w:p>
    <w:p w14:paraId="74E5C845" w14:textId="38136E6A" w:rsidR="009046AB" w:rsidRPr="00A5246B" w:rsidRDefault="00DF4E18" w:rsidP="00A45C06">
      <w:pPr>
        <w:spacing w:line="276" w:lineRule="auto"/>
        <w:jc w:val="both"/>
        <w:rPr>
          <w:rFonts w:ascii="Garamond" w:hAnsi="Garamond" w:cs="Garamond"/>
          <w:sz w:val="20"/>
          <w:szCs w:val="20"/>
        </w:rPr>
      </w:pPr>
      <w:r w:rsidRPr="00A5246B">
        <w:rPr>
          <w:rFonts w:ascii="Garamond" w:hAnsi="Garamond" w:cs="Garamond"/>
          <w:sz w:val="20"/>
          <w:szCs w:val="20"/>
        </w:rPr>
        <w:t>06.11.2025</w:t>
      </w:r>
      <w:r w:rsidR="00125459" w:rsidRPr="00A5246B">
        <w:rPr>
          <w:rFonts w:ascii="Garamond" w:hAnsi="Garamond" w:cs="Garamond"/>
          <w:sz w:val="20"/>
          <w:szCs w:val="20"/>
        </w:rPr>
        <w:t xml:space="preserve"> roku</w:t>
      </w:r>
    </w:p>
    <w:p w14:paraId="749AD0A6" w14:textId="77777777" w:rsidR="00640C2D" w:rsidRPr="00A5246B" w:rsidRDefault="00640C2D" w:rsidP="00A45C06">
      <w:pPr>
        <w:suppressAutoHyphens w:val="0"/>
        <w:autoSpaceDN/>
        <w:spacing w:line="276" w:lineRule="auto"/>
        <w:textAlignment w:val="auto"/>
        <w:rPr>
          <w:rFonts w:ascii="Garamond" w:hAnsi="Garamond"/>
          <w:sz w:val="20"/>
          <w:szCs w:val="20"/>
        </w:rPr>
      </w:pPr>
    </w:p>
    <w:p w14:paraId="2E40ED83" w14:textId="4CADBD2C" w:rsidR="009046AB" w:rsidRPr="00A5246B" w:rsidRDefault="00711686" w:rsidP="00A45C06">
      <w:pPr>
        <w:suppressAutoHyphens w:val="0"/>
        <w:autoSpaceDN/>
        <w:spacing w:line="276" w:lineRule="auto"/>
        <w:textAlignment w:val="auto"/>
        <w:rPr>
          <w:rFonts w:ascii="Garamond" w:hAnsi="Garamond"/>
          <w:kern w:val="0"/>
          <w:sz w:val="20"/>
          <w:szCs w:val="20"/>
          <w:lang w:eastAsia="pl-PL"/>
        </w:rPr>
      </w:pPr>
      <w:bookmarkStart w:id="0" w:name="_Hlk193359929"/>
      <w:r w:rsidRPr="00A5246B">
        <w:t>ocds-148610-8f37fb41-ae9d-49df-8028-1f2ae47dba70</w:t>
      </w:r>
      <w:r w:rsidR="006372E3" w:rsidRPr="00A5246B">
        <w:rPr>
          <w:rFonts w:ascii="Garamond" w:eastAsia="SimSun" w:hAnsi="Garamond" w:cs="Liberation Sans"/>
          <w:kern w:val="0"/>
          <w:sz w:val="20"/>
          <w:szCs w:val="20"/>
          <w:lang w:eastAsia="pl-PL"/>
        </w:rPr>
        <w:t xml:space="preserve"> </w:t>
      </w:r>
      <w:bookmarkEnd w:id="0"/>
      <w:r w:rsidR="009046AB" w:rsidRPr="00A5246B">
        <w:rPr>
          <w:rFonts w:ascii="Garamond" w:hAnsi="Garamond" w:cs="Garamond"/>
          <w:sz w:val="20"/>
          <w:szCs w:val="20"/>
        </w:rPr>
        <w:t>Identyfikator postępowania na EZAMÓWIENIA</w:t>
      </w:r>
    </w:p>
    <w:p w14:paraId="0BE48A8B" w14:textId="77777777" w:rsidR="009046AB" w:rsidRPr="00A5246B" w:rsidRDefault="009046AB" w:rsidP="00A45C06">
      <w:pPr>
        <w:spacing w:line="276" w:lineRule="auto"/>
        <w:jc w:val="both"/>
        <w:rPr>
          <w:rFonts w:ascii="Garamond" w:hAnsi="Garamond" w:cs="Garamond"/>
          <w:sz w:val="20"/>
          <w:szCs w:val="20"/>
        </w:rPr>
      </w:pPr>
    </w:p>
    <w:p w14:paraId="59A3A2B4" w14:textId="77D88E5A" w:rsidR="009046AB" w:rsidRPr="00A5246B" w:rsidRDefault="009046AB" w:rsidP="00A45C06">
      <w:pPr>
        <w:spacing w:line="276" w:lineRule="auto"/>
        <w:jc w:val="center"/>
        <w:rPr>
          <w:rFonts w:ascii="Garamond" w:hAnsi="Garamond"/>
          <w:b/>
          <w:bCs/>
          <w:sz w:val="20"/>
          <w:szCs w:val="20"/>
        </w:rPr>
      </w:pPr>
      <w:r w:rsidRPr="00A5246B">
        <w:rPr>
          <w:rFonts w:ascii="Garamond" w:eastAsia="Garamond" w:hAnsi="Garamond" w:cs="Garamond"/>
          <w:b/>
          <w:bCs/>
          <w:sz w:val="20"/>
          <w:szCs w:val="20"/>
        </w:rPr>
        <w:t xml:space="preserve">SWZ : </w:t>
      </w:r>
      <w:r w:rsidRPr="00A5246B">
        <w:rPr>
          <w:rFonts w:ascii="Garamond" w:hAnsi="Garamond"/>
          <w:b/>
          <w:bCs/>
          <w:sz w:val="20"/>
          <w:szCs w:val="20"/>
        </w:rPr>
        <w:t xml:space="preserve"> </w:t>
      </w:r>
      <w:r w:rsidR="00DB776C" w:rsidRPr="00A5246B">
        <w:rPr>
          <w:rFonts w:ascii="Garamond" w:hAnsi="Garamond"/>
          <w:b/>
          <w:sz w:val="20"/>
          <w:szCs w:val="20"/>
        </w:rPr>
        <w:t>Przebudowa z nadbudową oraz z rozbudową budynku nr 2 wraz z łącznikiem, w których mieszczą się Klinika Kardiologii, Klinika Chorób Wewnętrznych</w:t>
      </w:r>
      <w:r w:rsidR="00CB24FF" w:rsidRPr="00A5246B">
        <w:rPr>
          <w:rFonts w:ascii="Garamond" w:hAnsi="Garamond"/>
          <w:b/>
          <w:sz w:val="20"/>
          <w:szCs w:val="20"/>
        </w:rPr>
        <w:t xml:space="preserve"> w systemie projektuj i zbuduj</w:t>
      </w:r>
      <w:r w:rsidR="00DB776C" w:rsidRPr="00A5246B">
        <w:rPr>
          <w:rFonts w:ascii="Garamond" w:hAnsi="Garamond"/>
          <w:sz w:val="20"/>
          <w:szCs w:val="20"/>
        </w:rPr>
        <w:t xml:space="preserve">  -  zadanie nr  91837</w:t>
      </w:r>
    </w:p>
    <w:p w14:paraId="75A5B3AC" w14:textId="223D53B0" w:rsidR="009046AB" w:rsidRPr="00A5246B" w:rsidRDefault="009046AB" w:rsidP="00A45C06">
      <w:pPr>
        <w:spacing w:line="276" w:lineRule="auto"/>
        <w:jc w:val="center"/>
        <w:rPr>
          <w:rFonts w:ascii="Garamond" w:eastAsia="Garamond" w:hAnsi="Garamond" w:cs="Garamond"/>
          <w:sz w:val="20"/>
          <w:szCs w:val="20"/>
        </w:rPr>
      </w:pPr>
      <w:r w:rsidRPr="00A5246B">
        <w:rPr>
          <w:rFonts w:ascii="Garamond" w:eastAsia="Garamond" w:hAnsi="Garamond" w:cs="Garamond"/>
          <w:sz w:val="20"/>
          <w:szCs w:val="20"/>
        </w:rPr>
        <w:t xml:space="preserve">Sprawa nr: </w:t>
      </w:r>
      <w:r w:rsidR="00DF4E18" w:rsidRPr="00A5246B">
        <w:rPr>
          <w:rFonts w:ascii="Garamond" w:eastAsia="Garamond" w:hAnsi="Garamond" w:cs="Garamond"/>
          <w:sz w:val="20"/>
          <w:szCs w:val="20"/>
        </w:rPr>
        <w:t>124</w:t>
      </w:r>
      <w:r w:rsidRPr="00A5246B">
        <w:rPr>
          <w:rFonts w:ascii="Garamond" w:eastAsia="Garamond" w:hAnsi="Garamond" w:cs="Garamond"/>
          <w:sz w:val="20"/>
          <w:szCs w:val="20"/>
        </w:rPr>
        <w:t>/ZP/202</w:t>
      </w:r>
      <w:r w:rsidR="000A1CC8" w:rsidRPr="00A5246B">
        <w:rPr>
          <w:rFonts w:ascii="Garamond" w:eastAsia="Garamond" w:hAnsi="Garamond" w:cs="Garamond"/>
          <w:sz w:val="20"/>
          <w:szCs w:val="20"/>
        </w:rPr>
        <w:t>5</w:t>
      </w:r>
    </w:p>
    <w:p w14:paraId="70EAB6FB" w14:textId="77777777" w:rsidR="009046AB" w:rsidRPr="00A5246B" w:rsidRDefault="009046AB" w:rsidP="00A45C06">
      <w:pPr>
        <w:spacing w:line="276" w:lineRule="auto"/>
        <w:jc w:val="center"/>
        <w:rPr>
          <w:rFonts w:ascii="Garamond" w:hAnsi="Garamond"/>
          <w:sz w:val="20"/>
          <w:szCs w:val="20"/>
        </w:rPr>
      </w:pPr>
    </w:p>
    <w:p w14:paraId="777AB1CB" w14:textId="77777777" w:rsidR="009046AB" w:rsidRPr="00A5246B" w:rsidRDefault="009046AB" w:rsidP="00A45C06">
      <w:pPr>
        <w:spacing w:line="276" w:lineRule="auto"/>
        <w:jc w:val="both"/>
        <w:rPr>
          <w:rFonts w:ascii="Garamond" w:hAnsi="Garamond"/>
          <w:sz w:val="20"/>
          <w:szCs w:val="20"/>
        </w:rPr>
      </w:pPr>
      <w:r w:rsidRPr="00A5246B">
        <w:rPr>
          <w:rFonts w:ascii="Garamond" w:eastAsia="Garamond" w:hAnsi="Garamond" w:cs="Garamond"/>
          <w:sz w:val="20"/>
          <w:szCs w:val="20"/>
        </w:rPr>
        <w:t>1.           NAZWA ORAZ ADRES ZAMAWIAJĄCEGO :</w:t>
      </w:r>
    </w:p>
    <w:p w14:paraId="3903A744" w14:textId="03DE9958" w:rsidR="009046AB" w:rsidRPr="00A5246B" w:rsidRDefault="009046AB" w:rsidP="00A45C06">
      <w:pPr>
        <w:numPr>
          <w:ilvl w:val="0"/>
          <w:numId w:val="108"/>
        </w:numPr>
        <w:tabs>
          <w:tab w:val="left" w:pos="0"/>
        </w:tabs>
        <w:spacing w:line="276" w:lineRule="auto"/>
        <w:jc w:val="both"/>
        <w:textAlignment w:val="auto"/>
        <w:rPr>
          <w:rFonts w:ascii="Garamond" w:eastAsia="Garamond" w:hAnsi="Garamond" w:cs="Garamond"/>
          <w:sz w:val="20"/>
          <w:szCs w:val="20"/>
        </w:rPr>
      </w:pPr>
      <w:r w:rsidRPr="00A5246B">
        <w:rPr>
          <w:rFonts w:ascii="Garamond" w:eastAsia="Garamond" w:hAnsi="Garamond" w:cs="Garamond"/>
          <w:sz w:val="20"/>
          <w:szCs w:val="20"/>
        </w:rPr>
        <w:t>5 Wojskowy Szpital Kliniczny z Polikliniką SP ZOZ w Krakowie, ul. Wrocławska 1-3, 30-901 Kraków, adres internetowy Szpitala:  https://5wszk.com.pl/</w:t>
      </w:r>
    </w:p>
    <w:p w14:paraId="5C34B28B" w14:textId="77777777" w:rsidR="009046AB" w:rsidRPr="00A5246B" w:rsidRDefault="009046AB" w:rsidP="00A45C06">
      <w:pPr>
        <w:numPr>
          <w:ilvl w:val="1"/>
          <w:numId w:val="93"/>
        </w:numPr>
        <w:tabs>
          <w:tab w:val="left" w:pos="0"/>
        </w:tabs>
        <w:spacing w:line="276" w:lineRule="auto"/>
        <w:jc w:val="both"/>
        <w:rPr>
          <w:rFonts w:ascii="Garamond" w:hAnsi="Garamond" w:cs="Garamond"/>
          <w:sz w:val="20"/>
          <w:szCs w:val="20"/>
        </w:rPr>
      </w:pPr>
      <w:r w:rsidRPr="00A5246B">
        <w:rPr>
          <w:rFonts w:ascii="Garamond" w:hAnsi="Garamond" w:cs="Garamond"/>
          <w:sz w:val="20"/>
          <w:szCs w:val="20"/>
        </w:rPr>
        <w:t>REGON: 351506868, NIP: 677-20-81-964.</w:t>
      </w:r>
    </w:p>
    <w:p w14:paraId="6CB26C57" w14:textId="77777777" w:rsidR="009046AB" w:rsidRPr="00A5246B" w:rsidRDefault="009046AB" w:rsidP="00A45C06">
      <w:pPr>
        <w:numPr>
          <w:ilvl w:val="1"/>
          <w:numId w:val="93"/>
        </w:numPr>
        <w:tabs>
          <w:tab w:val="left" w:pos="0"/>
        </w:tabs>
        <w:spacing w:line="276" w:lineRule="auto"/>
        <w:jc w:val="both"/>
        <w:rPr>
          <w:rFonts w:ascii="Garamond" w:hAnsi="Garamond" w:cs="Garamond"/>
          <w:sz w:val="20"/>
          <w:szCs w:val="20"/>
        </w:rPr>
      </w:pPr>
      <w:r w:rsidRPr="00A5246B">
        <w:rPr>
          <w:rFonts w:ascii="Garamond" w:hAnsi="Garamond" w:cs="Garamond"/>
          <w:sz w:val="20"/>
          <w:szCs w:val="20"/>
        </w:rPr>
        <w:t>Godziny pracy: 7:30 do 15:05 od poniedziałku do piątku oprócz dni ustawowo wolnych od pracy.</w:t>
      </w:r>
    </w:p>
    <w:p w14:paraId="13F32A63" w14:textId="77777777" w:rsidR="009046AB" w:rsidRPr="00A5246B" w:rsidRDefault="009046AB" w:rsidP="00A45C06">
      <w:pPr>
        <w:numPr>
          <w:ilvl w:val="1"/>
          <w:numId w:val="93"/>
        </w:numPr>
        <w:tabs>
          <w:tab w:val="left" w:pos="0"/>
        </w:tabs>
        <w:spacing w:line="276" w:lineRule="auto"/>
        <w:jc w:val="both"/>
        <w:textAlignment w:val="auto"/>
        <w:rPr>
          <w:rFonts w:ascii="Garamond" w:hAnsi="Garamond"/>
          <w:sz w:val="20"/>
          <w:szCs w:val="20"/>
          <w:lang w:val="en-US"/>
        </w:rPr>
      </w:pPr>
      <w:r w:rsidRPr="00A5246B">
        <w:rPr>
          <w:rFonts w:ascii="Garamond" w:hAnsi="Garamond" w:cs="Garamond"/>
          <w:sz w:val="20"/>
          <w:szCs w:val="20"/>
          <w:lang w:val="en-US"/>
        </w:rPr>
        <w:t xml:space="preserve">Tel/fax +48 12-630-80-59; </w:t>
      </w:r>
      <w:r w:rsidRPr="00A5246B">
        <w:rPr>
          <w:rFonts w:ascii="Garamond" w:hAnsi="Garamond" w:cs="Garamond"/>
          <w:sz w:val="20"/>
          <w:szCs w:val="20"/>
          <w:lang w:val="pt-BR"/>
        </w:rPr>
        <w:t xml:space="preserve">e-mail: </w:t>
      </w:r>
      <w:r w:rsidRPr="00A5246B">
        <w:rPr>
          <w:rFonts w:ascii="Garamond" w:hAnsi="Garamond" w:cs="Garamond"/>
          <w:sz w:val="20"/>
          <w:szCs w:val="20"/>
          <w:lang w:val="en-US"/>
        </w:rPr>
        <w:t>zam@5wszk.com.pl</w:t>
      </w:r>
    </w:p>
    <w:p w14:paraId="4483927C" w14:textId="679E5C8B" w:rsidR="00711686" w:rsidRPr="00A5246B" w:rsidRDefault="009046AB" w:rsidP="00711686">
      <w:pPr>
        <w:numPr>
          <w:ilvl w:val="0"/>
          <w:numId w:val="93"/>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 xml:space="preserve">Strona internetowa prowadzonego postępowania : </w:t>
      </w:r>
      <w:hyperlink r:id="rId8" w:history="1">
        <w:r w:rsidR="003A1052" w:rsidRPr="00A5246B">
          <w:rPr>
            <w:rStyle w:val="Hipercze"/>
            <w:rFonts w:ascii="Garamond" w:hAnsi="Garamond"/>
            <w:color w:val="auto"/>
            <w:sz w:val="20"/>
            <w:szCs w:val="20"/>
          </w:rPr>
          <w:t>https://ezamowienia.gov.pl/</w:t>
        </w:r>
      </w:hyperlink>
      <w:r w:rsidR="003A1052" w:rsidRPr="00A5246B">
        <w:rPr>
          <w:rFonts w:ascii="Garamond" w:hAnsi="Garamond"/>
          <w:sz w:val="20"/>
          <w:szCs w:val="20"/>
        </w:rPr>
        <w:t>, adres strony internetowej prowadzonego postępowania</w:t>
      </w:r>
      <w:r w:rsidR="003A1052" w:rsidRPr="00A5246B">
        <w:rPr>
          <w:rFonts w:ascii="Garamond" w:hAnsi="Garamond" w:cs="Garamond"/>
          <w:sz w:val="20"/>
          <w:szCs w:val="20"/>
        </w:rPr>
        <w:t xml:space="preserve"> : </w:t>
      </w:r>
      <w:bookmarkStart w:id="1" w:name="_Hlk193359913"/>
      <w:bookmarkStart w:id="2" w:name="_Hlk177143433"/>
      <w:r w:rsidR="00711686" w:rsidRPr="00A5246B">
        <w:rPr>
          <w:rFonts w:ascii="Garamond" w:hAnsi="Garamond" w:cs="Garamond"/>
          <w:sz w:val="20"/>
          <w:szCs w:val="20"/>
        </w:rPr>
        <w:fldChar w:fldCharType="begin"/>
      </w:r>
      <w:r w:rsidR="00711686" w:rsidRPr="00A5246B">
        <w:rPr>
          <w:rFonts w:ascii="Garamond" w:hAnsi="Garamond" w:cs="Garamond"/>
          <w:sz w:val="20"/>
          <w:szCs w:val="20"/>
        </w:rPr>
        <w:instrText>HYPERLINK "https://ezamowienia.gov.pl/mp-client/tenders/ocds-148610-8f37fb41-ae9d-49df-8028-1f2ae47dba70"</w:instrText>
      </w:r>
      <w:r w:rsidR="00711686" w:rsidRPr="00A5246B">
        <w:rPr>
          <w:rFonts w:ascii="Garamond" w:hAnsi="Garamond" w:cs="Garamond"/>
          <w:sz w:val="20"/>
          <w:szCs w:val="20"/>
        </w:rPr>
      </w:r>
      <w:r w:rsidR="00711686" w:rsidRPr="00A5246B">
        <w:rPr>
          <w:rFonts w:ascii="Garamond" w:hAnsi="Garamond" w:cs="Garamond"/>
          <w:sz w:val="20"/>
          <w:szCs w:val="20"/>
        </w:rPr>
        <w:fldChar w:fldCharType="separate"/>
      </w:r>
      <w:r w:rsidR="00711686" w:rsidRPr="00A5246B">
        <w:rPr>
          <w:rStyle w:val="Hipercze"/>
          <w:rFonts w:ascii="Garamond" w:hAnsi="Garamond" w:cs="Garamond"/>
          <w:color w:val="auto"/>
          <w:sz w:val="20"/>
          <w:szCs w:val="20"/>
        </w:rPr>
        <w:t>https://ezamowienia.gov.pl/mp-client/tenders/ocds-148610-8f37fb41-ae9d-49df-8028-1f2ae47dba70</w:t>
      </w:r>
      <w:r w:rsidR="00711686" w:rsidRPr="00A5246B">
        <w:rPr>
          <w:rFonts w:ascii="Garamond" w:hAnsi="Garamond" w:cs="Garamond"/>
          <w:sz w:val="20"/>
          <w:szCs w:val="20"/>
        </w:rPr>
        <w:fldChar w:fldCharType="end"/>
      </w:r>
    </w:p>
    <w:bookmarkEnd w:id="1"/>
    <w:bookmarkEnd w:id="2"/>
    <w:p w14:paraId="3D401052" w14:textId="77777777" w:rsidR="00E50E55" w:rsidRPr="00A5246B" w:rsidRDefault="009046AB" w:rsidP="00A45C06">
      <w:pPr>
        <w:numPr>
          <w:ilvl w:val="1"/>
          <w:numId w:val="42"/>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 xml:space="preserve">Strona internetowa </w:t>
      </w:r>
      <w:r w:rsidRPr="00A5246B">
        <w:rPr>
          <w:rFonts w:ascii="Garamond" w:hAnsi="Garamond" w:cs="Arial"/>
          <w:sz w:val="20"/>
          <w:szCs w:val="20"/>
        </w:rPr>
        <w:t xml:space="preserve">na której udostępniane będą zmiany i wyjaśnienia treści SWZ oraz inne dokumenty zamówienia bezpośrednio związane z postępowaniem o udzielenie zamówienia : </w:t>
      </w:r>
      <w:r w:rsidR="00B75F6B" w:rsidRPr="00A5246B">
        <w:rPr>
          <w:rFonts w:ascii="Garamond" w:hAnsi="Garamond"/>
          <w:sz w:val="20"/>
          <w:szCs w:val="20"/>
        </w:rPr>
        <w:t>https://ezamowienia.gov.pl/</w:t>
      </w:r>
      <w:r w:rsidRPr="00A5246B">
        <w:rPr>
          <w:rFonts w:ascii="Garamond" w:hAnsi="Garamond" w:cs="Arial"/>
          <w:sz w:val="20"/>
          <w:szCs w:val="20"/>
        </w:rPr>
        <w:t xml:space="preserve"> oraz </w:t>
      </w:r>
      <w:r w:rsidR="00E50E55" w:rsidRPr="00A5246B">
        <w:rPr>
          <w:rFonts w:ascii="Garamond" w:hAnsi="Garamond" w:cs="Garamond"/>
          <w:sz w:val="20"/>
          <w:szCs w:val="20"/>
        </w:rPr>
        <w:t xml:space="preserve"> https://5wszk.com.pl/zamowienia</w:t>
      </w:r>
    </w:p>
    <w:p w14:paraId="5DBEFCD8" w14:textId="0DAD6C89"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eastAsia="Garamond" w:hAnsi="Garamond" w:cs="Garamond"/>
          <w:sz w:val="20"/>
          <w:szCs w:val="20"/>
        </w:rPr>
        <w:t>TRYB POSTĘPOWANIA O UDZIELENIA ZAMÓWIENIA PUBLICZNEGO:</w:t>
      </w:r>
    </w:p>
    <w:p w14:paraId="02F6C942" w14:textId="5E74A5EE" w:rsidR="009046AB" w:rsidRPr="00A5246B" w:rsidRDefault="009046AB" w:rsidP="00A45C06">
      <w:pPr>
        <w:numPr>
          <w:ilvl w:val="1"/>
          <w:numId w:val="41"/>
        </w:numPr>
        <w:tabs>
          <w:tab w:val="left" w:pos="0"/>
        </w:tabs>
        <w:spacing w:line="276" w:lineRule="auto"/>
        <w:jc w:val="both"/>
        <w:rPr>
          <w:rFonts w:ascii="Garamond" w:hAnsi="Garamond"/>
          <w:sz w:val="20"/>
          <w:szCs w:val="20"/>
        </w:rPr>
      </w:pPr>
      <w:r w:rsidRPr="00A5246B">
        <w:rPr>
          <w:rFonts w:ascii="Garamond" w:hAnsi="Garamond" w:cs="Garamond"/>
          <w:sz w:val="20"/>
          <w:szCs w:val="20"/>
        </w:rPr>
        <w:t>Postępowanie o udzielenie zamówienia publicznego prowadzone jest na podstawie art. 129 ust. 1 pkt 1 w trybie przetargu nieograniczonego, na podstawie ustawy z dnia 11 września 2019r. - Prawo zamówień publicznych</w:t>
      </w:r>
      <w:r w:rsidR="00B34DEA" w:rsidRPr="00A5246B">
        <w:rPr>
          <w:rFonts w:ascii="Garamond" w:hAnsi="Garamond"/>
          <w:sz w:val="20"/>
          <w:szCs w:val="20"/>
        </w:rPr>
        <w:t xml:space="preserve"> (</w:t>
      </w:r>
      <w:r w:rsidR="006372E3" w:rsidRPr="00A5246B">
        <w:rPr>
          <w:rFonts w:ascii="Garamond" w:hAnsi="Garamond"/>
          <w:kern w:val="0"/>
          <w:sz w:val="20"/>
          <w:szCs w:val="20"/>
          <w:lang w:eastAsia="pl-PL"/>
        </w:rPr>
        <w:t>Dz.U.</w:t>
      </w:r>
      <w:r w:rsidR="00AF2382" w:rsidRPr="00A5246B">
        <w:rPr>
          <w:rFonts w:ascii="Garamond" w:hAnsi="Garamond"/>
          <w:kern w:val="0"/>
          <w:sz w:val="20"/>
          <w:szCs w:val="20"/>
          <w:lang w:eastAsia="pl-PL"/>
        </w:rPr>
        <w:t xml:space="preserve"> z </w:t>
      </w:r>
      <w:r w:rsidR="006372E3" w:rsidRPr="00A5246B">
        <w:rPr>
          <w:rFonts w:ascii="Garamond" w:hAnsi="Garamond"/>
          <w:kern w:val="0"/>
          <w:sz w:val="20"/>
          <w:szCs w:val="20"/>
          <w:lang w:eastAsia="pl-PL"/>
        </w:rPr>
        <w:t>2024</w:t>
      </w:r>
      <w:r w:rsidR="00AF2382" w:rsidRPr="00A5246B">
        <w:rPr>
          <w:rFonts w:ascii="Garamond" w:hAnsi="Garamond"/>
          <w:kern w:val="0"/>
          <w:sz w:val="20"/>
          <w:szCs w:val="20"/>
          <w:lang w:eastAsia="pl-PL"/>
        </w:rPr>
        <w:t xml:space="preserve"> r. poz. </w:t>
      </w:r>
      <w:r w:rsidR="006372E3" w:rsidRPr="00A5246B">
        <w:rPr>
          <w:rFonts w:ascii="Garamond" w:hAnsi="Garamond"/>
          <w:kern w:val="0"/>
          <w:sz w:val="20"/>
          <w:szCs w:val="20"/>
          <w:lang w:eastAsia="pl-PL"/>
        </w:rPr>
        <w:t>1320</w:t>
      </w:r>
      <w:r w:rsidR="00AF2382" w:rsidRPr="00A5246B">
        <w:rPr>
          <w:rFonts w:ascii="Garamond" w:hAnsi="Garamond"/>
          <w:kern w:val="0"/>
          <w:sz w:val="20"/>
          <w:szCs w:val="20"/>
          <w:lang w:eastAsia="pl-PL"/>
        </w:rPr>
        <w:t xml:space="preserve"> ze zm.</w:t>
      </w:r>
      <w:r w:rsidR="000A1CC8" w:rsidRPr="00A5246B">
        <w:rPr>
          <w:rFonts w:ascii="Garamond" w:hAnsi="Garamond"/>
          <w:kern w:val="0"/>
          <w:sz w:val="20"/>
          <w:szCs w:val="20"/>
          <w:lang w:eastAsia="pl-PL"/>
        </w:rPr>
        <w:t>)</w:t>
      </w:r>
      <w:r w:rsidR="00CE305A" w:rsidRPr="00A5246B">
        <w:rPr>
          <w:rFonts w:ascii="Garamond" w:hAnsi="Garamond"/>
          <w:sz w:val="20"/>
          <w:szCs w:val="20"/>
        </w:rPr>
        <w:t xml:space="preserve">, </w:t>
      </w:r>
      <w:r w:rsidRPr="00A5246B">
        <w:rPr>
          <w:rFonts w:ascii="Garamond" w:hAnsi="Garamond"/>
          <w:sz w:val="20"/>
          <w:szCs w:val="20"/>
        </w:rPr>
        <w:t>zwanej dalej „Ustawą PZP” lub „PZP” powyżej progów unijnych</w:t>
      </w:r>
      <w:r w:rsidRPr="00A5246B">
        <w:rPr>
          <w:rFonts w:ascii="Garamond" w:hAnsi="Garamond" w:cs="Garamond"/>
          <w:sz w:val="20"/>
          <w:szCs w:val="20"/>
        </w:rPr>
        <w:t>.</w:t>
      </w:r>
    </w:p>
    <w:p w14:paraId="509393D6" w14:textId="1EA02420" w:rsidR="00807A09" w:rsidRPr="00A5246B" w:rsidRDefault="00807A09" w:rsidP="00A45C06">
      <w:pPr>
        <w:pStyle w:val="Standard"/>
        <w:numPr>
          <w:ilvl w:val="1"/>
          <w:numId w:val="41"/>
        </w:numPr>
        <w:spacing w:line="276" w:lineRule="auto"/>
        <w:jc w:val="both"/>
        <w:rPr>
          <w:rFonts w:ascii="Garamond" w:eastAsia="Garamond" w:hAnsi="Garamond" w:cs="Garamond"/>
          <w:sz w:val="20"/>
          <w:szCs w:val="20"/>
        </w:rPr>
      </w:pPr>
      <w:r w:rsidRPr="00A5246B">
        <w:rPr>
          <w:rFonts w:ascii="Garamond" w:hAnsi="Garamond" w:cs="Arial"/>
          <w:sz w:val="20"/>
          <w:szCs w:val="20"/>
        </w:rPr>
        <w:t xml:space="preserve">Stosowanie do dyspozycji art. 257 pkt 1 </w:t>
      </w:r>
      <w:proofErr w:type="spellStart"/>
      <w:r w:rsidRPr="00A5246B">
        <w:rPr>
          <w:rFonts w:ascii="Garamond" w:hAnsi="Garamond" w:cs="Arial"/>
          <w:sz w:val="20"/>
          <w:szCs w:val="20"/>
        </w:rPr>
        <w:t>Pzp</w:t>
      </w:r>
      <w:proofErr w:type="spellEnd"/>
      <w:r w:rsidRPr="00A5246B">
        <w:rPr>
          <w:rFonts w:ascii="Garamond" w:hAnsi="Garamond" w:cs="Arial"/>
          <w:sz w:val="20"/>
          <w:szCs w:val="20"/>
        </w:rPr>
        <w:t>, Zamawiający zastrzega sobie prawo do unieważnienia postępowania o udzielenie zamówienia, jeżeli środki publiczne, które zamawiający zamierzał przeznaczyć na sfinansowanie całości lub części zamówienia, nie zostały mu przyznane</w:t>
      </w:r>
      <w:r w:rsidR="00303037" w:rsidRPr="00A5246B">
        <w:rPr>
          <w:rFonts w:ascii="Garamond" w:hAnsi="Garamond" w:cs="Arial"/>
          <w:sz w:val="20"/>
          <w:szCs w:val="20"/>
        </w:rPr>
        <w:t>.</w:t>
      </w:r>
    </w:p>
    <w:p w14:paraId="489B4EB0" w14:textId="77777777" w:rsidR="009046AB" w:rsidRPr="00A5246B" w:rsidRDefault="009046AB" w:rsidP="00A45C06">
      <w:pPr>
        <w:numPr>
          <w:ilvl w:val="1"/>
          <w:numId w:val="41"/>
        </w:numPr>
        <w:tabs>
          <w:tab w:val="left" w:pos="0"/>
        </w:tabs>
        <w:spacing w:line="276" w:lineRule="auto"/>
        <w:jc w:val="both"/>
        <w:rPr>
          <w:rFonts w:ascii="Garamond" w:hAnsi="Garamond"/>
          <w:sz w:val="20"/>
          <w:szCs w:val="20"/>
        </w:rPr>
      </w:pPr>
      <w:r w:rsidRPr="00A5246B">
        <w:rPr>
          <w:rFonts w:ascii="Garamond" w:hAnsi="Garamond" w:cs="Garamond"/>
          <w:sz w:val="20"/>
          <w:szCs w:val="20"/>
        </w:rPr>
        <w:t>W sprawach, które nie zostały uregulowane w niniejszej SWZ, mają zastosowanie przepisy ustawy PZP i akty wykonawcze do ustawy</w:t>
      </w:r>
    </w:p>
    <w:p w14:paraId="4274B256" w14:textId="1E6F6F79" w:rsidR="00AB039C" w:rsidRPr="00A5246B" w:rsidRDefault="00AB039C" w:rsidP="00A45C06">
      <w:pPr>
        <w:numPr>
          <w:ilvl w:val="1"/>
          <w:numId w:val="41"/>
        </w:numPr>
        <w:tabs>
          <w:tab w:val="left" w:pos="0"/>
        </w:tabs>
        <w:spacing w:line="276" w:lineRule="auto"/>
        <w:jc w:val="both"/>
        <w:rPr>
          <w:rFonts w:ascii="Garamond" w:hAnsi="Garamond"/>
          <w:sz w:val="20"/>
          <w:szCs w:val="20"/>
        </w:rPr>
      </w:pPr>
      <w:r w:rsidRPr="00A5246B">
        <w:rPr>
          <w:rFonts w:ascii="Garamond" w:eastAsia="SimSun" w:hAnsi="Garamond" w:cs="Liberation Sans"/>
          <w:kern w:val="0"/>
          <w:sz w:val="20"/>
          <w:szCs w:val="20"/>
          <w:lang w:eastAsia="pl-PL"/>
        </w:rPr>
        <w:t>Zamówienie jest współfinansowane w ra</w:t>
      </w:r>
      <w:r w:rsidR="00B23856" w:rsidRPr="00A5246B">
        <w:rPr>
          <w:rFonts w:ascii="Garamond" w:eastAsia="SimSun" w:hAnsi="Garamond" w:cs="Liberation Sans"/>
          <w:kern w:val="0"/>
          <w:sz w:val="20"/>
          <w:szCs w:val="20"/>
          <w:lang w:eastAsia="pl-PL"/>
        </w:rPr>
        <w:t xml:space="preserve">mach dotacji celowej z Ministerstwa Obrony Narodowej. </w:t>
      </w:r>
    </w:p>
    <w:p w14:paraId="09268D88" w14:textId="33F497E4" w:rsidR="009046AB" w:rsidRPr="00A5246B" w:rsidRDefault="009046AB" w:rsidP="00A45C06">
      <w:pPr>
        <w:numPr>
          <w:ilvl w:val="0"/>
          <w:numId w:val="93"/>
        </w:numPr>
        <w:tabs>
          <w:tab w:val="left" w:pos="0"/>
        </w:tabs>
        <w:spacing w:line="276" w:lineRule="auto"/>
        <w:jc w:val="both"/>
        <w:rPr>
          <w:rFonts w:ascii="Garamond" w:hAnsi="Garamond" w:cs="Garamond"/>
          <w:sz w:val="20"/>
          <w:szCs w:val="20"/>
        </w:rPr>
      </w:pPr>
      <w:r w:rsidRPr="00A5246B">
        <w:rPr>
          <w:rFonts w:ascii="Garamond" w:hAnsi="Garamond" w:cs="Garamond"/>
          <w:sz w:val="20"/>
          <w:szCs w:val="20"/>
        </w:rPr>
        <w:t>INFORMACJA CO DO MOŻLIWOŚCI SKŁADANIA OFERT CZĘŚCIOWYCH</w:t>
      </w:r>
    </w:p>
    <w:p w14:paraId="44759DCB" w14:textId="23FD703A" w:rsidR="00D7062A" w:rsidRPr="00A5246B" w:rsidRDefault="009046AB" w:rsidP="00A45C06">
      <w:pPr>
        <w:numPr>
          <w:ilvl w:val="1"/>
          <w:numId w:val="93"/>
        </w:numPr>
        <w:suppressAutoHyphens w:val="0"/>
        <w:spacing w:line="276" w:lineRule="auto"/>
        <w:jc w:val="both"/>
        <w:textAlignment w:val="auto"/>
        <w:rPr>
          <w:rFonts w:ascii="Garamond" w:hAnsi="Garamond"/>
          <w:sz w:val="20"/>
          <w:szCs w:val="20"/>
          <w:lang w:eastAsia="pl-PL"/>
        </w:rPr>
      </w:pPr>
      <w:r w:rsidRPr="00A5246B">
        <w:rPr>
          <w:rFonts w:ascii="Garamond" w:hAnsi="Garamond"/>
          <w:sz w:val="20"/>
          <w:szCs w:val="20"/>
          <w:lang w:eastAsia="pl-PL"/>
        </w:rPr>
        <w:t xml:space="preserve">Zamawiający </w:t>
      </w:r>
      <w:r w:rsidR="00D7062A" w:rsidRPr="00A5246B">
        <w:rPr>
          <w:rFonts w:ascii="Garamond" w:hAnsi="Garamond"/>
          <w:sz w:val="20"/>
          <w:szCs w:val="20"/>
          <w:lang w:eastAsia="pl-PL"/>
        </w:rPr>
        <w:t xml:space="preserve">nie </w:t>
      </w:r>
      <w:r w:rsidRPr="00A5246B">
        <w:rPr>
          <w:rFonts w:ascii="Garamond" w:hAnsi="Garamond"/>
          <w:sz w:val="20"/>
          <w:szCs w:val="20"/>
          <w:lang w:eastAsia="pl-PL"/>
        </w:rPr>
        <w:t>przewiduje możliwoś</w:t>
      </w:r>
      <w:r w:rsidR="00D7062A" w:rsidRPr="00A5246B">
        <w:rPr>
          <w:rFonts w:ascii="Garamond" w:hAnsi="Garamond"/>
          <w:sz w:val="20"/>
          <w:szCs w:val="20"/>
          <w:lang w:eastAsia="pl-PL"/>
        </w:rPr>
        <w:t>ci</w:t>
      </w:r>
      <w:r w:rsidRPr="00A5246B">
        <w:rPr>
          <w:rFonts w:ascii="Garamond" w:hAnsi="Garamond"/>
          <w:sz w:val="20"/>
          <w:szCs w:val="20"/>
          <w:lang w:eastAsia="pl-PL"/>
        </w:rPr>
        <w:t xml:space="preserve"> składania ofert częściowyc</w:t>
      </w:r>
      <w:r w:rsidR="00D7062A" w:rsidRPr="00A5246B">
        <w:rPr>
          <w:rFonts w:ascii="Garamond" w:hAnsi="Garamond"/>
          <w:sz w:val="20"/>
          <w:szCs w:val="20"/>
          <w:lang w:eastAsia="pl-PL"/>
        </w:rPr>
        <w:t>h</w:t>
      </w:r>
      <w:r w:rsidRPr="00A5246B">
        <w:rPr>
          <w:rFonts w:ascii="Garamond" w:hAnsi="Garamond"/>
          <w:sz w:val="20"/>
          <w:szCs w:val="20"/>
          <w:lang w:eastAsia="pl-PL"/>
        </w:rPr>
        <w:t>.</w:t>
      </w:r>
      <w:r w:rsidR="004F31D9" w:rsidRPr="00A5246B">
        <w:rPr>
          <w:rFonts w:ascii="Garamond" w:hAnsi="Garamond"/>
          <w:sz w:val="20"/>
          <w:szCs w:val="20"/>
          <w:lang w:eastAsia="pl-PL"/>
        </w:rPr>
        <w:t xml:space="preserve"> </w:t>
      </w:r>
      <w:r w:rsidR="00D7062A" w:rsidRPr="00A5246B">
        <w:rPr>
          <w:rFonts w:ascii="Garamond" w:hAnsi="Garamond"/>
          <w:sz w:val="20"/>
          <w:szCs w:val="20"/>
          <w:lang w:eastAsia="pl-PL"/>
        </w:rPr>
        <w:t xml:space="preserve">Ze względu na specyfikę przedmiotu zamówienia nie ma możliwości podziału zamówienia na części. Podział zamówienia na części mógłby zaowocować </w:t>
      </w:r>
      <w:r w:rsidR="00D7062A" w:rsidRPr="00A5246B">
        <w:rPr>
          <w:rFonts w:ascii="Garamond" w:hAnsi="Garamond"/>
          <w:sz w:val="20"/>
          <w:szCs w:val="20"/>
        </w:rPr>
        <w:t>nadmiernymi trudnościami technicznymi i  poważnie zagrozić właściwemu wykonaniu zamówienia.</w:t>
      </w:r>
    </w:p>
    <w:p w14:paraId="3979F267"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eastAsia="Garamond" w:hAnsi="Garamond" w:cs="Garamond"/>
          <w:sz w:val="20"/>
          <w:szCs w:val="20"/>
        </w:rPr>
        <w:t>OPIS PRZEDMIOTU O UDZIELENIU ZAMÓWIENIA PUBLICZNEGO :</w:t>
      </w:r>
    </w:p>
    <w:p w14:paraId="0DBAD1B5" w14:textId="4B64D223" w:rsidR="00DB776C" w:rsidRPr="00A5246B" w:rsidRDefault="009046AB" w:rsidP="00DB776C">
      <w:pPr>
        <w:numPr>
          <w:ilvl w:val="1"/>
          <w:numId w:val="33"/>
        </w:numPr>
        <w:tabs>
          <w:tab w:val="left" w:pos="0"/>
        </w:tabs>
        <w:spacing w:line="276" w:lineRule="auto"/>
        <w:jc w:val="both"/>
        <w:rPr>
          <w:rFonts w:ascii="Garamond" w:hAnsi="Garamond"/>
          <w:sz w:val="20"/>
          <w:szCs w:val="20"/>
        </w:rPr>
      </w:pPr>
      <w:r w:rsidRPr="00A5246B">
        <w:rPr>
          <w:rFonts w:ascii="Garamond" w:hAnsi="Garamond" w:cs="Garamond"/>
          <w:sz w:val="20"/>
          <w:szCs w:val="20"/>
        </w:rPr>
        <w:t xml:space="preserve">Przedmiotem zamówienia </w:t>
      </w:r>
      <w:r w:rsidR="00F9081C" w:rsidRPr="00A5246B">
        <w:rPr>
          <w:rFonts w:ascii="Garamond" w:hAnsi="Garamond" w:cs="Garamond"/>
          <w:sz w:val="20"/>
          <w:szCs w:val="20"/>
        </w:rPr>
        <w:t xml:space="preserve">jest </w:t>
      </w:r>
      <w:r w:rsidR="00DB776C" w:rsidRPr="00A5246B">
        <w:rPr>
          <w:rFonts w:ascii="Garamond" w:hAnsi="Garamond"/>
          <w:b/>
          <w:sz w:val="20"/>
          <w:szCs w:val="20"/>
        </w:rPr>
        <w:t>Przebudowa z nadbudową oraz z rozbudową budynku nr 2 wraz z łącznikiem, w których mieszczą się Klinika Kardiologii, Klinika Chorób Wewnętrznych</w:t>
      </w:r>
      <w:r w:rsidR="00DB776C" w:rsidRPr="00A5246B">
        <w:rPr>
          <w:rFonts w:ascii="Garamond" w:hAnsi="Garamond"/>
          <w:sz w:val="20"/>
          <w:szCs w:val="20"/>
        </w:rPr>
        <w:t xml:space="preserve">  </w:t>
      </w:r>
      <w:r w:rsidR="00CB24FF" w:rsidRPr="00A5246B">
        <w:rPr>
          <w:rFonts w:ascii="Garamond" w:hAnsi="Garamond"/>
          <w:b/>
          <w:sz w:val="20"/>
          <w:szCs w:val="20"/>
        </w:rPr>
        <w:t>w systemie projektuj i zbuduj</w:t>
      </w:r>
      <w:r w:rsidR="00CB24FF" w:rsidRPr="00A5246B">
        <w:rPr>
          <w:rFonts w:ascii="Garamond" w:hAnsi="Garamond"/>
          <w:sz w:val="20"/>
          <w:szCs w:val="20"/>
        </w:rPr>
        <w:t xml:space="preserve">  </w:t>
      </w:r>
      <w:r w:rsidR="00DB776C" w:rsidRPr="00A5246B">
        <w:rPr>
          <w:rFonts w:ascii="Garamond" w:hAnsi="Garamond"/>
          <w:sz w:val="20"/>
          <w:szCs w:val="20"/>
        </w:rPr>
        <w:t xml:space="preserve">-  zadanie nr  91837 </w:t>
      </w:r>
      <w:r w:rsidRPr="00A5246B">
        <w:rPr>
          <w:rFonts w:ascii="Garamond" w:hAnsi="Garamond" w:cs="Garamond"/>
          <w:sz w:val="20"/>
          <w:szCs w:val="20"/>
        </w:rPr>
        <w:t>na zasadach określonych w SWZ</w:t>
      </w:r>
      <w:r w:rsidR="009E6C36" w:rsidRPr="00A5246B">
        <w:rPr>
          <w:rFonts w:ascii="Garamond" w:hAnsi="Garamond"/>
          <w:sz w:val="20"/>
          <w:szCs w:val="20"/>
        </w:rPr>
        <w:t xml:space="preserve"> (zamówienie podstawowe i opcjonalne).</w:t>
      </w:r>
    </w:p>
    <w:p w14:paraId="08BED910" w14:textId="77777777" w:rsidR="00DB776C" w:rsidRPr="00A5246B" w:rsidRDefault="00DB776C" w:rsidP="00DB776C">
      <w:pPr>
        <w:numPr>
          <w:ilvl w:val="1"/>
          <w:numId w:val="33"/>
        </w:numPr>
        <w:tabs>
          <w:tab w:val="left" w:pos="0"/>
        </w:tabs>
        <w:spacing w:line="276" w:lineRule="auto"/>
        <w:jc w:val="both"/>
        <w:rPr>
          <w:rFonts w:ascii="Garamond" w:hAnsi="Garamond"/>
          <w:sz w:val="20"/>
          <w:szCs w:val="20"/>
        </w:rPr>
      </w:pPr>
      <w:r w:rsidRPr="00A5246B">
        <w:rPr>
          <w:rFonts w:ascii="Garamond" w:hAnsi="Garamond"/>
          <w:sz w:val="20"/>
          <w:szCs w:val="20"/>
        </w:rPr>
        <w:t xml:space="preserve">Zamówienie podstawowe – Przebudowa, nadbudowa oraz rozbudowa budynku  łącznikiem, w których  mieścić będzie się </w:t>
      </w:r>
      <w:r w:rsidRPr="00A5246B">
        <w:rPr>
          <w:rFonts w:ascii="Garamond" w:hAnsi="Garamond"/>
          <w:bCs/>
          <w:kern w:val="36"/>
          <w:sz w:val="20"/>
          <w:szCs w:val="20"/>
        </w:rPr>
        <w:t xml:space="preserve"> </w:t>
      </w:r>
      <w:r w:rsidRPr="00A5246B">
        <w:rPr>
          <w:rFonts w:ascii="Garamond" w:hAnsi="Garamond"/>
          <w:bCs/>
          <w:sz w:val="20"/>
          <w:szCs w:val="20"/>
        </w:rPr>
        <w:t>Zakład Radiologii i Diagnostyki Obrazowej,</w:t>
      </w:r>
      <w:r w:rsidRPr="00A5246B">
        <w:rPr>
          <w:rFonts w:ascii="Garamond" w:hAnsi="Garamond"/>
          <w:sz w:val="20"/>
          <w:szCs w:val="20"/>
        </w:rPr>
        <w:t xml:space="preserve"> Klinika Chorób Wewnętrznych, Klinika Kardiologii oraz</w:t>
      </w:r>
      <w:r w:rsidRPr="00A5246B">
        <w:rPr>
          <w:rFonts w:ascii="Garamond" w:eastAsia="Arial" w:hAnsi="Garamond" w:cs="Arial"/>
          <w:sz w:val="20"/>
          <w:szCs w:val="20"/>
        </w:rPr>
        <w:t xml:space="preserve"> </w:t>
      </w:r>
      <w:r w:rsidRPr="00A5246B">
        <w:rPr>
          <w:rFonts w:ascii="Garamond" w:hAnsi="Garamond"/>
          <w:sz w:val="20"/>
          <w:szCs w:val="20"/>
        </w:rPr>
        <w:t xml:space="preserve">Oddział Kardiologii Interwencyjne”.  </w:t>
      </w:r>
    </w:p>
    <w:p w14:paraId="18005212" w14:textId="454BD1DD" w:rsidR="00DB776C" w:rsidRPr="00A5246B" w:rsidRDefault="00DB776C" w:rsidP="00DB776C">
      <w:pPr>
        <w:numPr>
          <w:ilvl w:val="1"/>
          <w:numId w:val="33"/>
        </w:numPr>
        <w:tabs>
          <w:tab w:val="left" w:pos="0"/>
        </w:tabs>
        <w:spacing w:line="276" w:lineRule="auto"/>
        <w:jc w:val="both"/>
        <w:rPr>
          <w:rFonts w:ascii="Garamond" w:hAnsi="Garamond"/>
          <w:sz w:val="20"/>
          <w:szCs w:val="20"/>
        </w:rPr>
      </w:pPr>
      <w:r w:rsidRPr="00A5246B">
        <w:rPr>
          <w:rFonts w:ascii="Garamond" w:hAnsi="Garamond"/>
          <w:sz w:val="20"/>
          <w:szCs w:val="20"/>
        </w:rPr>
        <w:t>Zamówienie opcjonalne - „Przebudowa z nadbudową oraz z rozbudową budynku nr 2, w których mieszczą się, Klinika Chorób Wewnętrznych, Klinika Kardiologii  oraz Oddział Kardiologii Interwencyjne”.</w:t>
      </w:r>
    </w:p>
    <w:p w14:paraId="39FBD071" w14:textId="05BB8EBD" w:rsidR="00C44DB3" w:rsidRPr="00A5246B" w:rsidRDefault="000F50A9" w:rsidP="00A45C06">
      <w:pPr>
        <w:numPr>
          <w:ilvl w:val="1"/>
          <w:numId w:val="33"/>
        </w:numPr>
        <w:tabs>
          <w:tab w:val="left" w:pos="0"/>
        </w:tabs>
        <w:autoSpaceDN/>
        <w:spacing w:line="276" w:lineRule="auto"/>
        <w:jc w:val="both"/>
        <w:textAlignment w:val="auto"/>
        <w:rPr>
          <w:rFonts w:ascii="Garamond" w:hAnsi="Garamond"/>
          <w:b/>
          <w:bCs/>
          <w:sz w:val="20"/>
          <w:szCs w:val="20"/>
        </w:rPr>
      </w:pPr>
      <w:r w:rsidRPr="00A5246B">
        <w:rPr>
          <w:rFonts w:ascii="Garamond" w:hAnsi="Garamond" w:cs="Garamond"/>
          <w:sz w:val="20"/>
          <w:szCs w:val="20"/>
        </w:rPr>
        <w:t xml:space="preserve">Szczegółowy opis i zakres przedmiotu zamówienia określono w SWZ oraz w ZAŁĄCZNIKU Nr </w:t>
      </w:r>
      <w:r w:rsidR="001E7A9B" w:rsidRPr="00A5246B">
        <w:rPr>
          <w:rFonts w:ascii="Garamond" w:hAnsi="Garamond" w:cs="Garamond"/>
          <w:sz w:val="20"/>
          <w:szCs w:val="20"/>
        </w:rPr>
        <w:t>1</w:t>
      </w:r>
      <w:r w:rsidRPr="00A5246B">
        <w:rPr>
          <w:rFonts w:ascii="Garamond" w:hAnsi="Garamond" w:cs="Garamond"/>
          <w:sz w:val="20"/>
          <w:szCs w:val="20"/>
        </w:rPr>
        <w:t xml:space="preserve"> do niniejszej SWZ. </w:t>
      </w:r>
    </w:p>
    <w:p w14:paraId="7EEE8065" w14:textId="77777777" w:rsidR="00C44DB3" w:rsidRPr="00A5246B" w:rsidRDefault="00C44DB3" w:rsidP="00A45C06">
      <w:pPr>
        <w:tabs>
          <w:tab w:val="left" w:pos="0"/>
        </w:tabs>
        <w:autoSpaceDN/>
        <w:spacing w:line="276" w:lineRule="auto"/>
        <w:jc w:val="both"/>
        <w:textAlignment w:val="auto"/>
        <w:rPr>
          <w:rFonts w:ascii="Garamond" w:hAnsi="Garamond" w:cs="Garamond"/>
          <w:sz w:val="20"/>
          <w:szCs w:val="20"/>
        </w:rPr>
      </w:pPr>
    </w:p>
    <w:p w14:paraId="79888FF4" w14:textId="7B93A9C3" w:rsidR="000F50A9" w:rsidRPr="00A5246B" w:rsidRDefault="000F50A9" w:rsidP="00A45C06">
      <w:pPr>
        <w:tabs>
          <w:tab w:val="left" w:pos="0"/>
        </w:tabs>
        <w:autoSpaceDN/>
        <w:spacing w:line="276" w:lineRule="auto"/>
        <w:jc w:val="both"/>
        <w:textAlignment w:val="auto"/>
        <w:rPr>
          <w:rFonts w:ascii="Garamond" w:hAnsi="Garamond"/>
          <w:b/>
          <w:bCs/>
          <w:sz w:val="20"/>
          <w:szCs w:val="20"/>
        </w:rPr>
      </w:pPr>
      <w:r w:rsidRPr="00A5246B">
        <w:rPr>
          <w:rFonts w:ascii="Garamond" w:hAnsi="Garamond" w:cs="Garamond"/>
          <w:sz w:val="20"/>
          <w:szCs w:val="20"/>
        </w:rPr>
        <w:t xml:space="preserve">Uzupełniająco w stosunku do zapisów opisu i zakresu przedmiotu zamówienia wskazanego w ZAŁĄCZNIKU NR </w:t>
      </w:r>
      <w:r w:rsidR="001E7A9B" w:rsidRPr="00A5246B">
        <w:rPr>
          <w:rFonts w:ascii="Garamond" w:hAnsi="Garamond" w:cs="Garamond"/>
          <w:sz w:val="20"/>
          <w:szCs w:val="20"/>
        </w:rPr>
        <w:t>1</w:t>
      </w:r>
      <w:r w:rsidRPr="00A5246B">
        <w:rPr>
          <w:rFonts w:ascii="Garamond" w:hAnsi="Garamond" w:cs="Garamond"/>
          <w:sz w:val="20"/>
          <w:szCs w:val="20"/>
        </w:rPr>
        <w:t>, Zamawiający informuje, iż wymaga wykonanie następujących prac na etapach wykonania zamówienia :</w:t>
      </w:r>
    </w:p>
    <w:p w14:paraId="5E784579" w14:textId="77777777" w:rsidR="00C44DB3" w:rsidRPr="00A5246B" w:rsidRDefault="00C44DB3" w:rsidP="00A45C06">
      <w:pPr>
        <w:suppressAutoHyphens w:val="0"/>
        <w:spacing w:line="276" w:lineRule="auto"/>
        <w:jc w:val="both"/>
        <w:rPr>
          <w:rFonts w:ascii="Garamond" w:eastAsia="SimSun" w:hAnsi="Garamond"/>
          <w:sz w:val="20"/>
          <w:szCs w:val="20"/>
        </w:rPr>
      </w:pPr>
    </w:p>
    <w:p w14:paraId="057858E7" w14:textId="77777777" w:rsidR="003E33DC" w:rsidRPr="00A5246B" w:rsidRDefault="003E33DC" w:rsidP="003E33DC">
      <w:pPr>
        <w:rPr>
          <w:rFonts w:ascii="Garamond" w:hAnsi="Garamond"/>
          <w:sz w:val="20"/>
          <w:szCs w:val="20"/>
        </w:rPr>
      </w:pPr>
      <w:r w:rsidRPr="00A5246B">
        <w:rPr>
          <w:rFonts w:ascii="Garamond" w:hAnsi="Garamond"/>
          <w:sz w:val="20"/>
          <w:szCs w:val="20"/>
        </w:rPr>
        <w:t>Zamówienie podstawowe:</w:t>
      </w:r>
    </w:p>
    <w:p w14:paraId="74F75BF9" w14:textId="77777777"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t>Wykonanie projektów wykonawczych i technicznych w zakresie budynku łącznika,</w:t>
      </w:r>
    </w:p>
    <w:p w14:paraId="5090594A" w14:textId="77777777"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lastRenderedPageBreak/>
        <w:t>Przebudowa, rozbudowa, nadbudowa budynku  łącznika  – budynek w osiach N1(+ część budynku od osi N1 w stronę istniejącego budynku nr 2)-N6 (+ szacht doświetlający)/ NA-NG (z wyłączeniem istniejącej klatki schodowej); kondygnacja  -1 ; 0; +1; +2; +3 (poddasze).</w:t>
      </w:r>
    </w:p>
    <w:p w14:paraId="4CBE5335" w14:textId="77777777" w:rsidR="003E33DC" w:rsidRPr="00A5246B" w:rsidRDefault="003E33DC">
      <w:pPr>
        <w:pStyle w:val="Akapitzlist"/>
        <w:numPr>
          <w:ilvl w:val="0"/>
          <w:numId w:val="172"/>
        </w:numPr>
        <w:suppressAutoHyphens w:val="0"/>
        <w:autoSpaceDN/>
        <w:spacing w:after="0"/>
        <w:contextualSpacing/>
        <w:textAlignment w:val="auto"/>
        <w:rPr>
          <w:rFonts w:ascii="Garamond" w:hAnsi="Garamond"/>
          <w:sz w:val="20"/>
          <w:szCs w:val="20"/>
        </w:rPr>
      </w:pPr>
      <w:r w:rsidRPr="00A5246B">
        <w:rPr>
          <w:rFonts w:ascii="Garamond" w:hAnsi="Garamond"/>
          <w:sz w:val="20"/>
          <w:szCs w:val="20"/>
        </w:rPr>
        <w:t>Roboty rozbiórkowe:</w:t>
      </w:r>
    </w:p>
    <w:p w14:paraId="3C8B049A" w14:textId="77777777" w:rsidR="003E33DC" w:rsidRPr="00A5246B" w:rsidRDefault="003E33DC" w:rsidP="003E33DC">
      <w:pPr>
        <w:pStyle w:val="Akapitzlist"/>
        <w:spacing w:after="0"/>
        <w:rPr>
          <w:rFonts w:ascii="Garamond" w:hAnsi="Garamond"/>
          <w:sz w:val="20"/>
          <w:szCs w:val="20"/>
        </w:rPr>
      </w:pPr>
      <w:r w:rsidRPr="00A5246B">
        <w:rPr>
          <w:rFonts w:ascii="Garamond" w:hAnsi="Garamond"/>
          <w:sz w:val="20"/>
          <w:szCs w:val="20"/>
        </w:rPr>
        <w:t>Budynek techniczny (2a) i czerpnia powietrza (2b),</w:t>
      </w:r>
    </w:p>
    <w:p w14:paraId="3C3C5473" w14:textId="77777777" w:rsidR="003E33DC" w:rsidRPr="00A5246B" w:rsidRDefault="003E33DC" w:rsidP="003E33DC">
      <w:pPr>
        <w:pStyle w:val="Akapitzlist"/>
        <w:spacing w:after="0"/>
        <w:rPr>
          <w:rFonts w:ascii="Garamond" w:hAnsi="Garamond"/>
          <w:sz w:val="20"/>
          <w:szCs w:val="20"/>
        </w:rPr>
      </w:pPr>
      <w:r w:rsidRPr="00A5246B">
        <w:rPr>
          <w:rFonts w:ascii="Garamond" w:hAnsi="Garamond"/>
          <w:sz w:val="20"/>
          <w:szCs w:val="20"/>
        </w:rPr>
        <w:t>Łącznik (3),</w:t>
      </w:r>
    </w:p>
    <w:p w14:paraId="718084B5" w14:textId="77777777" w:rsidR="003E33DC" w:rsidRPr="00A5246B" w:rsidRDefault="003E33DC" w:rsidP="003E33DC">
      <w:pPr>
        <w:pStyle w:val="Akapitzlist"/>
        <w:spacing w:after="0"/>
        <w:rPr>
          <w:rFonts w:ascii="Garamond" w:hAnsi="Garamond"/>
          <w:sz w:val="20"/>
          <w:szCs w:val="20"/>
        </w:rPr>
      </w:pPr>
      <w:r w:rsidRPr="00A5246B">
        <w:rPr>
          <w:rFonts w:ascii="Garamond" w:hAnsi="Garamond"/>
          <w:sz w:val="20"/>
          <w:szCs w:val="20"/>
        </w:rPr>
        <w:t>Dobudówka, przybudówka – część dwukondygnacyjna z poddaszem (4a) - od strony północnej,</w:t>
      </w:r>
    </w:p>
    <w:p w14:paraId="6A701826" w14:textId="77777777" w:rsidR="003E33DC" w:rsidRPr="00A5246B" w:rsidRDefault="003E33DC" w:rsidP="003E33DC">
      <w:pPr>
        <w:pStyle w:val="Akapitzlist"/>
        <w:spacing w:after="0"/>
        <w:rPr>
          <w:rFonts w:ascii="Garamond" w:hAnsi="Garamond"/>
          <w:sz w:val="20"/>
          <w:szCs w:val="20"/>
        </w:rPr>
      </w:pPr>
      <w:r w:rsidRPr="00A5246B">
        <w:rPr>
          <w:rFonts w:ascii="Garamond" w:hAnsi="Garamond"/>
          <w:sz w:val="20"/>
          <w:szCs w:val="20"/>
        </w:rPr>
        <w:t>Dobudówka, przybudówka – część parterowa z zadaszeniem (4b) - od strony północnej</w:t>
      </w:r>
    </w:p>
    <w:p w14:paraId="695B6882" w14:textId="77777777" w:rsidR="003E33DC" w:rsidRPr="00A5246B" w:rsidRDefault="003E33DC">
      <w:pPr>
        <w:pStyle w:val="Akapitzlist"/>
        <w:numPr>
          <w:ilvl w:val="0"/>
          <w:numId w:val="172"/>
        </w:numPr>
        <w:suppressAutoHyphens w:val="0"/>
        <w:autoSpaceDN/>
        <w:spacing w:after="0"/>
        <w:contextualSpacing/>
        <w:textAlignment w:val="auto"/>
        <w:rPr>
          <w:rFonts w:ascii="Garamond" w:hAnsi="Garamond"/>
          <w:sz w:val="20"/>
          <w:szCs w:val="20"/>
        </w:rPr>
      </w:pPr>
      <w:r w:rsidRPr="00A5246B">
        <w:rPr>
          <w:rFonts w:ascii="Garamond" w:hAnsi="Garamond"/>
          <w:sz w:val="20"/>
          <w:szCs w:val="20"/>
        </w:rPr>
        <w:t>Demontaż istniejącej windy,</w:t>
      </w:r>
    </w:p>
    <w:p w14:paraId="72C522FB" w14:textId="77777777"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t>Przełożenie istniejących sieci wewnętrznych poza budynkiem kolidujących z budynkiem łącznika,</w:t>
      </w:r>
    </w:p>
    <w:p w14:paraId="0FDBFCA2" w14:textId="77777777"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t>Wykonanie zagospodarowania terenu, małej architektury wraz z sieciami wewnętrznymi poza budynkiem oraz zielenią wysoką i niską  w rejonie budynku łącznika,</w:t>
      </w:r>
    </w:p>
    <w:p w14:paraId="057799AA" w14:textId="77777777"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t>Dostawa i montaż wyposażenia w zakresie budynku łącznika,</w:t>
      </w:r>
    </w:p>
    <w:p w14:paraId="584EB4D2" w14:textId="1E991A2E"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t>Wykonanie tymczasowej organizacji  terenu szpitala tak aby  umożliwić ciągłość funkcjonowania budynku nr 2. (montaż windy tymczasowej zewnętrznej , wykonanie bezpośredniego korytarza  między budynkiem nr 2 a budynkami 45, 3 i 84 (SOR).</w:t>
      </w:r>
    </w:p>
    <w:p w14:paraId="5E7BC09E" w14:textId="77777777" w:rsidR="003E33DC" w:rsidRPr="00A5246B" w:rsidRDefault="003E33DC">
      <w:pPr>
        <w:pStyle w:val="Akapitzlist"/>
        <w:numPr>
          <w:ilvl w:val="0"/>
          <w:numId w:val="172"/>
        </w:numPr>
        <w:suppressAutoHyphens w:val="0"/>
        <w:autoSpaceDN/>
        <w:contextualSpacing/>
        <w:textAlignment w:val="auto"/>
        <w:rPr>
          <w:rFonts w:ascii="Garamond" w:hAnsi="Garamond"/>
          <w:sz w:val="20"/>
          <w:szCs w:val="20"/>
        </w:rPr>
      </w:pPr>
      <w:r w:rsidRPr="00A5246B">
        <w:rPr>
          <w:rFonts w:ascii="Garamond" w:hAnsi="Garamond"/>
          <w:sz w:val="20"/>
          <w:szCs w:val="20"/>
        </w:rPr>
        <w:t>Demontaż  elementów wykonanych w pkt. 6.</w:t>
      </w:r>
    </w:p>
    <w:p w14:paraId="48811B1C" w14:textId="2713B001" w:rsidR="00F65E97" w:rsidRPr="00A5246B" w:rsidRDefault="00E06C5C" w:rsidP="00F65E97">
      <w:pPr>
        <w:pStyle w:val="Akapitzlist"/>
        <w:numPr>
          <w:ilvl w:val="0"/>
          <w:numId w:val="172"/>
        </w:numPr>
        <w:suppressAutoHyphens w:val="0"/>
        <w:autoSpaceDN/>
        <w:contextualSpacing/>
        <w:textAlignment w:val="auto"/>
        <w:rPr>
          <w:rFonts w:ascii="Garamond" w:hAnsi="Garamond" w:cs="Times New Roman"/>
          <w:sz w:val="20"/>
          <w:szCs w:val="20"/>
        </w:rPr>
      </w:pPr>
      <w:r w:rsidRPr="00A5246B">
        <w:rPr>
          <w:rFonts w:ascii="Garamond" w:hAnsi="Garamond"/>
          <w:sz w:val="20"/>
          <w:szCs w:val="20"/>
        </w:rPr>
        <w:t xml:space="preserve">Prace należy prowadzić w taki sposób aby uwzględnić dostawy i instalację sprzętu medycznego w trzecim i czwartym kwartale,  </w:t>
      </w:r>
    </w:p>
    <w:p w14:paraId="099C33EF" w14:textId="77777777" w:rsidR="00F65E97" w:rsidRPr="00A5246B" w:rsidRDefault="00F65E97" w:rsidP="00F65E97">
      <w:pPr>
        <w:suppressAutoHyphens w:val="0"/>
        <w:autoSpaceDN/>
        <w:contextualSpacing/>
        <w:textAlignment w:val="auto"/>
        <w:rPr>
          <w:rFonts w:ascii="Garamond" w:hAnsi="Garamond"/>
          <w:sz w:val="20"/>
          <w:szCs w:val="20"/>
        </w:rPr>
      </w:pPr>
    </w:p>
    <w:p w14:paraId="308DD27A" w14:textId="77777777" w:rsidR="003E33DC" w:rsidRPr="00A5246B" w:rsidRDefault="003E33DC" w:rsidP="003E33DC">
      <w:pPr>
        <w:rPr>
          <w:rFonts w:ascii="Garamond" w:hAnsi="Garamond"/>
          <w:sz w:val="20"/>
          <w:szCs w:val="20"/>
        </w:rPr>
      </w:pPr>
      <w:r w:rsidRPr="00A5246B">
        <w:rPr>
          <w:rFonts w:ascii="Garamond" w:hAnsi="Garamond"/>
          <w:sz w:val="20"/>
          <w:szCs w:val="20"/>
        </w:rPr>
        <w:t>Zamówienie opcjonalne:</w:t>
      </w:r>
    </w:p>
    <w:p w14:paraId="4BD06EA2" w14:textId="77777777" w:rsidR="003E33DC" w:rsidRPr="00A5246B" w:rsidRDefault="003E33DC">
      <w:pPr>
        <w:pStyle w:val="Akapitzlist"/>
        <w:numPr>
          <w:ilvl w:val="0"/>
          <w:numId w:val="173"/>
        </w:numPr>
        <w:suppressAutoHyphens w:val="0"/>
        <w:autoSpaceDN/>
        <w:contextualSpacing/>
        <w:textAlignment w:val="auto"/>
        <w:rPr>
          <w:rFonts w:ascii="Garamond" w:hAnsi="Garamond"/>
          <w:sz w:val="20"/>
          <w:szCs w:val="20"/>
        </w:rPr>
      </w:pPr>
      <w:r w:rsidRPr="00A5246B">
        <w:rPr>
          <w:rFonts w:ascii="Garamond" w:hAnsi="Garamond"/>
          <w:sz w:val="20"/>
          <w:szCs w:val="20"/>
        </w:rPr>
        <w:t>Wykonanie projektów wykonawczych i technicznych w zakresie budynku nr 2,</w:t>
      </w:r>
    </w:p>
    <w:p w14:paraId="16310E4D" w14:textId="77777777" w:rsidR="003E33DC" w:rsidRPr="00A5246B" w:rsidRDefault="003E33DC">
      <w:pPr>
        <w:pStyle w:val="Akapitzlist"/>
        <w:numPr>
          <w:ilvl w:val="0"/>
          <w:numId w:val="173"/>
        </w:numPr>
        <w:suppressAutoHyphens w:val="0"/>
        <w:autoSpaceDN/>
        <w:contextualSpacing/>
        <w:textAlignment w:val="auto"/>
        <w:rPr>
          <w:rFonts w:ascii="Garamond" w:hAnsi="Garamond"/>
          <w:sz w:val="20"/>
          <w:szCs w:val="20"/>
        </w:rPr>
      </w:pPr>
      <w:r w:rsidRPr="00A5246B">
        <w:rPr>
          <w:rFonts w:ascii="Garamond" w:hAnsi="Garamond"/>
          <w:sz w:val="20"/>
          <w:szCs w:val="20"/>
        </w:rPr>
        <w:t>Przebudowa, nadbudowa budynku nr 2 ,</w:t>
      </w:r>
    </w:p>
    <w:p w14:paraId="72FE6474" w14:textId="77777777" w:rsidR="003E33DC" w:rsidRPr="00A5246B" w:rsidRDefault="003E33DC">
      <w:pPr>
        <w:pStyle w:val="Akapitzlist"/>
        <w:numPr>
          <w:ilvl w:val="0"/>
          <w:numId w:val="173"/>
        </w:numPr>
        <w:suppressAutoHyphens w:val="0"/>
        <w:autoSpaceDN/>
        <w:contextualSpacing/>
        <w:textAlignment w:val="auto"/>
        <w:rPr>
          <w:rFonts w:ascii="Garamond" w:hAnsi="Garamond"/>
          <w:sz w:val="20"/>
          <w:szCs w:val="20"/>
        </w:rPr>
      </w:pPr>
      <w:r w:rsidRPr="00A5246B">
        <w:rPr>
          <w:rFonts w:ascii="Garamond" w:hAnsi="Garamond"/>
          <w:sz w:val="20"/>
          <w:szCs w:val="20"/>
        </w:rPr>
        <w:t>Przełożenie istniejących sieci wewnętrznej poza budynkiem kolidujących z budynkiem nr 2,</w:t>
      </w:r>
    </w:p>
    <w:p w14:paraId="2460B718" w14:textId="77777777" w:rsidR="003E33DC" w:rsidRPr="00A5246B" w:rsidRDefault="003E33DC">
      <w:pPr>
        <w:pStyle w:val="Akapitzlist"/>
        <w:numPr>
          <w:ilvl w:val="0"/>
          <w:numId w:val="173"/>
        </w:numPr>
        <w:suppressAutoHyphens w:val="0"/>
        <w:autoSpaceDN/>
        <w:contextualSpacing/>
        <w:textAlignment w:val="auto"/>
        <w:rPr>
          <w:rFonts w:ascii="Garamond" w:hAnsi="Garamond"/>
          <w:sz w:val="20"/>
          <w:szCs w:val="20"/>
        </w:rPr>
      </w:pPr>
      <w:r w:rsidRPr="00A5246B">
        <w:rPr>
          <w:rFonts w:ascii="Garamond" w:hAnsi="Garamond"/>
          <w:sz w:val="20"/>
          <w:szCs w:val="20"/>
        </w:rPr>
        <w:t>Wykonanie zagospodarowania terenu, małej architektury wraz z sieciami wewnętrznymi poza budynkiem oraz zielenią wysoką i niską  w rejonie budynku nr 2,</w:t>
      </w:r>
    </w:p>
    <w:p w14:paraId="79B2413F" w14:textId="77777777" w:rsidR="00AA1FB6" w:rsidRPr="00A5246B" w:rsidRDefault="003E33DC">
      <w:pPr>
        <w:pStyle w:val="Akapitzlist"/>
        <w:numPr>
          <w:ilvl w:val="0"/>
          <w:numId w:val="173"/>
        </w:numPr>
        <w:suppressAutoHyphens w:val="0"/>
        <w:autoSpaceDN/>
        <w:contextualSpacing/>
        <w:textAlignment w:val="auto"/>
        <w:rPr>
          <w:rFonts w:ascii="Garamond" w:hAnsi="Garamond"/>
          <w:sz w:val="20"/>
          <w:szCs w:val="20"/>
        </w:rPr>
      </w:pPr>
      <w:r w:rsidRPr="00A5246B">
        <w:rPr>
          <w:rFonts w:ascii="Garamond" w:hAnsi="Garamond"/>
          <w:sz w:val="20"/>
          <w:szCs w:val="20"/>
        </w:rPr>
        <w:t>Dostawa i montaż wyposażenia w zakresie budynku nr 2.</w:t>
      </w:r>
    </w:p>
    <w:p w14:paraId="79954646" w14:textId="1E2AD6F2" w:rsidR="00AA1FB6" w:rsidRPr="00A5246B" w:rsidRDefault="00AA1FB6">
      <w:pPr>
        <w:pStyle w:val="Akapitzlist"/>
        <w:numPr>
          <w:ilvl w:val="0"/>
          <w:numId w:val="173"/>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 xml:space="preserve">Przygotowanie tymczasowej organizacja oddziałów szpitalnych zlokalizowanych w budynku na czas remontu : </w:t>
      </w:r>
    </w:p>
    <w:p w14:paraId="5134F905" w14:textId="77777777" w:rsidR="00AA1FB6" w:rsidRPr="00A5246B" w:rsidRDefault="00AA1FB6" w:rsidP="00AA1FB6">
      <w:pPr>
        <w:pStyle w:val="Akapitzlist"/>
        <w:suppressAutoHyphens w:val="0"/>
        <w:autoSpaceDN/>
        <w:contextualSpacing/>
        <w:textAlignment w:val="auto"/>
        <w:rPr>
          <w:rFonts w:ascii="Garamond" w:hAnsi="Garamond"/>
          <w:kern w:val="0"/>
          <w:sz w:val="20"/>
          <w:szCs w:val="20"/>
          <w:lang w:eastAsia="pl-PL"/>
        </w:rPr>
      </w:pPr>
    </w:p>
    <w:p w14:paraId="0A49CE45" w14:textId="41DF19EE" w:rsidR="00AA1FB6" w:rsidRPr="00A5246B" w:rsidRDefault="00AA1FB6">
      <w:pPr>
        <w:pStyle w:val="Akapitzlist"/>
        <w:numPr>
          <w:ilvl w:val="0"/>
          <w:numId w:val="174"/>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Planowane roboty będą skutkować częściowym wyłączeniem oddziału z użytkowania, a także reorganizacją pozostałych jego części w celu zapewnienia ciągłości świadczeń medycznych,</w:t>
      </w:r>
    </w:p>
    <w:p w14:paraId="26B8A8F2" w14:textId="77777777" w:rsidR="00AA1FB6" w:rsidRPr="00A5246B" w:rsidRDefault="00AA1FB6">
      <w:pPr>
        <w:pStyle w:val="Akapitzlist"/>
        <w:numPr>
          <w:ilvl w:val="0"/>
          <w:numId w:val="174"/>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 xml:space="preserve">Planowane roboty będą prowadzone etapami (poprzez fizyczne podzielenie budynku na dwa obszary), co umożliwi utrzymanie działalności oddziału w ograniczonym zakresie na pozostałej powierzchni, </w:t>
      </w:r>
    </w:p>
    <w:p w14:paraId="3671CE2D" w14:textId="69B13CB6" w:rsidR="00AA1FB6" w:rsidRPr="00A5246B" w:rsidRDefault="00AA1FB6">
      <w:pPr>
        <w:pStyle w:val="Akapitzlist"/>
        <w:numPr>
          <w:ilvl w:val="0"/>
          <w:numId w:val="174"/>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 xml:space="preserve">Część działalności oddziałów zostanie tymczasowo przeniesiona do innej lokalizacji w obrębie szpitala – do zaadaptowanych przez Wykonawcę pomieszczeń, dodatkowo w ramach reorganizacji Wykonawca </w:t>
      </w:r>
      <w:r w:rsidR="001F23CA" w:rsidRPr="00A5246B">
        <w:rPr>
          <w:rFonts w:ascii="Garamond" w:hAnsi="Garamond"/>
          <w:kern w:val="0"/>
          <w:sz w:val="20"/>
          <w:szCs w:val="20"/>
          <w:lang w:eastAsia="pl-PL"/>
        </w:rPr>
        <w:t>powinien</w:t>
      </w:r>
      <w:r w:rsidRPr="00A5246B">
        <w:rPr>
          <w:rFonts w:ascii="Garamond" w:hAnsi="Garamond"/>
          <w:kern w:val="0"/>
          <w:sz w:val="20"/>
          <w:szCs w:val="20"/>
          <w:lang w:eastAsia="pl-PL"/>
        </w:rPr>
        <w:t xml:space="preserve"> wydzielić i przygotować tymczasowe pakamery (magazynki, gabinety lekarskie) na środki medyczne, środki czystości oraz sprzęt medyczny, zlokalizowane w pobliżu budynku nr 2, </w:t>
      </w:r>
    </w:p>
    <w:p w14:paraId="3319AE4E" w14:textId="77777777" w:rsidR="00AA1FB6" w:rsidRPr="00A5246B" w:rsidRDefault="00AA1FB6">
      <w:pPr>
        <w:pStyle w:val="Akapitzlist"/>
        <w:numPr>
          <w:ilvl w:val="0"/>
          <w:numId w:val="174"/>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Oddziały częściowo funkcjonujące w nowym miejscu zgodnie z obowiązującymi standardami i przepisami, zapewniając pełne bezpieczeństwo pacjentów i personelu.</w:t>
      </w:r>
    </w:p>
    <w:p w14:paraId="494A8F44" w14:textId="77777777" w:rsidR="001F23CA" w:rsidRPr="00A5246B" w:rsidRDefault="00AA1FB6">
      <w:pPr>
        <w:pStyle w:val="Akapitzlist"/>
        <w:numPr>
          <w:ilvl w:val="0"/>
          <w:numId w:val="174"/>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Należy zapewnić odpowiednie oznakowanie i dostęp dla personelu zgodnie z zasadami BHP.</w:t>
      </w:r>
    </w:p>
    <w:p w14:paraId="1FB0D972" w14:textId="68E5D964" w:rsidR="00AA1FB6" w:rsidRPr="00A5246B" w:rsidRDefault="00AA1FB6">
      <w:pPr>
        <w:pStyle w:val="Akapitzlist"/>
        <w:numPr>
          <w:ilvl w:val="0"/>
          <w:numId w:val="174"/>
        </w:numPr>
        <w:suppressAutoHyphens w:val="0"/>
        <w:autoSpaceDN/>
        <w:contextualSpacing/>
        <w:textAlignment w:val="auto"/>
        <w:rPr>
          <w:rFonts w:ascii="Garamond" w:hAnsi="Garamond"/>
          <w:sz w:val="20"/>
          <w:szCs w:val="20"/>
        </w:rPr>
      </w:pPr>
      <w:r w:rsidRPr="00A5246B">
        <w:rPr>
          <w:rFonts w:ascii="Garamond" w:hAnsi="Garamond"/>
          <w:kern w:val="0"/>
          <w:sz w:val="20"/>
          <w:szCs w:val="20"/>
          <w:lang w:eastAsia="pl-PL"/>
        </w:rPr>
        <w:t xml:space="preserve">Po zakończeniu </w:t>
      </w:r>
      <w:r w:rsidR="001F23CA" w:rsidRPr="00A5246B">
        <w:rPr>
          <w:rFonts w:ascii="Garamond" w:hAnsi="Garamond"/>
          <w:kern w:val="0"/>
          <w:sz w:val="20"/>
          <w:szCs w:val="20"/>
          <w:lang w:eastAsia="pl-PL"/>
        </w:rPr>
        <w:t xml:space="preserve">robót </w:t>
      </w:r>
      <w:r w:rsidRPr="00A5246B">
        <w:rPr>
          <w:rFonts w:ascii="Garamond" w:hAnsi="Garamond"/>
          <w:kern w:val="0"/>
          <w:sz w:val="20"/>
          <w:szCs w:val="20"/>
          <w:lang w:eastAsia="pl-PL"/>
        </w:rPr>
        <w:t>oddział</w:t>
      </w:r>
      <w:r w:rsidR="001F23CA" w:rsidRPr="00A5246B">
        <w:rPr>
          <w:rFonts w:ascii="Garamond" w:hAnsi="Garamond"/>
          <w:kern w:val="0"/>
          <w:sz w:val="20"/>
          <w:szCs w:val="20"/>
          <w:lang w:eastAsia="pl-PL"/>
        </w:rPr>
        <w:t>y</w:t>
      </w:r>
      <w:r w:rsidRPr="00A5246B">
        <w:rPr>
          <w:rFonts w:ascii="Garamond" w:hAnsi="Garamond"/>
          <w:kern w:val="0"/>
          <w:sz w:val="20"/>
          <w:szCs w:val="20"/>
          <w:lang w:eastAsia="pl-PL"/>
        </w:rPr>
        <w:t xml:space="preserve"> </w:t>
      </w:r>
      <w:r w:rsidR="001F23CA" w:rsidRPr="00A5246B">
        <w:rPr>
          <w:rFonts w:ascii="Garamond" w:hAnsi="Garamond"/>
          <w:kern w:val="0"/>
          <w:sz w:val="20"/>
          <w:szCs w:val="20"/>
          <w:lang w:eastAsia="pl-PL"/>
        </w:rPr>
        <w:t>muszą powrócić</w:t>
      </w:r>
      <w:r w:rsidRPr="00A5246B">
        <w:rPr>
          <w:rFonts w:ascii="Garamond" w:hAnsi="Garamond"/>
          <w:kern w:val="0"/>
          <w:sz w:val="20"/>
          <w:szCs w:val="20"/>
          <w:lang w:eastAsia="pl-PL"/>
        </w:rPr>
        <w:t xml:space="preserve"> do pełnej funkcjonalności w docelowej lokalizacji.</w:t>
      </w:r>
    </w:p>
    <w:p w14:paraId="6D6DCE05" w14:textId="794055E6" w:rsidR="00CB24FF" w:rsidRPr="00A5246B" w:rsidRDefault="00CB24FF" w:rsidP="00CB24FF">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eastAsia="SimSun" w:hAnsi="Garamond" w:cs="Garamond"/>
          <w:kern w:val="0"/>
          <w:sz w:val="20"/>
          <w:szCs w:val="20"/>
          <w:lang w:eastAsia="pl-PL"/>
        </w:rPr>
        <w:t xml:space="preserve">Wykonawca winien opracować dokumentację projektową w zakresie zgodnym z Rozporządzenie Ministra Rozwoju i Technologii z dnia 20 grudnia 2021 r. w sprawie szczegółowego zakresu i formy dokumentacji projektowej, specyfikacji technicznych wykonania i odbioru robót budowlanych oraz programu funkcjonalno-użytkowego (Dz.U. z 2021 r. poz. 2454) przy uwzględnieniu wymagań wskazanych w SWZ w szczególności w pkt 5.6-5.18 SWZ. </w:t>
      </w:r>
    </w:p>
    <w:p w14:paraId="4F13BFB8" w14:textId="77777777" w:rsidR="00965740" w:rsidRPr="00A5246B" w:rsidRDefault="00965740" w:rsidP="00A45C06">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hAnsi="Garamond"/>
          <w:sz w:val="20"/>
          <w:szCs w:val="20"/>
        </w:rPr>
        <w:t>Zakres przedmiotu umowy obejmuje wszelkie czynności Wykonawcy konieczne do wykonania przedmiotu umowy w sposób należyty, zgodnie z obowiązującymi przepisami prawa i zaleceniami właściwych organów.</w:t>
      </w:r>
    </w:p>
    <w:p w14:paraId="02016428" w14:textId="6449B7AE" w:rsidR="00965740" w:rsidRPr="00A5246B" w:rsidRDefault="00965740" w:rsidP="00A45C06">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hAnsi="Garamond" w:cs="Arial"/>
          <w:sz w:val="20"/>
          <w:szCs w:val="20"/>
        </w:rPr>
        <w:t xml:space="preserve">Roboty budowlane winny zostać zrealizowane zgodnie z właściwymi przepisami w tym zakresie w szczególności </w:t>
      </w:r>
      <w:r w:rsidRPr="00A5246B">
        <w:rPr>
          <w:rFonts w:ascii="Garamond" w:hAnsi="Garamond"/>
          <w:sz w:val="20"/>
          <w:szCs w:val="20"/>
        </w:rPr>
        <w:t xml:space="preserve">zgodnie z obowiązującymi przepisami, w tym m.in. ustawą z dnia 7  lipca 1994 Prawo budowlane, Rozporządzeniem Ministra Infrastruktury z dnia 6 lutego 2003 w sprawie bezpieczeństwa i higieny pracy podczas wykonywania robót budowlanych, przepisami techniczno-budowlanymi, obowiązującymi normami oraz dokumentacją </w:t>
      </w:r>
      <w:r w:rsidR="00583220" w:rsidRPr="00A5246B">
        <w:rPr>
          <w:rFonts w:ascii="Garamond" w:hAnsi="Garamond"/>
          <w:sz w:val="20"/>
          <w:szCs w:val="20"/>
        </w:rPr>
        <w:t>określoną w</w:t>
      </w:r>
      <w:r w:rsidRPr="00A5246B">
        <w:rPr>
          <w:rFonts w:ascii="Garamond" w:hAnsi="Garamond"/>
          <w:sz w:val="20"/>
          <w:szCs w:val="20"/>
        </w:rPr>
        <w:t xml:space="preserve"> SWZ.</w:t>
      </w:r>
      <w:r w:rsidR="00A76AA7" w:rsidRPr="00A5246B">
        <w:rPr>
          <w:rFonts w:ascii="Garamond" w:hAnsi="Garamond"/>
          <w:sz w:val="20"/>
          <w:szCs w:val="20"/>
        </w:rPr>
        <w:t xml:space="preserve"> Zamawiający informuje, że </w:t>
      </w:r>
      <w:r w:rsidR="004326A0" w:rsidRPr="00A5246B">
        <w:rPr>
          <w:rFonts w:ascii="Garamond" w:hAnsi="Garamond"/>
          <w:sz w:val="20"/>
          <w:szCs w:val="20"/>
        </w:rPr>
        <w:t xml:space="preserve">dopuszcza </w:t>
      </w:r>
      <w:r w:rsidR="00A76AA7" w:rsidRPr="00A5246B">
        <w:rPr>
          <w:rFonts w:ascii="Garamond" w:hAnsi="Garamond"/>
          <w:sz w:val="20"/>
          <w:szCs w:val="20"/>
        </w:rPr>
        <w:t xml:space="preserve">wykonanie robót </w:t>
      </w:r>
      <w:r w:rsidR="00A76AA7" w:rsidRPr="00A5246B">
        <w:rPr>
          <w:rFonts w:ascii="Garamond" w:hAnsi="Garamond" w:cs="Garamond"/>
          <w:kern w:val="0"/>
          <w:sz w:val="20"/>
          <w:szCs w:val="20"/>
          <w:lang w:eastAsia="pl-PL"/>
        </w:rPr>
        <w:t>w technologii budownictwa modułowego o konstrukcji stalowej (system modułów 3D)</w:t>
      </w:r>
    </w:p>
    <w:p w14:paraId="60E89192" w14:textId="5C8E749E" w:rsidR="00965740" w:rsidRPr="00A5246B" w:rsidRDefault="00965740" w:rsidP="00A45C06">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hAnsi="Garamond"/>
          <w:sz w:val="20"/>
          <w:szCs w:val="20"/>
        </w:rPr>
        <w:lastRenderedPageBreak/>
        <w:t xml:space="preserve">Wykonawca musi zaoferować </w:t>
      </w:r>
      <w:r w:rsidRPr="00A5246B">
        <w:rPr>
          <w:rFonts w:ascii="Garamond" w:hAnsi="Garamond"/>
          <w:b/>
          <w:bCs/>
          <w:sz w:val="20"/>
          <w:szCs w:val="20"/>
        </w:rPr>
        <w:t xml:space="preserve">co najmniej </w:t>
      </w:r>
      <w:r w:rsidR="006E18D2" w:rsidRPr="00A5246B">
        <w:rPr>
          <w:rFonts w:ascii="Garamond" w:hAnsi="Garamond"/>
          <w:b/>
          <w:bCs/>
          <w:sz w:val="20"/>
          <w:szCs w:val="20"/>
        </w:rPr>
        <w:t>36</w:t>
      </w:r>
      <w:r w:rsidR="00C44DB3" w:rsidRPr="00A5246B">
        <w:rPr>
          <w:rFonts w:ascii="Garamond" w:hAnsi="Garamond"/>
          <w:b/>
          <w:bCs/>
          <w:sz w:val="20"/>
          <w:szCs w:val="20"/>
        </w:rPr>
        <w:t xml:space="preserve"> </w:t>
      </w:r>
      <w:r w:rsidRPr="00A5246B">
        <w:rPr>
          <w:rFonts w:ascii="Garamond" w:hAnsi="Garamond"/>
          <w:b/>
          <w:bCs/>
          <w:sz w:val="20"/>
          <w:szCs w:val="20"/>
        </w:rPr>
        <w:t>miesięcy</w:t>
      </w:r>
      <w:r w:rsidRPr="00A5246B">
        <w:rPr>
          <w:rFonts w:ascii="Garamond" w:hAnsi="Garamond"/>
          <w:sz w:val="20"/>
          <w:szCs w:val="20"/>
        </w:rPr>
        <w:t xml:space="preserve"> (lecz nie dłuższy niż </w:t>
      </w:r>
      <w:r w:rsidR="00C44DB3" w:rsidRPr="00A5246B">
        <w:rPr>
          <w:rFonts w:ascii="Garamond" w:hAnsi="Garamond"/>
          <w:sz w:val="20"/>
          <w:szCs w:val="20"/>
        </w:rPr>
        <w:t xml:space="preserve">60 </w:t>
      </w:r>
      <w:r w:rsidRPr="00A5246B">
        <w:rPr>
          <w:rFonts w:ascii="Garamond" w:hAnsi="Garamond"/>
          <w:sz w:val="20"/>
          <w:szCs w:val="20"/>
        </w:rPr>
        <w:t>miesięcy) - podlegające kryterium oceny oferty - okres gwarancji na wykonane roboty i zainstalowane/wbudowane materiały, dostarczone urządzenia i instalacje liczone od daty odbioru całości zamówienia.</w:t>
      </w:r>
    </w:p>
    <w:p w14:paraId="32EB9278" w14:textId="17CE3558" w:rsidR="00965740" w:rsidRPr="00A5246B" w:rsidRDefault="00965740" w:rsidP="00A45C06">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eastAsia="SimSun" w:hAnsi="Garamond"/>
          <w:sz w:val="20"/>
          <w:szCs w:val="20"/>
        </w:rPr>
        <w:t>Zamawiający wymaga zatrudnienia na podstawie umowy o pracę przez wykonawcę</w:t>
      </w:r>
      <w:r w:rsidRPr="00A5246B">
        <w:rPr>
          <w:rFonts w:ascii="Garamond" w:hAnsi="Garamond" w:cs="Garamond"/>
          <w:bCs/>
          <w:sz w:val="20"/>
          <w:szCs w:val="20"/>
        </w:rPr>
        <w:t xml:space="preserve"> </w:t>
      </w:r>
      <w:r w:rsidR="00743C64" w:rsidRPr="00A5246B">
        <w:rPr>
          <w:rFonts w:ascii="Garamond" w:hAnsi="Garamond" w:cs="Garamond"/>
          <w:bCs/>
          <w:sz w:val="20"/>
          <w:szCs w:val="20"/>
        </w:rPr>
        <w:t xml:space="preserve">i podwykonawców </w:t>
      </w:r>
      <w:r w:rsidRPr="00A5246B">
        <w:rPr>
          <w:rFonts w:ascii="Garamond" w:hAnsi="Garamond" w:cs="Calibri"/>
          <w:bCs/>
          <w:sz w:val="20"/>
          <w:szCs w:val="20"/>
        </w:rPr>
        <w:t xml:space="preserve">pracowników fizycznych skierowanych do wykonania zamówienia </w:t>
      </w:r>
      <w:r w:rsidRPr="00A5246B">
        <w:rPr>
          <w:rFonts w:ascii="Garamond" w:hAnsi="Garamond"/>
          <w:bCs/>
          <w:kern w:val="0"/>
          <w:sz w:val="20"/>
          <w:szCs w:val="20"/>
          <w:lang w:eastAsia="ar-SA"/>
        </w:rPr>
        <w:t>(</w:t>
      </w:r>
      <w:r w:rsidRPr="00A5246B">
        <w:rPr>
          <w:rFonts w:ascii="Garamond" w:eastAsia="SimSun" w:hAnsi="Garamond"/>
          <w:kern w:val="0"/>
          <w:sz w:val="20"/>
          <w:szCs w:val="20"/>
        </w:rPr>
        <w:t xml:space="preserve">Zamawiający ma na myśli wszystkich pracowników fizycznych, bezpośrednio zaangażowanych w procesie </w:t>
      </w:r>
      <w:r w:rsidR="00743C64" w:rsidRPr="00A5246B">
        <w:rPr>
          <w:rFonts w:ascii="Garamond" w:eastAsia="SimSun" w:hAnsi="Garamond"/>
          <w:kern w:val="0"/>
          <w:sz w:val="20"/>
          <w:szCs w:val="20"/>
        </w:rPr>
        <w:t>wykonywania robót ogólnobudowlanych)</w:t>
      </w:r>
      <w:r w:rsidRPr="00A5246B">
        <w:rPr>
          <w:rFonts w:ascii="Garamond" w:eastAsia="SimSun" w:hAnsi="Garamond"/>
          <w:kern w:val="0"/>
          <w:sz w:val="20"/>
          <w:szCs w:val="20"/>
        </w:rPr>
        <w:t xml:space="preserve">. Wymóg </w:t>
      </w:r>
      <w:r w:rsidR="00743C64" w:rsidRPr="00A5246B">
        <w:rPr>
          <w:rFonts w:ascii="Garamond" w:eastAsia="SimSun" w:hAnsi="Garamond"/>
          <w:kern w:val="0"/>
          <w:sz w:val="20"/>
          <w:szCs w:val="20"/>
        </w:rPr>
        <w:t xml:space="preserve">ten </w:t>
      </w:r>
      <w:r w:rsidRPr="00A5246B">
        <w:rPr>
          <w:rFonts w:ascii="Garamond" w:eastAsia="SimSun" w:hAnsi="Garamond"/>
          <w:kern w:val="0"/>
          <w:sz w:val="20"/>
          <w:szCs w:val="20"/>
        </w:rPr>
        <w:t>nie dotyczy osób kierujących budową/robotami</w:t>
      </w:r>
      <w:r w:rsidR="00743C64" w:rsidRPr="00A5246B">
        <w:rPr>
          <w:rFonts w:ascii="Garamond" w:eastAsia="SimSun" w:hAnsi="Garamond"/>
          <w:kern w:val="0"/>
          <w:sz w:val="20"/>
          <w:szCs w:val="20"/>
        </w:rPr>
        <w:t xml:space="preserve">, </w:t>
      </w:r>
      <w:r w:rsidRPr="00A5246B">
        <w:rPr>
          <w:rFonts w:ascii="Garamond" w:eastAsia="SimSun" w:hAnsi="Garamond"/>
          <w:kern w:val="0"/>
          <w:sz w:val="20"/>
          <w:szCs w:val="20"/>
        </w:rPr>
        <w:t>kierowców</w:t>
      </w:r>
      <w:r w:rsidR="00743C64" w:rsidRPr="00A5246B">
        <w:rPr>
          <w:rFonts w:ascii="Garamond" w:eastAsia="SimSun" w:hAnsi="Garamond"/>
          <w:kern w:val="0"/>
          <w:sz w:val="20"/>
          <w:szCs w:val="20"/>
        </w:rPr>
        <w:t xml:space="preserve"> jak i specjalistów wykonujących prace w ramach prowadzonej przez siebie działalności gospodarczej). </w:t>
      </w:r>
    </w:p>
    <w:p w14:paraId="55AAF6CC" w14:textId="77777777" w:rsidR="00965740" w:rsidRPr="00A5246B" w:rsidRDefault="00965740" w:rsidP="00A45C06">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hAnsi="Garamond"/>
          <w:sz w:val="20"/>
          <w:szCs w:val="20"/>
        </w:rPr>
        <w:t>UWAGA!!! Ze względu na wykonywanie prac budowlanych na terenie działającego Szpitala, organizacja robót musi być uzgodniona i zaakceptowana pisemnie przez Zamawiającego, nie może nadmiernie utrudniać działalności Szpitala.</w:t>
      </w:r>
    </w:p>
    <w:p w14:paraId="34AC79B6" w14:textId="4A5FBB8D" w:rsidR="00965740" w:rsidRPr="00A5246B" w:rsidRDefault="00965740" w:rsidP="00A45C06">
      <w:pPr>
        <w:numPr>
          <w:ilvl w:val="1"/>
          <w:numId w:val="33"/>
        </w:numPr>
        <w:tabs>
          <w:tab w:val="left" w:pos="0"/>
        </w:tabs>
        <w:autoSpaceDN/>
        <w:spacing w:line="276" w:lineRule="auto"/>
        <w:jc w:val="both"/>
        <w:textAlignment w:val="auto"/>
        <w:rPr>
          <w:rFonts w:ascii="Garamond" w:hAnsi="Garamond"/>
          <w:sz w:val="20"/>
          <w:szCs w:val="20"/>
        </w:rPr>
      </w:pPr>
      <w:r w:rsidRPr="00A5246B">
        <w:rPr>
          <w:rFonts w:ascii="Garamond" w:hAnsi="Garamond"/>
          <w:sz w:val="20"/>
          <w:szCs w:val="20"/>
        </w:rPr>
        <w:t>Zamawiający przewiduje przeprowadzenia wizji lokalnej lub sprawdzenia przez niego dokumentów niezbędnych do realizacji zamówienia, o których mowa w art. 131 ust. 2 ustawy.</w:t>
      </w:r>
    </w:p>
    <w:p w14:paraId="57C611A9" w14:textId="77777777" w:rsidR="00965740" w:rsidRPr="00A5246B" w:rsidRDefault="00965740" w:rsidP="00A45C06">
      <w:pPr>
        <w:tabs>
          <w:tab w:val="left" w:pos="0"/>
        </w:tabs>
        <w:autoSpaceDN/>
        <w:spacing w:line="276" w:lineRule="auto"/>
        <w:jc w:val="both"/>
        <w:rPr>
          <w:rFonts w:ascii="Garamond" w:hAnsi="Garamond" w:cs="Garamond"/>
          <w:kern w:val="2"/>
          <w:sz w:val="20"/>
          <w:szCs w:val="20"/>
        </w:rPr>
      </w:pPr>
    </w:p>
    <w:p w14:paraId="64A0525D" w14:textId="4DF003A5" w:rsidR="00965740" w:rsidRPr="00A5246B" w:rsidRDefault="00965740" w:rsidP="00A45C06">
      <w:pPr>
        <w:tabs>
          <w:tab w:val="left" w:pos="0"/>
        </w:tabs>
        <w:autoSpaceDN/>
        <w:spacing w:line="276" w:lineRule="auto"/>
        <w:jc w:val="both"/>
        <w:rPr>
          <w:rFonts w:ascii="Garamond" w:hAnsi="Garamond"/>
          <w:sz w:val="20"/>
          <w:szCs w:val="20"/>
        </w:rPr>
      </w:pPr>
      <w:r w:rsidRPr="00A5246B">
        <w:rPr>
          <w:rFonts w:ascii="Garamond" w:hAnsi="Garamond"/>
          <w:sz w:val="20"/>
          <w:szCs w:val="20"/>
        </w:rPr>
        <w:t>-</w:t>
      </w:r>
      <w:r w:rsidRPr="00A5246B">
        <w:rPr>
          <w:rFonts w:ascii="Garamond" w:hAnsi="Garamond"/>
          <w:sz w:val="20"/>
          <w:szCs w:val="20"/>
        </w:rPr>
        <w:tab/>
        <w:t xml:space="preserve">Zamawiający przewiduje przeprowadzenie wizji lokalnej </w:t>
      </w:r>
      <w:r w:rsidRPr="00A5246B">
        <w:rPr>
          <w:rFonts w:ascii="Garamond" w:hAnsi="Garamond"/>
          <w:b/>
          <w:bCs/>
          <w:sz w:val="20"/>
          <w:szCs w:val="20"/>
        </w:rPr>
        <w:t xml:space="preserve">w dniu </w:t>
      </w:r>
      <w:r w:rsidR="00DF4E18" w:rsidRPr="00A5246B">
        <w:rPr>
          <w:rFonts w:ascii="Garamond" w:hAnsi="Garamond"/>
          <w:b/>
          <w:bCs/>
          <w:sz w:val="20"/>
          <w:szCs w:val="20"/>
        </w:rPr>
        <w:t>13.11.2025 roku</w:t>
      </w:r>
      <w:r w:rsidR="002606CE" w:rsidRPr="00A5246B">
        <w:rPr>
          <w:rFonts w:ascii="Garamond" w:hAnsi="Garamond"/>
          <w:b/>
          <w:bCs/>
          <w:sz w:val="20"/>
          <w:szCs w:val="20"/>
        </w:rPr>
        <w:t xml:space="preserve"> godz. </w:t>
      </w:r>
      <w:r w:rsidR="00711686" w:rsidRPr="00A5246B">
        <w:rPr>
          <w:rFonts w:ascii="Garamond" w:hAnsi="Garamond"/>
          <w:b/>
          <w:bCs/>
          <w:sz w:val="20"/>
          <w:szCs w:val="20"/>
        </w:rPr>
        <w:t>09</w:t>
      </w:r>
      <w:r w:rsidR="002606CE" w:rsidRPr="00A5246B">
        <w:rPr>
          <w:rFonts w:ascii="Garamond" w:hAnsi="Garamond"/>
          <w:b/>
          <w:bCs/>
          <w:sz w:val="20"/>
          <w:szCs w:val="20"/>
        </w:rPr>
        <w:t>:00</w:t>
      </w:r>
      <w:r w:rsidRPr="00A5246B">
        <w:rPr>
          <w:rFonts w:ascii="Garamond" w:hAnsi="Garamond"/>
          <w:b/>
          <w:bCs/>
          <w:sz w:val="20"/>
          <w:szCs w:val="20"/>
        </w:rPr>
        <w:t xml:space="preserve"> </w:t>
      </w:r>
      <w:r w:rsidRPr="00A5246B">
        <w:rPr>
          <w:rFonts w:ascii="Garamond" w:hAnsi="Garamond"/>
          <w:sz w:val="20"/>
          <w:szCs w:val="20"/>
        </w:rPr>
        <w:t>(zbiórka pod budynkiem nr</w:t>
      </w:r>
      <w:r w:rsidR="00F65E97" w:rsidRPr="00A5246B">
        <w:rPr>
          <w:rFonts w:ascii="Garamond" w:hAnsi="Garamond"/>
          <w:sz w:val="20"/>
          <w:szCs w:val="20"/>
        </w:rPr>
        <w:t xml:space="preserve"> </w:t>
      </w:r>
      <w:r w:rsidR="00DF4E18" w:rsidRPr="00A5246B">
        <w:rPr>
          <w:rFonts w:ascii="Garamond" w:hAnsi="Garamond"/>
          <w:sz w:val="20"/>
          <w:szCs w:val="20"/>
        </w:rPr>
        <w:t>2</w:t>
      </w:r>
      <w:r w:rsidRPr="00A5246B">
        <w:rPr>
          <w:rFonts w:ascii="Garamond" w:hAnsi="Garamond"/>
          <w:sz w:val="20"/>
          <w:szCs w:val="20"/>
        </w:rPr>
        <w:t>). Uczestnictwo w wizji lokalnej jest obligatoryjne dla podmiotów zainteresowanych złożeniem oferty. Brak uczestnictwa w wizji lokalnej spowoduje odrzucenie oferty</w:t>
      </w:r>
      <w:r w:rsidR="000538DD" w:rsidRPr="00A5246B">
        <w:rPr>
          <w:rFonts w:ascii="Garamond" w:hAnsi="Garamond"/>
          <w:sz w:val="20"/>
          <w:szCs w:val="20"/>
        </w:rPr>
        <w:t>.</w:t>
      </w:r>
    </w:p>
    <w:p w14:paraId="4CA06412" w14:textId="77777777" w:rsidR="004C1A35" w:rsidRPr="00A5246B" w:rsidRDefault="00965740" w:rsidP="004C1A35">
      <w:pPr>
        <w:tabs>
          <w:tab w:val="left" w:pos="0"/>
        </w:tabs>
        <w:autoSpaceDN/>
        <w:spacing w:line="276" w:lineRule="auto"/>
        <w:jc w:val="both"/>
        <w:rPr>
          <w:rFonts w:ascii="Garamond" w:hAnsi="Garamond"/>
          <w:sz w:val="20"/>
          <w:szCs w:val="20"/>
        </w:rPr>
      </w:pPr>
      <w:r w:rsidRPr="00A5246B">
        <w:rPr>
          <w:rFonts w:ascii="Garamond" w:hAnsi="Garamond"/>
          <w:sz w:val="20"/>
          <w:szCs w:val="20"/>
        </w:rPr>
        <w:t>-</w:t>
      </w:r>
      <w:r w:rsidRPr="00A5246B">
        <w:rPr>
          <w:rFonts w:ascii="Garamond" w:hAnsi="Garamond"/>
          <w:sz w:val="20"/>
          <w:szCs w:val="20"/>
        </w:rPr>
        <w:tab/>
        <w:t xml:space="preserve">równocześnie każdy z Wykonawców zainteresowany przystąpieniem do realizacji zamówienia jest zobowiązany jest do zapoznania się istniejącą infrastrukturą Szpitala oraz z toczącym się inwestycjami budowlanymi na terenie mające, lub mogące mieć wpływ na realizacje przedmiotowej inwestycji. Informacje w tym zakresie będą udostępnione w terminie w/w wizji lokalnej. </w:t>
      </w:r>
    </w:p>
    <w:p w14:paraId="60F873A7" w14:textId="65530897" w:rsidR="004C1A35" w:rsidRPr="00A5246B" w:rsidRDefault="004C1A35" w:rsidP="004C1A35">
      <w:pPr>
        <w:tabs>
          <w:tab w:val="left" w:pos="0"/>
        </w:tabs>
        <w:autoSpaceDN/>
        <w:spacing w:line="276" w:lineRule="auto"/>
        <w:jc w:val="both"/>
        <w:rPr>
          <w:rFonts w:ascii="Garamond" w:hAnsi="Garamond" w:cs="Segoe UI"/>
          <w:kern w:val="0"/>
          <w:sz w:val="20"/>
          <w:szCs w:val="20"/>
          <w:lang w:eastAsia="pl-PL"/>
        </w:rPr>
      </w:pPr>
      <w:r w:rsidRPr="00A5246B">
        <w:rPr>
          <w:rFonts w:ascii="Garamond" w:hAnsi="Garamond"/>
          <w:sz w:val="20"/>
          <w:szCs w:val="20"/>
        </w:rPr>
        <w:t xml:space="preserve">-            </w:t>
      </w:r>
      <w:r w:rsidRPr="00A5246B">
        <w:rPr>
          <w:rFonts w:ascii="Garamond" w:hAnsi="Garamond" w:cs="Segoe UI"/>
          <w:kern w:val="0"/>
          <w:sz w:val="20"/>
          <w:szCs w:val="20"/>
          <w:lang w:eastAsia="pl-PL"/>
        </w:rPr>
        <w:t xml:space="preserve">Każdy z przedstawicieli Wykonawców, którzy wzięli udział w wizji ma obowiązek podpisać protokół zgodnie ze wzorem nr 7 do SWZ, </w:t>
      </w:r>
    </w:p>
    <w:p w14:paraId="1F670C71" w14:textId="77777777" w:rsidR="004C1A35" w:rsidRPr="00A5246B" w:rsidRDefault="004C1A35" w:rsidP="004C1A35">
      <w:pPr>
        <w:tabs>
          <w:tab w:val="left" w:pos="0"/>
        </w:tabs>
        <w:autoSpaceDN/>
        <w:spacing w:line="276" w:lineRule="auto"/>
        <w:jc w:val="both"/>
        <w:rPr>
          <w:rFonts w:ascii="Garamond" w:hAnsi="Garamond" w:cs="Segoe UI"/>
          <w:kern w:val="0"/>
          <w:sz w:val="20"/>
          <w:szCs w:val="20"/>
          <w:lang w:eastAsia="pl-PL"/>
        </w:rPr>
      </w:pPr>
      <w:r w:rsidRPr="00A5246B">
        <w:rPr>
          <w:rFonts w:ascii="Garamond" w:hAnsi="Garamond" w:cs="Segoe UI"/>
          <w:kern w:val="0"/>
          <w:sz w:val="20"/>
          <w:szCs w:val="20"/>
          <w:lang w:eastAsia="pl-PL"/>
        </w:rPr>
        <w:t>-</w:t>
      </w:r>
      <w:r w:rsidRPr="00A5246B">
        <w:rPr>
          <w:rFonts w:ascii="Garamond" w:hAnsi="Garamond" w:cs="Segoe UI"/>
          <w:kern w:val="0"/>
          <w:sz w:val="20"/>
          <w:szCs w:val="20"/>
          <w:lang w:eastAsia="pl-PL"/>
        </w:rPr>
        <w:tab/>
        <w:t xml:space="preserve">Każdy z Wykonawców otrzyma egzemplarz protokołu z wizji, którego kopie elektroniczną winien załączyć do oferty, </w:t>
      </w:r>
    </w:p>
    <w:p w14:paraId="0CA525BE" w14:textId="77777777" w:rsidR="004C1A35" w:rsidRPr="00A5246B" w:rsidRDefault="004C1A35" w:rsidP="004C1A35">
      <w:pPr>
        <w:tabs>
          <w:tab w:val="left" w:pos="0"/>
        </w:tabs>
        <w:autoSpaceDN/>
        <w:spacing w:line="276" w:lineRule="auto"/>
        <w:jc w:val="both"/>
        <w:rPr>
          <w:rFonts w:ascii="Garamond" w:hAnsi="Garamond" w:cs="Segoe UI"/>
          <w:kern w:val="0"/>
          <w:sz w:val="20"/>
          <w:szCs w:val="20"/>
          <w:lang w:eastAsia="pl-PL"/>
        </w:rPr>
      </w:pPr>
      <w:r w:rsidRPr="00A5246B">
        <w:rPr>
          <w:rFonts w:ascii="Garamond" w:hAnsi="Garamond" w:cs="Segoe UI"/>
          <w:kern w:val="0"/>
          <w:sz w:val="20"/>
          <w:szCs w:val="20"/>
          <w:lang w:eastAsia="pl-PL"/>
        </w:rPr>
        <w:t>-</w:t>
      </w:r>
      <w:r w:rsidRPr="00A5246B">
        <w:rPr>
          <w:rFonts w:ascii="Garamond" w:hAnsi="Garamond" w:cs="Segoe UI"/>
          <w:kern w:val="0"/>
          <w:sz w:val="20"/>
          <w:szCs w:val="20"/>
          <w:lang w:eastAsia="pl-PL"/>
        </w:rPr>
        <w:tab/>
        <w:t xml:space="preserve">W trakcie wizji lokalnej Zamawiający nie będzie udzielał odpowiedzi na pytania Wykonawców. Wykonawcy proszeni są o sformułowanie ewentualnych pytań pisemnie i przekazanie ich Zamawiającemu. Zamawiający udzieli odpowiedzi w trybie art. 135 ust. 2 PZP, </w:t>
      </w:r>
    </w:p>
    <w:p w14:paraId="63A7C31B" w14:textId="0D7AC7F0" w:rsidR="004C1A35" w:rsidRPr="00A5246B" w:rsidRDefault="004C1A35" w:rsidP="004C1A35">
      <w:pPr>
        <w:tabs>
          <w:tab w:val="left" w:pos="0"/>
        </w:tabs>
        <w:autoSpaceDN/>
        <w:spacing w:line="276" w:lineRule="auto"/>
        <w:jc w:val="both"/>
        <w:rPr>
          <w:rFonts w:ascii="Garamond" w:hAnsi="Garamond"/>
          <w:sz w:val="20"/>
          <w:szCs w:val="20"/>
        </w:rPr>
      </w:pPr>
      <w:r w:rsidRPr="00A5246B">
        <w:rPr>
          <w:rFonts w:ascii="Garamond" w:hAnsi="Garamond" w:cs="Segoe UI"/>
          <w:kern w:val="0"/>
          <w:sz w:val="20"/>
          <w:szCs w:val="20"/>
          <w:lang w:eastAsia="pl-PL"/>
        </w:rPr>
        <w:t>-</w:t>
      </w:r>
      <w:r w:rsidRPr="00A5246B">
        <w:rPr>
          <w:rFonts w:ascii="Garamond" w:hAnsi="Garamond" w:cs="Segoe UI"/>
          <w:kern w:val="0"/>
          <w:sz w:val="20"/>
          <w:szCs w:val="20"/>
          <w:lang w:eastAsia="pl-PL"/>
        </w:rPr>
        <w:tab/>
        <w:t>Koszty Wykonawcy, związane z udziałem w wizji lokalnej poniesie Wykonawca.</w:t>
      </w:r>
    </w:p>
    <w:p w14:paraId="402E57D1" w14:textId="77777777" w:rsidR="00965740" w:rsidRPr="00A5246B" w:rsidRDefault="00965740" w:rsidP="00A45C06">
      <w:pPr>
        <w:tabs>
          <w:tab w:val="left" w:pos="0"/>
        </w:tabs>
        <w:spacing w:line="276" w:lineRule="auto"/>
        <w:jc w:val="both"/>
        <w:textAlignment w:val="auto"/>
        <w:rPr>
          <w:rStyle w:val="markedcontent"/>
          <w:rFonts w:ascii="Garamond" w:hAnsi="Garamond" w:cs="Garamond"/>
          <w:sz w:val="20"/>
          <w:szCs w:val="20"/>
        </w:rPr>
      </w:pPr>
    </w:p>
    <w:p w14:paraId="408C6EA3" w14:textId="6F700D1A" w:rsidR="007634B3" w:rsidRPr="00A5246B" w:rsidRDefault="007634B3" w:rsidP="00A45C06">
      <w:pPr>
        <w:numPr>
          <w:ilvl w:val="1"/>
          <w:numId w:val="33"/>
        </w:numPr>
        <w:tabs>
          <w:tab w:val="left" w:pos="0"/>
        </w:tabs>
        <w:spacing w:line="276" w:lineRule="auto"/>
        <w:jc w:val="both"/>
        <w:textAlignment w:val="auto"/>
        <w:rPr>
          <w:rStyle w:val="markedcontent"/>
          <w:rFonts w:ascii="Garamond" w:hAnsi="Garamond" w:cs="Garamond"/>
          <w:sz w:val="20"/>
          <w:szCs w:val="20"/>
        </w:rPr>
      </w:pPr>
      <w:r w:rsidRPr="00A5246B">
        <w:rPr>
          <w:rStyle w:val="markedcontent"/>
          <w:rFonts w:ascii="Garamond" w:hAnsi="Garamond" w:cs="Arial"/>
          <w:sz w:val="20"/>
          <w:szCs w:val="20"/>
        </w:rPr>
        <w:t xml:space="preserve">W przypadku wystąpienia w SWZ lub którymkolwiek załączniku do SWZ nazw </w:t>
      </w:r>
      <w:r w:rsidRPr="00A5246B">
        <w:rPr>
          <w:rStyle w:val="markedcontent"/>
          <w:rFonts w:ascii="Garamond" w:hAnsi="Garamond"/>
          <w:sz w:val="20"/>
          <w:szCs w:val="20"/>
        </w:rPr>
        <w:t>(w tym nazwy producenta, nazwy własne, znaki</w:t>
      </w:r>
      <w:r w:rsidRPr="00A5246B">
        <w:rPr>
          <w:rFonts w:ascii="Garamond" w:hAnsi="Garamond"/>
          <w:sz w:val="20"/>
          <w:szCs w:val="20"/>
        </w:rPr>
        <w:t xml:space="preserve"> </w:t>
      </w:r>
      <w:r w:rsidRPr="00A5246B">
        <w:rPr>
          <w:rStyle w:val="markedcontent"/>
          <w:rFonts w:ascii="Garamond" w:hAnsi="Garamond"/>
          <w:sz w:val="20"/>
          <w:szCs w:val="20"/>
        </w:rPr>
        <w:t xml:space="preserve">towarowe, normy oraz sformułowania „np.”), </w:t>
      </w:r>
      <w:r w:rsidRPr="00A5246B">
        <w:rPr>
          <w:rStyle w:val="markedcontent"/>
          <w:rFonts w:ascii="Garamond" w:hAnsi="Garamond" w:cs="Arial"/>
          <w:sz w:val="20"/>
          <w:szCs w:val="20"/>
        </w:rPr>
        <w:t>sprzęt można zastąpić równoważnym, który nie będzie gorszy niż ten wskazany</w:t>
      </w:r>
      <w:r w:rsidRPr="00A5246B">
        <w:rPr>
          <w:rFonts w:ascii="Garamond" w:hAnsi="Garamond"/>
          <w:sz w:val="20"/>
          <w:szCs w:val="20"/>
        </w:rPr>
        <w:t xml:space="preserve"> </w:t>
      </w:r>
      <w:r w:rsidRPr="00A5246B">
        <w:rPr>
          <w:rStyle w:val="markedcontent"/>
          <w:rFonts w:ascii="Garamond" w:hAnsi="Garamond" w:cs="Arial"/>
          <w:sz w:val="20"/>
          <w:szCs w:val="20"/>
        </w:rPr>
        <w:t>w SWZ oraz gwarantować będzie zachowanie parametrów i funkcjonalności opisanych</w:t>
      </w:r>
      <w:r w:rsidRPr="00A5246B">
        <w:rPr>
          <w:rFonts w:ascii="Garamond" w:hAnsi="Garamond"/>
          <w:sz w:val="20"/>
          <w:szCs w:val="20"/>
        </w:rPr>
        <w:t xml:space="preserve"> </w:t>
      </w:r>
      <w:r w:rsidRPr="00A5246B">
        <w:rPr>
          <w:rStyle w:val="markedcontent"/>
          <w:rFonts w:ascii="Garamond" w:hAnsi="Garamond" w:cs="Arial"/>
          <w:sz w:val="20"/>
          <w:szCs w:val="20"/>
        </w:rPr>
        <w:t xml:space="preserve">w SWZ. </w:t>
      </w:r>
    </w:p>
    <w:p w14:paraId="667D413F" w14:textId="77777777" w:rsidR="007634B3" w:rsidRPr="00A5246B" w:rsidRDefault="007634B3" w:rsidP="00A45C06">
      <w:pPr>
        <w:numPr>
          <w:ilvl w:val="1"/>
          <w:numId w:val="33"/>
        </w:numPr>
        <w:tabs>
          <w:tab w:val="left" w:pos="0"/>
        </w:tabs>
        <w:spacing w:line="276" w:lineRule="auto"/>
        <w:jc w:val="both"/>
        <w:textAlignment w:val="auto"/>
        <w:rPr>
          <w:rStyle w:val="markedcontent"/>
          <w:rFonts w:ascii="Garamond" w:hAnsi="Garamond" w:cs="Garamond"/>
          <w:sz w:val="20"/>
          <w:szCs w:val="20"/>
        </w:rPr>
      </w:pPr>
      <w:r w:rsidRPr="00A5246B">
        <w:rPr>
          <w:rStyle w:val="markedcontent"/>
          <w:rFonts w:ascii="Garamond" w:hAnsi="Garamond" w:cs="Arial"/>
          <w:sz w:val="20"/>
          <w:szCs w:val="20"/>
        </w:rPr>
        <w:t>Ewentualne występujące w SWZ nazwy (w tym nazwy producenta, nazwy własne, znaki</w:t>
      </w:r>
      <w:r w:rsidRPr="00A5246B">
        <w:rPr>
          <w:rFonts w:ascii="Garamond" w:hAnsi="Garamond"/>
          <w:sz w:val="20"/>
          <w:szCs w:val="20"/>
        </w:rPr>
        <w:t xml:space="preserve"> </w:t>
      </w:r>
      <w:r w:rsidRPr="00A5246B">
        <w:rPr>
          <w:rStyle w:val="markedcontent"/>
          <w:rFonts w:ascii="Garamond" w:hAnsi="Garamond" w:cs="Arial"/>
          <w:sz w:val="20"/>
          <w:szCs w:val="20"/>
        </w:rPr>
        <w:t>towarowe, normy oraz sformułowania „np.”), typy i pochodzenie produktów nie są dla</w:t>
      </w:r>
      <w:r w:rsidRPr="00A5246B">
        <w:rPr>
          <w:rFonts w:ascii="Garamond" w:hAnsi="Garamond"/>
          <w:sz w:val="20"/>
          <w:szCs w:val="20"/>
        </w:rPr>
        <w:t xml:space="preserve"> </w:t>
      </w:r>
      <w:r w:rsidRPr="00A5246B">
        <w:rPr>
          <w:rStyle w:val="markedcontent"/>
          <w:rFonts w:ascii="Garamond" w:hAnsi="Garamond" w:cs="Arial"/>
          <w:sz w:val="20"/>
          <w:szCs w:val="20"/>
        </w:rPr>
        <w:t>wykonawcy wiążące i nie mają na celu naruszenia ustawy PZP, a jedynie doprecyzowanie</w:t>
      </w:r>
      <w:r w:rsidRPr="00A5246B">
        <w:rPr>
          <w:rFonts w:ascii="Garamond" w:hAnsi="Garamond"/>
          <w:sz w:val="20"/>
          <w:szCs w:val="20"/>
        </w:rPr>
        <w:t xml:space="preserve"> </w:t>
      </w:r>
      <w:r w:rsidRPr="00A5246B">
        <w:rPr>
          <w:rStyle w:val="markedcontent"/>
          <w:rFonts w:ascii="Garamond" w:hAnsi="Garamond" w:cs="Arial"/>
          <w:sz w:val="20"/>
          <w:szCs w:val="20"/>
        </w:rPr>
        <w:t xml:space="preserve">oczekiwań jakościowych, funkcjonalnych i technologicznych zamawiającego. </w:t>
      </w:r>
    </w:p>
    <w:p w14:paraId="6E3D0C83" w14:textId="77777777" w:rsidR="007634B3" w:rsidRPr="00A5246B" w:rsidRDefault="007634B3"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eastAsiaTheme="minorHAnsi" w:hAnsi="Garamond"/>
          <w:sz w:val="20"/>
          <w:szCs w:val="20"/>
          <w:lang w:eastAsia="pl-PL"/>
        </w:rPr>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3715FCBE" w14:textId="77777777" w:rsidR="007634B3" w:rsidRPr="00A5246B" w:rsidRDefault="007634B3" w:rsidP="00A45C06">
      <w:pPr>
        <w:numPr>
          <w:ilvl w:val="1"/>
          <w:numId w:val="33"/>
        </w:numPr>
        <w:tabs>
          <w:tab w:val="left" w:pos="0"/>
        </w:tabs>
        <w:spacing w:line="276" w:lineRule="auto"/>
        <w:jc w:val="both"/>
        <w:textAlignment w:val="auto"/>
        <w:rPr>
          <w:rStyle w:val="markedcontent"/>
          <w:rFonts w:ascii="Garamond" w:hAnsi="Garamond" w:cs="Garamond"/>
          <w:sz w:val="20"/>
          <w:szCs w:val="20"/>
        </w:rPr>
      </w:pPr>
      <w:r w:rsidRPr="00A5246B">
        <w:rPr>
          <w:rStyle w:val="markedcontent"/>
          <w:rFonts w:ascii="Garamond" w:hAnsi="Garamond" w:cs="Arial"/>
          <w:sz w:val="20"/>
          <w:szCs w:val="20"/>
        </w:rPr>
        <w:t>Wykonawca, który powołuje się na rozwiązania równoważne jest obowiązany</w:t>
      </w:r>
      <w:r w:rsidRPr="00A5246B">
        <w:rPr>
          <w:rFonts w:ascii="Garamond" w:hAnsi="Garamond"/>
          <w:sz w:val="20"/>
          <w:szCs w:val="20"/>
        </w:rPr>
        <w:t xml:space="preserve"> </w:t>
      </w:r>
      <w:r w:rsidRPr="00A5246B">
        <w:rPr>
          <w:rStyle w:val="markedcontent"/>
          <w:rFonts w:ascii="Garamond" w:hAnsi="Garamond" w:cs="Arial"/>
          <w:sz w:val="20"/>
          <w:szCs w:val="20"/>
        </w:rPr>
        <w:t>wykazać, że oferowany przez niego sprzęt spełnia minimalne wymagania określone przez</w:t>
      </w:r>
      <w:r w:rsidRPr="00A5246B">
        <w:rPr>
          <w:rFonts w:ascii="Garamond" w:hAnsi="Garamond"/>
          <w:sz w:val="20"/>
          <w:szCs w:val="20"/>
        </w:rPr>
        <w:t xml:space="preserve"> </w:t>
      </w:r>
      <w:r w:rsidRPr="00A5246B">
        <w:rPr>
          <w:rStyle w:val="markedcontent"/>
          <w:rFonts w:ascii="Garamond" w:hAnsi="Garamond" w:cs="Arial"/>
          <w:sz w:val="20"/>
          <w:szCs w:val="20"/>
        </w:rPr>
        <w:t xml:space="preserve">zamawiającego. </w:t>
      </w:r>
    </w:p>
    <w:p w14:paraId="618DE84D" w14:textId="77777777" w:rsidR="007634B3" w:rsidRPr="00A5246B" w:rsidRDefault="007634B3" w:rsidP="00A45C06">
      <w:pPr>
        <w:numPr>
          <w:ilvl w:val="1"/>
          <w:numId w:val="33"/>
        </w:numPr>
        <w:tabs>
          <w:tab w:val="left" w:pos="0"/>
        </w:tabs>
        <w:spacing w:line="276" w:lineRule="auto"/>
        <w:jc w:val="both"/>
        <w:textAlignment w:val="auto"/>
        <w:rPr>
          <w:rStyle w:val="markedcontent"/>
          <w:rFonts w:ascii="Garamond" w:hAnsi="Garamond" w:cs="Garamond"/>
          <w:sz w:val="20"/>
          <w:szCs w:val="20"/>
        </w:rPr>
      </w:pPr>
      <w:r w:rsidRPr="00A5246B">
        <w:rPr>
          <w:rStyle w:val="markedcontent"/>
          <w:rFonts w:ascii="Garamond" w:hAnsi="Garamond"/>
          <w:sz w:val="20"/>
          <w:szCs w:val="20"/>
        </w:rPr>
        <w:t>Wszystkie</w:t>
      </w:r>
      <w:r w:rsidRPr="00A5246B">
        <w:rPr>
          <w:rFonts w:ascii="Garamond" w:hAnsi="Garamond"/>
          <w:sz w:val="20"/>
          <w:szCs w:val="20"/>
        </w:rPr>
        <w:t xml:space="preserve"> </w:t>
      </w:r>
      <w:r w:rsidRPr="00A5246B">
        <w:rPr>
          <w:rStyle w:val="markedcontent"/>
          <w:rFonts w:ascii="Garamond" w:hAnsi="Garamond"/>
          <w:sz w:val="20"/>
          <w:szCs w:val="20"/>
        </w:rPr>
        <w:t>zmiany i odstępstwa nie mogą powodować obniżenia wartości funkcjonalnych i użytkowych</w:t>
      </w:r>
      <w:r w:rsidRPr="00A5246B">
        <w:rPr>
          <w:rFonts w:ascii="Garamond" w:hAnsi="Garamond"/>
          <w:sz w:val="20"/>
          <w:szCs w:val="20"/>
        </w:rPr>
        <w:t xml:space="preserve"> </w:t>
      </w:r>
      <w:r w:rsidRPr="00A5246B">
        <w:rPr>
          <w:rStyle w:val="markedcontent"/>
          <w:rFonts w:ascii="Garamond" w:hAnsi="Garamond"/>
          <w:sz w:val="20"/>
          <w:szCs w:val="20"/>
        </w:rPr>
        <w:t xml:space="preserve">sprzętu oraz nie mogą powodować zmniejszenia ich trwałości eksploatacyjnej.  </w:t>
      </w:r>
    </w:p>
    <w:p w14:paraId="0A4CCF9F" w14:textId="77777777" w:rsidR="007634B3" w:rsidRPr="00A5246B" w:rsidRDefault="007634B3"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lastRenderedPageBreak/>
        <w:t>Brak określenia „minimum” oznacza wymaganie na poziomie minimalnym, a Wykonawca może zaoferować rozwiązanie o lepszych parametrach</w:t>
      </w:r>
    </w:p>
    <w:p w14:paraId="3FC5B777" w14:textId="77777777" w:rsidR="007634B3" w:rsidRPr="00A5246B" w:rsidRDefault="007634B3"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t>W sytuacjach, kiedy Zamawiający opisuje przedmiot zamówienia poprzez odniesienie się do norm, europejskich ocen technicznych, aprobat, specyfikacji technicznych i systemów o</w:t>
      </w:r>
      <w:r w:rsidRPr="00A5246B">
        <w:rPr>
          <w:rFonts w:ascii="Garamond" w:eastAsiaTheme="minorHAnsi" w:hAnsi="Garamond" w:cstheme="minorHAnsi"/>
          <w:kern w:val="0"/>
          <w:sz w:val="20"/>
          <w:szCs w:val="20"/>
          <w:lang w:eastAsia="pl-PL"/>
        </w:rPr>
        <w:t xml:space="preserve">dniesienia dopuszcza rozwiązania równoważne opisywanym. </w:t>
      </w:r>
    </w:p>
    <w:p w14:paraId="72EA0A82"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Zamawiający nie przewiduje możliwości zawarcia umowy ramowej.</w:t>
      </w:r>
    </w:p>
    <w:p w14:paraId="17A224A0"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Zamawiający nie dopuszcza składania ofert wariantowych.</w:t>
      </w:r>
    </w:p>
    <w:p w14:paraId="4263CA4B"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t xml:space="preserve">Zamawiający nie przewiduje się udzielenie zamówień, o których mowa w art. 214 ust. 1 pkt 7 i 8 </w:t>
      </w:r>
      <w:proofErr w:type="spellStart"/>
      <w:r w:rsidRPr="00A5246B">
        <w:rPr>
          <w:rFonts w:ascii="Garamond" w:hAnsi="Garamond"/>
          <w:sz w:val="20"/>
          <w:szCs w:val="20"/>
        </w:rPr>
        <w:t>Pzp</w:t>
      </w:r>
      <w:proofErr w:type="spellEnd"/>
      <w:r w:rsidRPr="00A5246B">
        <w:rPr>
          <w:rFonts w:ascii="Garamond" w:hAnsi="Garamond"/>
          <w:sz w:val="20"/>
          <w:szCs w:val="20"/>
        </w:rPr>
        <w:t>.</w:t>
      </w:r>
    </w:p>
    <w:p w14:paraId="0954739E"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Zamawiający nie dopuszcza do rozliczeń w walutach obcych.</w:t>
      </w:r>
    </w:p>
    <w:p w14:paraId="07E43C1C"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Zamawiający nie przewiduje aukcji elektronicznej.</w:t>
      </w:r>
    </w:p>
    <w:p w14:paraId="59E2AB21"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cs="Garamond"/>
          <w:sz w:val="20"/>
          <w:szCs w:val="20"/>
        </w:rPr>
        <w:t>Zamawiający nie przewiduje zwrotu kosztów udziału w postępowaniu.</w:t>
      </w:r>
    </w:p>
    <w:p w14:paraId="67CBEA3A"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t>Zamawiający nie zastrzega obowiązku osobistego wykonania przez wykonawcę kluczowych zadań. Zamawiający wymaga wskazania przez wykonawcę zadań, których wykonanie zamierza powierzyć podwykonawcom, i podania firm podwykonawców (załącznik nr 1 do SWZ).</w:t>
      </w:r>
      <w:r w:rsidRPr="00A5246B">
        <w:rPr>
          <w:rFonts w:ascii="Garamond" w:hAnsi="Garamond" w:cs="Arial"/>
          <w:sz w:val="20"/>
          <w:szCs w:val="20"/>
        </w:rPr>
        <w:t xml:space="preserve"> Zamawiający </w:t>
      </w:r>
      <w:bookmarkStart w:id="3" w:name="_Hlk204092291"/>
      <w:r w:rsidRPr="00A5246B">
        <w:rPr>
          <w:rFonts w:ascii="Garamond" w:hAnsi="Garamond" w:cs="Arial"/>
          <w:sz w:val="20"/>
          <w:szCs w:val="20"/>
        </w:rPr>
        <w:t xml:space="preserve">nie będzie badał, czy wobec podwykonawcy niebędącego podmiotem udostępniającym zasoby zachodzą podstawy wykluczenia, o których mowa w art.108 i art.109 </w:t>
      </w:r>
      <w:proofErr w:type="spellStart"/>
      <w:r w:rsidRPr="00A5246B">
        <w:rPr>
          <w:rFonts w:ascii="Garamond" w:hAnsi="Garamond" w:cs="Arial"/>
          <w:sz w:val="20"/>
          <w:szCs w:val="20"/>
        </w:rPr>
        <w:t>Pzp</w:t>
      </w:r>
      <w:bookmarkEnd w:id="3"/>
      <w:proofErr w:type="spellEnd"/>
      <w:r w:rsidRPr="00A5246B">
        <w:rPr>
          <w:rFonts w:ascii="Garamond" w:hAnsi="Garamond" w:cs="Arial"/>
          <w:sz w:val="20"/>
          <w:szCs w:val="20"/>
        </w:rPr>
        <w:t>.</w:t>
      </w:r>
    </w:p>
    <w:p w14:paraId="0EF7F01F" w14:textId="57697832"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t>Zamawiający nie wymaga złożenia ofert w postaci katalogów elektronicznych lub dołączenia katalogów elektronicznych do oferty.</w:t>
      </w:r>
    </w:p>
    <w:p w14:paraId="58C396D3" w14:textId="77777777" w:rsidR="009046AB" w:rsidRPr="00A5246B" w:rsidRDefault="009046AB" w:rsidP="00A45C06">
      <w:pPr>
        <w:numPr>
          <w:ilvl w:val="1"/>
          <w:numId w:val="3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t>Zamawiający nie zastrzega możliwości ubiegania się o udzielenie zamówienia wyłącznie przez wykonawców, o których mowa w art. 94 ustawy.</w:t>
      </w:r>
    </w:p>
    <w:p w14:paraId="627DF404"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eastAsia="Garamond" w:hAnsi="Garamond" w:cs="Garamond"/>
          <w:sz w:val="20"/>
          <w:szCs w:val="20"/>
        </w:rPr>
        <w:t>INFORMACJA O ZASTOSOWANIU PROCEDURY ODWRÓCONEJ</w:t>
      </w:r>
    </w:p>
    <w:p w14:paraId="150735B7" w14:textId="77777777" w:rsidR="009046AB" w:rsidRPr="00A5246B" w:rsidRDefault="009046AB" w:rsidP="00A45C06">
      <w:pPr>
        <w:numPr>
          <w:ilvl w:val="1"/>
          <w:numId w:val="94"/>
        </w:numPr>
        <w:tabs>
          <w:tab w:val="num" w:pos="0"/>
        </w:tabs>
        <w:spacing w:line="276" w:lineRule="auto"/>
        <w:ind w:left="0" w:firstLine="0"/>
        <w:jc w:val="both"/>
        <w:rPr>
          <w:rFonts w:ascii="Garamond" w:eastAsia="Garamond" w:hAnsi="Garamond" w:cs="Garamond"/>
          <w:sz w:val="20"/>
          <w:szCs w:val="20"/>
        </w:rPr>
      </w:pPr>
      <w:r w:rsidRPr="00A5246B">
        <w:rPr>
          <w:rFonts w:ascii="Garamond" w:eastAsia="Garamond" w:hAnsi="Garamond" w:cs="Garamond"/>
          <w:sz w:val="20"/>
          <w:szCs w:val="20"/>
        </w:rPr>
        <w:t xml:space="preserve">Zamawiający informuje że stosownie do przepisu 139 ust. 1 </w:t>
      </w:r>
      <w:proofErr w:type="spellStart"/>
      <w:r w:rsidRPr="00A5246B">
        <w:rPr>
          <w:rFonts w:ascii="Garamond" w:eastAsia="Garamond" w:hAnsi="Garamond" w:cs="Garamond"/>
          <w:sz w:val="20"/>
          <w:szCs w:val="20"/>
        </w:rPr>
        <w:t>Pzp</w:t>
      </w:r>
      <w:proofErr w:type="spellEnd"/>
      <w:r w:rsidRPr="00A5246B">
        <w:rPr>
          <w:rFonts w:ascii="Garamond" w:eastAsia="Garamond" w:hAnsi="Garamond" w:cs="Garamond"/>
          <w:sz w:val="20"/>
          <w:szCs w:val="20"/>
        </w:rPr>
        <w:t xml:space="preserve"> zastosuje tę procedurę w tym postępowaniu ,,</w:t>
      </w:r>
      <w:r w:rsidRPr="00A5246B">
        <w:rPr>
          <w:rFonts w:ascii="Garamond" w:hAnsi="Garamond" w:cs="Arial"/>
          <w:sz w:val="20"/>
          <w:szCs w:val="20"/>
        </w:rPr>
        <w:t>Zamawiający może najpierw dokonać badania i oceny ofert, a następnie dokonać kwalifikacji podmiotowej wykonawcy, którego oferta została najwyżej oceniona, w zakresie braku podstaw wykluczenia oraz spełniania warunków udziału w postępowaniu, o ile taka możliwość została przewidziana w SWZ lub w ogłoszeniu o zamówieniu</w:t>
      </w:r>
      <w:r w:rsidRPr="00A5246B">
        <w:rPr>
          <w:rFonts w:ascii="Garamond" w:hAnsi="Garamond" w:cs="Garamond"/>
          <w:sz w:val="20"/>
          <w:szCs w:val="20"/>
        </w:rPr>
        <w:t>.”</w:t>
      </w:r>
      <w:r w:rsidRPr="00A5246B">
        <w:rPr>
          <w:rFonts w:ascii="Garamond" w:eastAsia="Garamond" w:hAnsi="Garamond" w:cs="Garamond"/>
          <w:sz w:val="20"/>
          <w:szCs w:val="20"/>
        </w:rPr>
        <w:t xml:space="preserve"> </w:t>
      </w:r>
      <w:r w:rsidRPr="00A5246B">
        <w:rPr>
          <w:rFonts w:ascii="Garamond" w:hAnsi="Garamond"/>
          <w:sz w:val="20"/>
          <w:szCs w:val="20"/>
        </w:rPr>
        <w:t xml:space="preserve">W przypadku, o którym mowa w 139 ust. 1, wykonawca nie jest obowiązany do złożenia wraz z ofertą oświadczenia, o którym mowa w art. </w:t>
      </w:r>
      <w:hyperlink r:id="rId9" w:history="1">
        <w:r w:rsidRPr="00A5246B">
          <w:rPr>
            <w:rFonts w:ascii="Garamond" w:hAnsi="Garamond"/>
            <w:sz w:val="20"/>
            <w:szCs w:val="20"/>
          </w:rPr>
          <w:t>125</w:t>
        </w:r>
      </w:hyperlink>
      <w:r w:rsidRPr="00A5246B">
        <w:rPr>
          <w:rFonts w:ascii="Garamond" w:hAnsi="Garamond"/>
          <w:sz w:val="20"/>
          <w:szCs w:val="20"/>
        </w:rPr>
        <w:t xml:space="preserve"> ust. 1, jeżeli zamawiający przewidział w SWZ możliwość żądania tego oświadczenia wyłącznie od wykonawcy, którego oferta została najwyżej oceniona.</w:t>
      </w:r>
    </w:p>
    <w:p w14:paraId="50A47569"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eastAsia="Garamond" w:hAnsi="Garamond" w:cs="Garamond"/>
          <w:sz w:val="20"/>
          <w:szCs w:val="20"/>
        </w:rPr>
        <w:t xml:space="preserve">INFORMACJA CO DO PRAWA OPCJI ORAZ </w:t>
      </w:r>
      <w:r w:rsidRPr="00A5246B">
        <w:rPr>
          <w:rFonts w:ascii="Garamond" w:hAnsi="Garamond" w:cs="Garamond"/>
          <w:sz w:val="20"/>
          <w:szCs w:val="20"/>
        </w:rPr>
        <w:t>OZNACZENIE PRZEDMIOTU ZAMÓWIENIA WEDŁUG KODU WSPÓLNEGO SŁOWNIKA ZAMÓWIEŃ</w:t>
      </w:r>
    </w:p>
    <w:p w14:paraId="41B82521" w14:textId="10142050" w:rsidR="00EA31BB" w:rsidRPr="00A5246B" w:rsidRDefault="00F540D6" w:rsidP="00A45C06">
      <w:pPr>
        <w:tabs>
          <w:tab w:val="left" w:pos="0"/>
        </w:tabs>
        <w:spacing w:line="276" w:lineRule="auto"/>
        <w:jc w:val="both"/>
        <w:rPr>
          <w:rFonts w:ascii="Garamond" w:eastAsia="Garamond" w:hAnsi="Garamond" w:cs="Garamond"/>
          <w:sz w:val="20"/>
          <w:szCs w:val="20"/>
        </w:rPr>
      </w:pPr>
      <w:r w:rsidRPr="00A5246B">
        <w:rPr>
          <w:rFonts w:ascii="Garamond" w:eastAsia="Garamond" w:hAnsi="Garamond" w:cs="Garamond"/>
          <w:sz w:val="20"/>
          <w:szCs w:val="20"/>
        </w:rPr>
        <w:t>8</w:t>
      </w:r>
      <w:r w:rsidR="009046AB" w:rsidRPr="00A5246B">
        <w:rPr>
          <w:rFonts w:ascii="Garamond" w:eastAsia="Garamond" w:hAnsi="Garamond" w:cs="Garamond"/>
          <w:sz w:val="20"/>
          <w:szCs w:val="20"/>
        </w:rPr>
        <w:t xml:space="preserve">.1        </w:t>
      </w:r>
      <w:r w:rsidRPr="00A5246B">
        <w:rPr>
          <w:rFonts w:ascii="Garamond" w:eastAsia="Garamond" w:hAnsi="Garamond" w:cs="Garamond"/>
          <w:sz w:val="20"/>
          <w:szCs w:val="20"/>
        </w:rPr>
        <w:t xml:space="preserve">       </w:t>
      </w:r>
      <w:r w:rsidR="009046AB" w:rsidRPr="00A5246B">
        <w:rPr>
          <w:rFonts w:ascii="Garamond" w:eastAsia="Garamond" w:hAnsi="Garamond" w:cs="Garamond"/>
          <w:sz w:val="20"/>
          <w:szCs w:val="20"/>
        </w:rPr>
        <w:t>Zgodnie z prawem opcji:</w:t>
      </w:r>
      <w:r w:rsidR="00EA31BB" w:rsidRPr="00A5246B">
        <w:rPr>
          <w:rFonts w:ascii="Garamond" w:eastAsia="Garamond" w:hAnsi="Garamond" w:cs="Garamond"/>
          <w:sz w:val="20"/>
          <w:szCs w:val="20"/>
        </w:rPr>
        <w:t xml:space="preserve"> </w:t>
      </w:r>
      <w:r w:rsidR="00EA31BB" w:rsidRPr="00A5246B">
        <w:rPr>
          <w:rStyle w:val="cf01"/>
          <w:rFonts w:ascii="Garamond" w:hAnsi="Garamond"/>
          <w:sz w:val="20"/>
          <w:szCs w:val="20"/>
        </w:rPr>
        <w:t>Zamawiający w ramach zamówienia przewiduje możliwość skorzystania z prawa opcji. W przypadku skorzystania przez Zamawiającego z prawa opcji Wykonawca jest zobowiązany do jego realizacji, na warunkach określonych w umowie.</w:t>
      </w:r>
    </w:p>
    <w:p w14:paraId="27C21A74" w14:textId="7EA82E73" w:rsidR="003802E0" w:rsidRPr="00A5246B" w:rsidRDefault="00847A95" w:rsidP="00A45C06">
      <w:pPr>
        <w:tabs>
          <w:tab w:val="left" w:pos="0"/>
        </w:tabs>
        <w:spacing w:line="276" w:lineRule="auto"/>
        <w:jc w:val="both"/>
        <w:rPr>
          <w:rFonts w:ascii="Garamond" w:hAnsi="Garamond"/>
          <w:kern w:val="0"/>
          <w:sz w:val="20"/>
          <w:szCs w:val="20"/>
          <w:lang w:eastAsia="pl-PL"/>
        </w:rPr>
      </w:pPr>
      <w:r w:rsidRPr="00A5246B">
        <w:rPr>
          <w:rFonts w:ascii="Garamond" w:eastAsia="Garamond" w:hAnsi="Garamond" w:cs="Garamond"/>
          <w:sz w:val="20"/>
          <w:szCs w:val="20"/>
        </w:rPr>
        <w:t>8.2</w:t>
      </w:r>
      <w:r w:rsidRPr="00A5246B">
        <w:rPr>
          <w:rFonts w:ascii="Garamond" w:eastAsia="Garamond" w:hAnsi="Garamond" w:cs="Garamond"/>
          <w:sz w:val="20"/>
          <w:szCs w:val="20"/>
        </w:rPr>
        <w:tab/>
        <w:t xml:space="preserve">     </w:t>
      </w:r>
      <w:r w:rsidR="000538DD" w:rsidRPr="00A5246B">
        <w:rPr>
          <w:rFonts w:ascii="Garamond" w:eastAsia="Garamond" w:hAnsi="Garamond" w:cs="Garamond"/>
          <w:bCs/>
          <w:kern w:val="2"/>
          <w:sz w:val="20"/>
          <w:szCs w:val="20"/>
        </w:rPr>
        <w:t xml:space="preserve">kod CPV </w:t>
      </w:r>
      <w:r w:rsidR="000538DD" w:rsidRPr="00A5246B">
        <w:rPr>
          <w:rFonts w:ascii="Garamond" w:eastAsia="SimSun" w:hAnsi="Garamond" w:cs="Arial"/>
          <w:kern w:val="2"/>
          <w:sz w:val="20"/>
          <w:szCs w:val="20"/>
        </w:rPr>
        <w:t xml:space="preserve">Roboty budowlane </w:t>
      </w:r>
      <w:hyperlink r:id="rId10" w:history="1">
        <w:r w:rsidR="000538DD" w:rsidRPr="00A5246B">
          <w:rPr>
            <w:rFonts w:ascii="Garamond" w:hAnsi="Garamond"/>
            <w:kern w:val="0"/>
            <w:sz w:val="20"/>
            <w:szCs w:val="20"/>
            <w:lang w:eastAsia="pl-PL"/>
          </w:rPr>
          <w:t>45000000-7</w:t>
        </w:r>
      </w:hyperlink>
      <w:r w:rsidR="003802E0" w:rsidRPr="00A5246B">
        <w:rPr>
          <w:rFonts w:ascii="Garamond" w:hAnsi="Garamond"/>
          <w:kern w:val="0"/>
          <w:sz w:val="20"/>
          <w:szCs w:val="20"/>
          <w:lang w:eastAsia="pl-PL"/>
        </w:rPr>
        <w:t xml:space="preserve">, </w:t>
      </w:r>
      <w:r w:rsidR="003802E0" w:rsidRPr="00A5246B">
        <w:rPr>
          <w:rFonts w:ascii="Garamond" w:hAnsi="Garamond"/>
          <w:sz w:val="20"/>
          <w:szCs w:val="20"/>
        </w:rPr>
        <w:t>specjalne usługi projektowe (CPV 79930000-2)</w:t>
      </w:r>
    </w:p>
    <w:p w14:paraId="00A22553" w14:textId="77777777" w:rsidR="000538DD"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eastAsia="Garamond" w:hAnsi="Garamond"/>
          <w:sz w:val="20"/>
          <w:szCs w:val="20"/>
        </w:rPr>
        <w:t>TERMIN WYKONANIA ZAMÓWIENIA PUBLICZNEGO :</w:t>
      </w:r>
      <w:r w:rsidRPr="00A5246B">
        <w:rPr>
          <w:rFonts w:ascii="Garamond" w:hAnsi="Garamond"/>
          <w:sz w:val="20"/>
          <w:szCs w:val="20"/>
        </w:rPr>
        <w:t xml:space="preserve"> </w:t>
      </w:r>
    </w:p>
    <w:p w14:paraId="78C356E4" w14:textId="77777777" w:rsidR="000538DD" w:rsidRPr="00A5246B" w:rsidRDefault="000538DD" w:rsidP="00A45C06">
      <w:pPr>
        <w:tabs>
          <w:tab w:val="left" w:pos="0"/>
        </w:tabs>
        <w:spacing w:line="276" w:lineRule="auto"/>
        <w:jc w:val="both"/>
        <w:rPr>
          <w:rFonts w:ascii="Garamond" w:hAnsi="Garamond"/>
          <w:sz w:val="20"/>
          <w:szCs w:val="20"/>
        </w:rPr>
      </w:pPr>
      <w:r w:rsidRPr="00A5246B">
        <w:rPr>
          <w:rFonts w:ascii="Garamond" w:hAnsi="Garamond" w:cs="Garamond"/>
          <w:sz w:val="20"/>
          <w:szCs w:val="20"/>
        </w:rPr>
        <w:t>Wymagane przez Zamawiającego terminy końcowe i pośrednie:</w:t>
      </w:r>
    </w:p>
    <w:p w14:paraId="5851CBF6" w14:textId="3FDBC971" w:rsidR="00605E04" w:rsidRPr="00A5246B" w:rsidRDefault="000538DD" w:rsidP="00A45C06">
      <w:pPr>
        <w:tabs>
          <w:tab w:val="left" w:pos="0"/>
        </w:tabs>
        <w:spacing w:line="276" w:lineRule="auto"/>
        <w:jc w:val="both"/>
        <w:rPr>
          <w:rFonts w:ascii="Garamond" w:hAnsi="Garamond" w:cs="Arial"/>
          <w:sz w:val="20"/>
          <w:szCs w:val="20"/>
        </w:rPr>
      </w:pPr>
      <w:r w:rsidRPr="00A5246B">
        <w:rPr>
          <w:rFonts w:ascii="Garamond" w:hAnsi="Garamond"/>
          <w:sz w:val="20"/>
          <w:szCs w:val="20"/>
        </w:rPr>
        <w:t xml:space="preserve">8.1    </w:t>
      </w:r>
      <w:r w:rsidRPr="00A5246B">
        <w:rPr>
          <w:rFonts w:ascii="Garamond" w:hAnsi="Garamond" w:cs="Arial"/>
          <w:sz w:val="20"/>
          <w:szCs w:val="20"/>
        </w:rPr>
        <w:t xml:space="preserve">Termin zakończenia realizacji przedmiotu zamówienia: </w:t>
      </w:r>
      <w:r w:rsidR="003C0CF7" w:rsidRPr="00A5246B">
        <w:rPr>
          <w:rFonts w:ascii="Garamond" w:hAnsi="Garamond" w:cs="Arial"/>
          <w:sz w:val="20"/>
          <w:szCs w:val="20"/>
        </w:rPr>
        <w:t>.</w:t>
      </w:r>
      <w:r w:rsidR="009F1759" w:rsidRPr="00A5246B">
        <w:rPr>
          <w:rFonts w:ascii="Garamond" w:hAnsi="Garamond" w:cs="Arial"/>
          <w:sz w:val="20"/>
          <w:szCs w:val="20"/>
        </w:rPr>
        <w:t xml:space="preserve"> </w:t>
      </w:r>
    </w:p>
    <w:p w14:paraId="1327BDFF" w14:textId="77777777" w:rsidR="008666B2" w:rsidRPr="00A5246B" w:rsidRDefault="008666B2" w:rsidP="00A45C06">
      <w:pPr>
        <w:tabs>
          <w:tab w:val="left" w:pos="0"/>
        </w:tabs>
        <w:spacing w:line="276" w:lineRule="auto"/>
        <w:jc w:val="both"/>
        <w:rPr>
          <w:rFonts w:ascii="Garamond" w:hAnsi="Garamond"/>
          <w:sz w:val="20"/>
          <w:szCs w:val="20"/>
        </w:rPr>
      </w:pPr>
    </w:p>
    <w:p w14:paraId="0FF6715A" w14:textId="1E54F05A" w:rsidR="00FA7701" w:rsidRPr="00A5246B" w:rsidRDefault="00FA7701" w:rsidP="00FA7701">
      <w:pPr>
        <w:tabs>
          <w:tab w:val="left" w:pos="0"/>
        </w:tabs>
        <w:spacing w:line="276" w:lineRule="auto"/>
        <w:jc w:val="both"/>
        <w:rPr>
          <w:rFonts w:ascii="Garamond" w:hAnsi="Garamond" w:cs="Arial"/>
          <w:sz w:val="20"/>
          <w:szCs w:val="20"/>
        </w:rPr>
      </w:pPr>
      <w:r w:rsidRPr="00A5246B">
        <w:rPr>
          <w:rFonts w:ascii="Garamond" w:hAnsi="Garamond" w:cs="Arial"/>
          <w:sz w:val="20"/>
          <w:szCs w:val="20"/>
        </w:rPr>
        <w:t>1) Etap I –</w:t>
      </w:r>
      <w:r w:rsidR="006037E6" w:rsidRPr="00A5246B">
        <w:rPr>
          <w:rFonts w:ascii="Garamond" w:hAnsi="Garamond" w:cs="Arial"/>
          <w:b/>
          <w:bCs/>
          <w:sz w:val="20"/>
          <w:szCs w:val="20"/>
        </w:rPr>
        <w:t>30</w:t>
      </w:r>
      <w:r w:rsidRPr="00A5246B">
        <w:rPr>
          <w:rFonts w:ascii="Garamond" w:hAnsi="Garamond" w:cs="Arial"/>
          <w:b/>
          <w:bCs/>
          <w:sz w:val="20"/>
          <w:szCs w:val="20"/>
        </w:rPr>
        <w:t>.</w:t>
      </w:r>
      <w:r w:rsidR="006037E6" w:rsidRPr="00A5246B">
        <w:rPr>
          <w:rFonts w:ascii="Garamond" w:hAnsi="Garamond" w:cs="Arial"/>
          <w:b/>
          <w:bCs/>
          <w:sz w:val="20"/>
          <w:szCs w:val="20"/>
        </w:rPr>
        <w:t>11</w:t>
      </w:r>
      <w:r w:rsidRPr="00A5246B">
        <w:rPr>
          <w:rFonts w:ascii="Garamond" w:hAnsi="Garamond" w:cs="Arial"/>
          <w:b/>
          <w:bCs/>
          <w:sz w:val="20"/>
          <w:szCs w:val="20"/>
        </w:rPr>
        <w:t>.2026 r.</w:t>
      </w:r>
      <w:r w:rsidRPr="00A5246B">
        <w:rPr>
          <w:rFonts w:ascii="Garamond" w:hAnsi="Garamond" w:cs="Arial"/>
          <w:sz w:val="20"/>
          <w:szCs w:val="20"/>
        </w:rPr>
        <w:t xml:space="preserve"> (zamówienie podstawowe) z zastrzeżeniem, że Zamawiający dopuszcza możliwość wcześniejszego końcowego odbioru robót; </w:t>
      </w:r>
    </w:p>
    <w:p w14:paraId="7C673BAB" w14:textId="79428448" w:rsidR="00FA7701" w:rsidRPr="00A5246B" w:rsidRDefault="00FA7701" w:rsidP="00FA7701">
      <w:pPr>
        <w:tabs>
          <w:tab w:val="left" w:pos="0"/>
        </w:tabs>
        <w:spacing w:line="276" w:lineRule="auto"/>
        <w:jc w:val="both"/>
        <w:rPr>
          <w:rFonts w:ascii="Garamond" w:hAnsi="Garamond" w:cs="Arial"/>
          <w:sz w:val="20"/>
          <w:szCs w:val="20"/>
        </w:rPr>
      </w:pPr>
      <w:r w:rsidRPr="00A5246B">
        <w:rPr>
          <w:rFonts w:ascii="Garamond" w:hAnsi="Garamond" w:cs="Arial"/>
          <w:sz w:val="20"/>
          <w:szCs w:val="20"/>
        </w:rPr>
        <w:t xml:space="preserve">2) Etap II - </w:t>
      </w:r>
      <w:r w:rsidRPr="00A5246B">
        <w:rPr>
          <w:rFonts w:ascii="Garamond" w:hAnsi="Garamond" w:cs="Arial"/>
          <w:b/>
          <w:bCs/>
          <w:sz w:val="20"/>
          <w:szCs w:val="20"/>
        </w:rPr>
        <w:t>30.</w:t>
      </w:r>
      <w:r w:rsidR="001F4C9C" w:rsidRPr="00A5246B">
        <w:rPr>
          <w:rFonts w:ascii="Garamond" w:hAnsi="Garamond" w:cs="Arial"/>
          <w:b/>
          <w:bCs/>
          <w:sz w:val="20"/>
          <w:szCs w:val="20"/>
        </w:rPr>
        <w:t>11</w:t>
      </w:r>
      <w:r w:rsidRPr="00A5246B">
        <w:rPr>
          <w:rFonts w:ascii="Garamond" w:hAnsi="Garamond" w:cs="Arial"/>
          <w:b/>
          <w:bCs/>
          <w:sz w:val="20"/>
          <w:szCs w:val="20"/>
        </w:rPr>
        <w:t>.202</w:t>
      </w:r>
      <w:r w:rsidR="001F4C9C" w:rsidRPr="00A5246B">
        <w:rPr>
          <w:rFonts w:ascii="Garamond" w:hAnsi="Garamond" w:cs="Arial"/>
          <w:b/>
          <w:bCs/>
          <w:sz w:val="20"/>
          <w:szCs w:val="20"/>
        </w:rPr>
        <w:t>7</w:t>
      </w:r>
      <w:r w:rsidRPr="00A5246B">
        <w:rPr>
          <w:rFonts w:ascii="Garamond" w:hAnsi="Garamond" w:cs="Arial"/>
          <w:b/>
          <w:bCs/>
          <w:sz w:val="20"/>
          <w:szCs w:val="20"/>
        </w:rPr>
        <w:t xml:space="preserve"> r.</w:t>
      </w:r>
      <w:r w:rsidRPr="00A5246B">
        <w:rPr>
          <w:rFonts w:ascii="Garamond" w:hAnsi="Garamond" w:cs="Arial"/>
          <w:sz w:val="20"/>
          <w:szCs w:val="20"/>
        </w:rPr>
        <w:t xml:space="preserve"> pod warunkiem wcześniejszego posiadania całości przyznanych środków dotacyjnych na ten Etap.</w:t>
      </w:r>
    </w:p>
    <w:p w14:paraId="431CB9A4" w14:textId="77777777" w:rsidR="00FA7701" w:rsidRPr="00A5246B" w:rsidRDefault="00FA7701" w:rsidP="00A45C06">
      <w:pPr>
        <w:tabs>
          <w:tab w:val="left" w:pos="0"/>
        </w:tabs>
        <w:spacing w:line="276" w:lineRule="auto"/>
        <w:jc w:val="both"/>
        <w:rPr>
          <w:rFonts w:ascii="Garamond" w:hAnsi="Garamond"/>
          <w:sz w:val="20"/>
          <w:szCs w:val="20"/>
        </w:rPr>
      </w:pPr>
    </w:p>
    <w:p w14:paraId="219DD6D4" w14:textId="00EA97F6" w:rsidR="00834743" w:rsidRPr="00A5246B" w:rsidRDefault="00834743" w:rsidP="00A45C06">
      <w:pPr>
        <w:tabs>
          <w:tab w:val="left" w:pos="0"/>
        </w:tabs>
        <w:spacing w:line="276" w:lineRule="auto"/>
        <w:jc w:val="both"/>
        <w:rPr>
          <w:rFonts w:ascii="Garamond" w:hAnsi="Garamond"/>
          <w:sz w:val="20"/>
          <w:szCs w:val="20"/>
        </w:rPr>
      </w:pPr>
      <w:r w:rsidRPr="00A5246B">
        <w:rPr>
          <w:rFonts w:ascii="Garamond" w:hAnsi="Garamond" w:cs="Garamond"/>
          <w:sz w:val="20"/>
          <w:szCs w:val="20"/>
        </w:rPr>
        <w:t>8.</w:t>
      </w:r>
      <w:r w:rsidR="006037E6" w:rsidRPr="00A5246B">
        <w:rPr>
          <w:rFonts w:ascii="Garamond" w:hAnsi="Garamond" w:cs="Garamond"/>
          <w:sz w:val="20"/>
          <w:szCs w:val="20"/>
        </w:rPr>
        <w:t>2</w:t>
      </w:r>
      <w:r w:rsidRPr="00A5246B">
        <w:rPr>
          <w:rFonts w:ascii="Garamond" w:hAnsi="Garamond" w:cs="Garamond"/>
          <w:sz w:val="20"/>
          <w:szCs w:val="20"/>
        </w:rPr>
        <w:tab/>
        <w:t xml:space="preserve">UWAGA!! Zamawiający informuje, że na dzień ogłoszenia postępowania o udzielenie zamówienia publicznego jest w </w:t>
      </w:r>
      <w:r w:rsidR="004607F2" w:rsidRPr="00A5246B">
        <w:rPr>
          <w:rFonts w:ascii="Garamond" w:hAnsi="Garamond" w:cs="Garamond"/>
          <w:sz w:val="20"/>
          <w:szCs w:val="20"/>
        </w:rPr>
        <w:t>trak</w:t>
      </w:r>
      <w:r w:rsidRPr="00A5246B">
        <w:rPr>
          <w:rFonts w:ascii="Garamond" w:hAnsi="Garamond" w:cs="Garamond"/>
          <w:sz w:val="20"/>
          <w:szCs w:val="20"/>
        </w:rPr>
        <w:t>cie uzyskania pozwolenia na budowę.</w:t>
      </w:r>
    </w:p>
    <w:p w14:paraId="3C2FB574"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hAnsi="Garamond" w:cs="Garamond"/>
          <w:sz w:val="20"/>
          <w:szCs w:val="20"/>
        </w:rPr>
        <w:t>OPIS WARUNKÓW UDZIAŁU W POSTĘPOWANIU ORAZ SPOSOBU OCENY ICH SPEŁNIENIA</w:t>
      </w:r>
    </w:p>
    <w:p w14:paraId="0D50FD48" w14:textId="02AD2E27" w:rsidR="009046AB" w:rsidRPr="00A5246B" w:rsidRDefault="009046AB" w:rsidP="00A45C06">
      <w:pPr>
        <w:widowControl w:val="0"/>
        <w:numPr>
          <w:ilvl w:val="1"/>
          <w:numId w:val="93"/>
        </w:numPr>
        <w:spacing w:line="276" w:lineRule="auto"/>
        <w:jc w:val="both"/>
        <w:textAlignment w:val="auto"/>
        <w:rPr>
          <w:rFonts w:ascii="Garamond" w:hAnsi="Garamond"/>
          <w:sz w:val="20"/>
          <w:szCs w:val="20"/>
        </w:rPr>
      </w:pPr>
      <w:bookmarkStart w:id="4" w:name="_Hlk104445370"/>
      <w:r w:rsidRPr="00A5246B">
        <w:rPr>
          <w:rFonts w:ascii="Garamond" w:hAnsi="Garamond" w:cs="Garamond"/>
          <w:sz w:val="20"/>
          <w:szCs w:val="20"/>
        </w:rPr>
        <w:t xml:space="preserve">O zamówienie mogą ubiegać się Wykonawcy, którzy nie podlegają wykluczeniu z postępowania w okolicznościach, o których mowa w art. 108 ust. 1 pkt 1-6 </w:t>
      </w:r>
      <w:r w:rsidR="007E701E" w:rsidRPr="00A5246B">
        <w:rPr>
          <w:rFonts w:ascii="Garamond" w:hAnsi="Garamond" w:cs="Garamond"/>
          <w:sz w:val="20"/>
          <w:szCs w:val="20"/>
        </w:rPr>
        <w:t xml:space="preserve">i ust. 2 </w:t>
      </w:r>
      <w:r w:rsidRPr="00A5246B">
        <w:rPr>
          <w:rFonts w:ascii="Garamond" w:hAnsi="Garamond" w:cs="Garamond"/>
          <w:sz w:val="20"/>
          <w:szCs w:val="20"/>
        </w:rPr>
        <w:t xml:space="preserve">ustawy Prawo zamówień publicznych </w:t>
      </w:r>
      <w:r w:rsidRPr="00A5246B">
        <w:rPr>
          <w:rFonts w:ascii="Garamond" w:eastAsia="Arial" w:hAnsi="Garamond" w:cs="Arial"/>
          <w:sz w:val="20"/>
          <w:szCs w:val="20"/>
        </w:rPr>
        <w:t xml:space="preserve">oraz w </w:t>
      </w:r>
      <w:r w:rsidRPr="00A5246B">
        <w:rPr>
          <w:rFonts w:ascii="Garamond" w:hAnsi="Garamond" w:cs="Arial"/>
          <w:sz w:val="20"/>
          <w:szCs w:val="20"/>
        </w:rPr>
        <w:t xml:space="preserve">art. 7 ust. 1 ustawy z dnia 13 kwietnia 2022 r. o szczególnych rozwiązaniach w zakresie przeciwdziałania wspieraniu agresji na Ukrainę oraz służących ochronie bezpieczeństwa narodowego </w:t>
      </w:r>
      <w:r w:rsidR="007507C3" w:rsidRPr="00A5246B">
        <w:rPr>
          <w:rFonts w:ascii="Garamond" w:hAnsi="Garamond" w:cs="Arial"/>
          <w:sz w:val="20"/>
          <w:szCs w:val="20"/>
        </w:rPr>
        <w:t xml:space="preserve">(Dz.U. z 2025 r. poz. 514 ze zm.) </w:t>
      </w:r>
      <w:r w:rsidRPr="00A5246B">
        <w:rPr>
          <w:rFonts w:ascii="Garamond" w:hAnsi="Garamond" w:cs="Arial"/>
          <w:sz w:val="20"/>
          <w:szCs w:val="20"/>
        </w:rPr>
        <w:t xml:space="preserve">i art. 5k ust. 1 Rozporządzenia Rady (UE) Nr 833/2014 z dnia 31 lipca 2014 r. dotyczącego środków ograniczających w związku z działaniami Rosji destabilizującymi sytuację na Ukrainie (Dz. Urz. UE L 229 z 31.07.2014, str. 1, z </w:t>
      </w:r>
      <w:proofErr w:type="spellStart"/>
      <w:r w:rsidRPr="00A5246B">
        <w:rPr>
          <w:rFonts w:ascii="Garamond" w:hAnsi="Garamond" w:cs="Arial"/>
          <w:sz w:val="20"/>
          <w:szCs w:val="20"/>
        </w:rPr>
        <w:t>późn</w:t>
      </w:r>
      <w:proofErr w:type="spellEnd"/>
      <w:r w:rsidRPr="00A5246B">
        <w:rPr>
          <w:rFonts w:ascii="Garamond" w:hAnsi="Garamond" w:cs="Arial"/>
          <w:sz w:val="20"/>
          <w:szCs w:val="20"/>
        </w:rPr>
        <w:t xml:space="preserve">. zm.) </w:t>
      </w:r>
      <w:r w:rsidRPr="00A5246B">
        <w:rPr>
          <w:rFonts w:ascii="Garamond" w:hAnsi="Garamond" w:cs="Garamond"/>
          <w:sz w:val="20"/>
          <w:szCs w:val="20"/>
        </w:rPr>
        <w:t>oraz spełniają (o ile zostały określone) warunki udziału w postępowaniu określone przez Zamawiającego w Ogłoszeniu o zamówieniu i SWZ</w:t>
      </w:r>
      <w:bookmarkEnd w:id="4"/>
      <w:r w:rsidRPr="00A5246B">
        <w:rPr>
          <w:rFonts w:ascii="Garamond" w:hAnsi="Garamond" w:cs="Garamond"/>
          <w:sz w:val="20"/>
          <w:szCs w:val="20"/>
        </w:rPr>
        <w:t>.</w:t>
      </w:r>
    </w:p>
    <w:p w14:paraId="77117A56" w14:textId="77777777" w:rsidR="009046AB" w:rsidRPr="00A5246B" w:rsidRDefault="009046AB" w:rsidP="00A45C06">
      <w:pPr>
        <w:widowControl w:val="0"/>
        <w:numPr>
          <w:ilvl w:val="2"/>
          <w:numId w:val="38"/>
        </w:numPr>
        <w:spacing w:line="276" w:lineRule="auto"/>
        <w:jc w:val="both"/>
        <w:rPr>
          <w:rFonts w:ascii="Garamond" w:hAnsi="Garamond" w:cs="Garamond"/>
          <w:sz w:val="20"/>
          <w:szCs w:val="20"/>
        </w:rPr>
      </w:pPr>
      <w:r w:rsidRPr="00A5246B">
        <w:rPr>
          <w:rFonts w:ascii="Garamond" w:hAnsi="Garamond" w:cs="Garamond"/>
          <w:sz w:val="20"/>
          <w:szCs w:val="20"/>
        </w:rPr>
        <w:t>Zamawiający nie przewiduje fakultatywnych podstaw wykluczenia wskazanych w ustawie Prawo zamówień publicznych.</w:t>
      </w:r>
    </w:p>
    <w:p w14:paraId="748F2482" w14:textId="77777777" w:rsidR="009046AB" w:rsidRPr="00A5246B" w:rsidRDefault="009046AB" w:rsidP="00A45C06">
      <w:pPr>
        <w:widowControl w:val="0"/>
        <w:numPr>
          <w:ilvl w:val="1"/>
          <w:numId w:val="38"/>
        </w:numPr>
        <w:spacing w:line="276" w:lineRule="auto"/>
        <w:jc w:val="both"/>
        <w:rPr>
          <w:rFonts w:ascii="Garamond" w:hAnsi="Garamond" w:cs="Garamond"/>
          <w:sz w:val="20"/>
          <w:szCs w:val="20"/>
        </w:rPr>
      </w:pPr>
      <w:r w:rsidRPr="00A5246B">
        <w:rPr>
          <w:rFonts w:ascii="Garamond" w:hAnsi="Garamond" w:cs="Garamond"/>
          <w:sz w:val="20"/>
          <w:szCs w:val="20"/>
        </w:rPr>
        <w:t>O udzielenie zamówienia mogą ubiegać się Wykonawcy, którzy spełniają warunki dotyczące:</w:t>
      </w:r>
    </w:p>
    <w:p w14:paraId="32788564" w14:textId="77777777" w:rsidR="009046AB" w:rsidRPr="00A5246B" w:rsidRDefault="009046AB" w:rsidP="00A45C06">
      <w:pPr>
        <w:widowControl w:val="0"/>
        <w:numPr>
          <w:ilvl w:val="2"/>
          <w:numId w:val="38"/>
        </w:numPr>
        <w:spacing w:line="276" w:lineRule="auto"/>
        <w:jc w:val="both"/>
        <w:rPr>
          <w:rFonts w:ascii="Garamond" w:hAnsi="Garamond"/>
          <w:sz w:val="20"/>
          <w:szCs w:val="20"/>
        </w:rPr>
      </w:pPr>
      <w:r w:rsidRPr="00A5246B">
        <w:rPr>
          <w:rFonts w:ascii="Garamond" w:hAnsi="Garamond" w:cs="Arial"/>
          <w:sz w:val="20"/>
          <w:szCs w:val="20"/>
        </w:rPr>
        <w:lastRenderedPageBreak/>
        <w:t>zdolności do występowania w obrocie gospodarczym;</w:t>
      </w:r>
    </w:p>
    <w:p w14:paraId="54A21209" w14:textId="77777777" w:rsidR="009046AB" w:rsidRPr="00A5246B" w:rsidRDefault="009046AB" w:rsidP="00A45C06">
      <w:pPr>
        <w:spacing w:line="276" w:lineRule="auto"/>
        <w:jc w:val="both"/>
        <w:rPr>
          <w:rFonts w:ascii="Garamond" w:hAnsi="Garamond" w:cs="Garamond"/>
          <w:sz w:val="20"/>
          <w:szCs w:val="20"/>
        </w:rPr>
      </w:pPr>
      <w:r w:rsidRPr="00A5246B">
        <w:rPr>
          <w:rFonts w:ascii="Garamond" w:hAnsi="Garamond" w:cs="Garamond"/>
          <w:sz w:val="20"/>
          <w:szCs w:val="20"/>
        </w:rPr>
        <w:t>Zamawiający nie stawia wymagań w tym zakresie.</w:t>
      </w:r>
    </w:p>
    <w:p w14:paraId="689AD2C3" w14:textId="77777777" w:rsidR="009046AB" w:rsidRPr="00A5246B" w:rsidRDefault="009046AB" w:rsidP="00A45C06">
      <w:pPr>
        <w:widowControl w:val="0"/>
        <w:numPr>
          <w:ilvl w:val="2"/>
          <w:numId w:val="38"/>
        </w:numPr>
        <w:spacing w:line="276" w:lineRule="auto"/>
        <w:jc w:val="both"/>
        <w:rPr>
          <w:rFonts w:ascii="Garamond" w:hAnsi="Garamond" w:cs="Garamond"/>
          <w:sz w:val="20"/>
          <w:szCs w:val="20"/>
        </w:rPr>
      </w:pPr>
      <w:r w:rsidRPr="00A5246B">
        <w:rPr>
          <w:rFonts w:ascii="Garamond" w:hAnsi="Garamond" w:cs="Arial"/>
          <w:sz w:val="20"/>
          <w:szCs w:val="20"/>
        </w:rPr>
        <w:t>uprawnień do prowadzenia określonej działalności gospodarczej lub zawodowej, o ile wynika to z odrębnych przepisów;</w:t>
      </w:r>
    </w:p>
    <w:p w14:paraId="16946779" w14:textId="77777777" w:rsidR="009046AB" w:rsidRPr="00A5246B" w:rsidRDefault="009046AB" w:rsidP="00A45C06">
      <w:pPr>
        <w:spacing w:line="276" w:lineRule="auto"/>
        <w:jc w:val="both"/>
        <w:rPr>
          <w:rFonts w:ascii="Garamond" w:hAnsi="Garamond" w:cs="Arial"/>
          <w:sz w:val="20"/>
          <w:szCs w:val="20"/>
        </w:rPr>
      </w:pPr>
      <w:r w:rsidRPr="00A5246B">
        <w:rPr>
          <w:rFonts w:ascii="Garamond" w:eastAsia="SimSun" w:hAnsi="Garamond" w:cs="Garamond"/>
          <w:sz w:val="20"/>
          <w:szCs w:val="20"/>
        </w:rPr>
        <w:t>Zamawiający nie stawia wymagań w tym zakresie.</w:t>
      </w:r>
    </w:p>
    <w:p w14:paraId="56523E42" w14:textId="77777777" w:rsidR="009046AB" w:rsidRPr="00A5246B" w:rsidRDefault="009046AB" w:rsidP="00A45C06">
      <w:pPr>
        <w:numPr>
          <w:ilvl w:val="2"/>
          <w:numId w:val="38"/>
        </w:numPr>
        <w:spacing w:line="276" w:lineRule="auto"/>
        <w:jc w:val="both"/>
        <w:rPr>
          <w:rFonts w:ascii="Garamond" w:hAnsi="Garamond" w:cs="Arial"/>
          <w:sz w:val="20"/>
          <w:szCs w:val="20"/>
        </w:rPr>
      </w:pPr>
      <w:r w:rsidRPr="00A5246B">
        <w:rPr>
          <w:rFonts w:ascii="Garamond" w:hAnsi="Garamond" w:cs="Arial"/>
          <w:sz w:val="20"/>
          <w:szCs w:val="20"/>
        </w:rPr>
        <w:t>sytuacji ekonomicznej lub finansowej;</w:t>
      </w:r>
    </w:p>
    <w:p w14:paraId="2C2B57BF" w14:textId="77777777" w:rsidR="009046AB" w:rsidRPr="00A5246B" w:rsidRDefault="009046AB" w:rsidP="00A45C06">
      <w:pPr>
        <w:spacing w:line="276" w:lineRule="auto"/>
        <w:jc w:val="both"/>
        <w:rPr>
          <w:rFonts w:ascii="Garamond" w:hAnsi="Garamond" w:cs="Garamond"/>
          <w:sz w:val="20"/>
          <w:szCs w:val="20"/>
        </w:rPr>
      </w:pPr>
      <w:r w:rsidRPr="00A5246B">
        <w:rPr>
          <w:rFonts w:ascii="Garamond" w:hAnsi="Garamond" w:cs="Garamond"/>
          <w:sz w:val="20"/>
          <w:szCs w:val="20"/>
        </w:rPr>
        <w:t xml:space="preserve">Zamawiający </w:t>
      </w:r>
      <w:bookmarkStart w:id="5" w:name="_Hlk64621072"/>
      <w:r w:rsidRPr="00A5246B">
        <w:rPr>
          <w:rFonts w:ascii="Garamond" w:hAnsi="Garamond" w:cs="Garamond"/>
          <w:sz w:val="20"/>
          <w:szCs w:val="20"/>
        </w:rPr>
        <w:t>nie stawia wymagań w tym zakresie.</w:t>
      </w:r>
    </w:p>
    <w:bookmarkEnd w:id="5"/>
    <w:p w14:paraId="15D21833" w14:textId="77777777" w:rsidR="009046AB" w:rsidRPr="00A5246B" w:rsidRDefault="009046AB" w:rsidP="00A45C06">
      <w:pPr>
        <w:numPr>
          <w:ilvl w:val="2"/>
          <w:numId w:val="38"/>
        </w:numPr>
        <w:spacing w:line="276" w:lineRule="auto"/>
        <w:jc w:val="both"/>
        <w:rPr>
          <w:rFonts w:ascii="Garamond" w:hAnsi="Garamond" w:cs="Arial"/>
          <w:sz w:val="20"/>
          <w:szCs w:val="20"/>
        </w:rPr>
      </w:pPr>
      <w:r w:rsidRPr="00A5246B">
        <w:rPr>
          <w:rFonts w:ascii="Garamond" w:hAnsi="Garamond" w:cs="Arial"/>
          <w:sz w:val="20"/>
          <w:szCs w:val="20"/>
        </w:rPr>
        <w:t>zdolności technicznej lub zawodowej.</w:t>
      </w:r>
    </w:p>
    <w:p w14:paraId="2C78715D" w14:textId="77777777" w:rsidR="0097335C" w:rsidRPr="00A5246B" w:rsidRDefault="0097335C" w:rsidP="00A45C06">
      <w:pPr>
        <w:spacing w:line="276" w:lineRule="auto"/>
        <w:jc w:val="both"/>
        <w:rPr>
          <w:rFonts w:ascii="Garamond" w:hAnsi="Garamond" w:cs="Garamond"/>
          <w:sz w:val="20"/>
          <w:szCs w:val="20"/>
        </w:rPr>
      </w:pPr>
    </w:p>
    <w:p w14:paraId="1E176AF3" w14:textId="77777777" w:rsidR="002E5529" w:rsidRPr="00A5246B" w:rsidRDefault="006D69F1" w:rsidP="00A45C06">
      <w:pPr>
        <w:autoSpaceDN/>
        <w:spacing w:line="276" w:lineRule="auto"/>
        <w:jc w:val="both"/>
        <w:rPr>
          <w:rFonts w:ascii="Garamond" w:hAnsi="Garamond" w:cs="Garamond"/>
          <w:kern w:val="0"/>
          <w:sz w:val="20"/>
          <w:szCs w:val="20"/>
          <w:lang w:eastAsia="pl-PL"/>
        </w:rPr>
      </w:pPr>
      <w:bookmarkStart w:id="6" w:name="_Hlk213144455"/>
      <w:r w:rsidRPr="00A5246B">
        <w:rPr>
          <w:rFonts w:ascii="Garamond" w:hAnsi="Garamond" w:cs="Garamond"/>
          <w:sz w:val="20"/>
          <w:szCs w:val="20"/>
        </w:rPr>
        <w:t>o</w:t>
      </w:r>
      <w:r w:rsidR="0097335C" w:rsidRPr="00A5246B">
        <w:rPr>
          <w:rFonts w:ascii="Garamond" w:hAnsi="Garamond" w:cs="Garamond"/>
          <w:sz w:val="20"/>
          <w:szCs w:val="20"/>
        </w:rPr>
        <w:t xml:space="preserve"> udzielenie zamówienia mogą się ubiegać Wykonawcy, którzy </w:t>
      </w:r>
      <w:r w:rsidR="0097335C" w:rsidRPr="00A5246B">
        <w:rPr>
          <w:rFonts w:ascii="Garamond" w:hAnsi="Garamond" w:cs="Garamond"/>
          <w:kern w:val="0"/>
          <w:sz w:val="20"/>
          <w:szCs w:val="20"/>
          <w:lang w:eastAsia="pl-PL"/>
        </w:rPr>
        <w:t>wykażą, że</w:t>
      </w:r>
      <w:r w:rsidR="002E5529" w:rsidRPr="00A5246B">
        <w:rPr>
          <w:rFonts w:ascii="Garamond" w:hAnsi="Garamond" w:cs="Garamond"/>
          <w:kern w:val="0"/>
          <w:sz w:val="20"/>
          <w:szCs w:val="20"/>
          <w:lang w:eastAsia="pl-PL"/>
        </w:rPr>
        <w:t>:</w:t>
      </w:r>
    </w:p>
    <w:p w14:paraId="19EFD781" w14:textId="77777777" w:rsidR="00EA31BB" w:rsidRPr="00A5246B" w:rsidRDefault="00EA31BB" w:rsidP="00A45C06">
      <w:pPr>
        <w:autoSpaceDN/>
        <w:spacing w:line="276" w:lineRule="auto"/>
        <w:jc w:val="both"/>
        <w:rPr>
          <w:rFonts w:ascii="Garamond" w:hAnsi="Garamond" w:cs="Garamond"/>
          <w:kern w:val="0"/>
          <w:sz w:val="20"/>
          <w:szCs w:val="20"/>
          <w:lang w:eastAsia="pl-PL"/>
        </w:rPr>
      </w:pPr>
    </w:p>
    <w:p w14:paraId="5C80817B" w14:textId="78EF360D" w:rsidR="00DB776C" w:rsidRPr="00A5246B" w:rsidRDefault="002E5529" w:rsidP="00DB776C">
      <w:pPr>
        <w:autoSpaceDN/>
        <w:spacing w:line="276" w:lineRule="auto"/>
        <w:jc w:val="both"/>
        <w:rPr>
          <w:rFonts w:ascii="Garamond" w:hAnsi="Garamond" w:cs="Garamond"/>
          <w:kern w:val="0"/>
          <w:sz w:val="20"/>
          <w:szCs w:val="20"/>
          <w:lang w:eastAsia="pl-PL"/>
        </w:rPr>
      </w:pPr>
      <w:r w:rsidRPr="00A5246B">
        <w:rPr>
          <w:rFonts w:ascii="Garamond" w:hAnsi="Garamond" w:cs="Garamond"/>
          <w:kern w:val="0"/>
          <w:sz w:val="20"/>
          <w:szCs w:val="20"/>
          <w:lang w:eastAsia="pl-PL"/>
        </w:rPr>
        <w:t>a)</w:t>
      </w:r>
      <w:r w:rsidR="0097335C" w:rsidRPr="00A5246B">
        <w:rPr>
          <w:rFonts w:ascii="Garamond" w:hAnsi="Garamond" w:cs="Garamond"/>
          <w:kern w:val="0"/>
          <w:sz w:val="20"/>
          <w:szCs w:val="20"/>
          <w:lang w:eastAsia="pl-PL"/>
        </w:rPr>
        <w:t xml:space="preserve"> </w:t>
      </w:r>
      <w:r w:rsidR="00DB776C" w:rsidRPr="00A5246B">
        <w:rPr>
          <w:rFonts w:ascii="Garamond" w:hAnsi="Garamond" w:cs="Garamond"/>
          <w:kern w:val="0"/>
          <w:sz w:val="20"/>
          <w:szCs w:val="20"/>
          <w:lang w:eastAsia="pl-PL"/>
        </w:rPr>
        <w:t>w okresie ostatnich pięciu lat przed upływem terminu składania ofert, a jeżeli okres prowadzenia działalności jest krótszy  - w tym okresie wykonał, co najmniej jedno zadanie polegające na budowie</w:t>
      </w:r>
      <w:r w:rsidR="00DB776C" w:rsidRPr="00A5246B">
        <w:rPr>
          <w:rFonts w:ascii="Garamond" w:hAnsi="Garamond" w:cs="Garamond"/>
          <w:sz w:val="20"/>
          <w:szCs w:val="20"/>
        </w:rPr>
        <w:t xml:space="preserve"> i/lub </w:t>
      </w:r>
      <w:r w:rsidR="00DB776C" w:rsidRPr="00A5246B">
        <w:rPr>
          <w:rFonts w:ascii="Garamond" w:hAnsi="Garamond" w:cs="Garamond"/>
          <w:kern w:val="0"/>
          <w:sz w:val="20"/>
          <w:szCs w:val="20"/>
          <w:lang w:eastAsia="pl-PL"/>
        </w:rPr>
        <w:t xml:space="preserve">przebudowie </w:t>
      </w:r>
      <w:r w:rsidR="00DB776C" w:rsidRPr="00A5246B">
        <w:rPr>
          <w:rFonts w:ascii="Garamond" w:hAnsi="Garamond"/>
          <w:sz w:val="20"/>
          <w:szCs w:val="20"/>
        </w:rPr>
        <w:t>obiektu służby zdrowia</w:t>
      </w:r>
      <w:r w:rsidR="00DB776C" w:rsidRPr="00A5246B">
        <w:rPr>
          <w:rFonts w:ascii="Garamond" w:hAnsi="Garamond" w:cs="Garamond"/>
          <w:bCs/>
          <w:sz w:val="20"/>
          <w:szCs w:val="20"/>
        </w:rPr>
        <w:t xml:space="preserve"> </w:t>
      </w:r>
      <w:r w:rsidR="00DB776C" w:rsidRPr="00A5246B">
        <w:rPr>
          <w:rFonts w:ascii="Garamond" w:hAnsi="Garamond"/>
          <w:sz w:val="20"/>
          <w:szCs w:val="20"/>
        </w:rPr>
        <w:t>(przez obiekt służby zdrowia Zamawiający rozumie budynki zakwalifikowanego do klasy 1264 zgodnie z PKOB</w:t>
      </w:r>
      <w:r w:rsidR="00DB776C" w:rsidRPr="00A5246B">
        <w:rPr>
          <w:rFonts w:ascii="Garamond" w:hAnsi="Garamond" w:cs="Garamond"/>
          <w:kern w:val="0"/>
          <w:sz w:val="20"/>
          <w:szCs w:val="20"/>
          <w:lang w:eastAsia="pl-PL"/>
        </w:rPr>
        <w:t xml:space="preserve">) o wartości zamówienia co najmniej </w:t>
      </w:r>
      <w:r w:rsidR="007A6078" w:rsidRPr="00A5246B">
        <w:rPr>
          <w:rFonts w:ascii="Garamond" w:hAnsi="Garamond" w:cs="Garamond"/>
          <w:kern w:val="0"/>
          <w:sz w:val="20"/>
          <w:szCs w:val="20"/>
          <w:lang w:eastAsia="pl-PL"/>
        </w:rPr>
        <w:t>7</w:t>
      </w:r>
      <w:r w:rsidR="00DB776C" w:rsidRPr="00A5246B">
        <w:rPr>
          <w:rFonts w:ascii="Garamond" w:hAnsi="Garamond" w:cs="Garamond"/>
          <w:kern w:val="0"/>
          <w:sz w:val="20"/>
          <w:szCs w:val="20"/>
          <w:lang w:eastAsia="pl-PL"/>
        </w:rPr>
        <w:t>0 000 000,00 zł (słownie</w:t>
      </w:r>
      <w:r w:rsidR="007A6078" w:rsidRPr="00A5246B">
        <w:rPr>
          <w:rFonts w:ascii="Garamond" w:hAnsi="Garamond" w:cs="Garamond"/>
          <w:kern w:val="0"/>
          <w:sz w:val="20"/>
          <w:szCs w:val="20"/>
          <w:lang w:eastAsia="pl-PL"/>
        </w:rPr>
        <w:t xml:space="preserve"> : siedemdziesiąt</w:t>
      </w:r>
      <w:r w:rsidR="00DB776C" w:rsidRPr="00A5246B">
        <w:rPr>
          <w:rFonts w:ascii="Garamond" w:hAnsi="Garamond" w:cs="Garamond"/>
          <w:kern w:val="0"/>
          <w:sz w:val="20"/>
          <w:szCs w:val="20"/>
          <w:lang w:eastAsia="pl-PL"/>
        </w:rPr>
        <w:t xml:space="preserve"> milionów złotych),</w:t>
      </w:r>
      <w:r w:rsidR="009B4501" w:rsidRPr="00A5246B">
        <w:rPr>
          <w:rFonts w:ascii="Garamond" w:hAnsi="Garamond" w:cs="Garamond"/>
          <w:kern w:val="0"/>
          <w:sz w:val="20"/>
          <w:szCs w:val="20"/>
          <w:lang w:eastAsia="pl-PL"/>
        </w:rPr>
        <w:t xml:space="preserve"> </w:t>
      </w:r>
    </w:p>
    <w:p w14:paraId="2BB03C6D" w14:textId="26E8FC3F" w:rsidR="0097335C" w:rsidRPr="00A5246B" w:rsidRDefault="0097335C" w:rsidP="00A45C06">
      <w:pPr>
        <w:spacing w:line="276" w:lineRule="auto"/>
        <w:jc w:val="both"/>
        <w:rPr>
          <w:rFonts w:ascii="Garamond" w:hAnsi="Garamond" w:cs="Garamond"/>
          <w:b/>
          <w:bCs/>
          <w:kern w:val="0"/>
          <w:sz w:val="20"/>
          <w:szCs w:val="20"/>
          <w:lang w:eastAsia="pl-PL"/>
        </w:rPr>
      </w:pPr>
      <w:r w:rsidRPr="00A5246B">
        <w:rPr>
          <w:rFonts w:ascii="Garamond" w:hAnsi="Garamond" w:cs="Garamond"/>
          <w:b/>
          <w:bCs/>
          <w:kern w:val="0"/>
          <w:sz w:val="20"/>
          <w:szCs w:val="20"/>
          <w:lang w:eastAsia="pl-PL"/>
        </w:rPr>
        <w:t>oraz</w:t>
      </w:r>
    </w:p>
    <w:p w14:paraId="230AFD03" w14:textId="2A20D159" w:rsidR="0097335C" w:rsidRPr="00A5246B" w:rsidRDefault="002E5529" w:rsidP="00A45C06">
      <w:pPr>
        <w:spacing w:line="276" w:lineRule="auto"/>
        <w:jc w:val="both"/>
        <w:rPr>
          <w:rFonts w:ascii="Garamond" w:hAnsi="Garamond"/>
          <w:sz w:val="20"/>
          <w:szCs w:val="20"/>
        </w:rPr>
      </w:pPr>
      <w:r w:rsidRPr="00A5246B">
        <w:rPr>
          <w:rFonts w:ascii="Garamond" w:hAnsi="Garamond"/>
          <w:sz w:val="20"/>
          <w:szCs w:val="20"/>
        </w:rPr>
        <w:t xml:space="preserve">b) </w:t>
      </w:r>
      <w:r w:rsidR="0097335C" w:rsidRPr="00A5246B">
        <w:rPr>
          <w:rFonts w:ascii="Garamond" w:hAnsi="Garamond"/>
          <w:sz w:val="20"/>
          <w:szCs w:val="20"/>
        </w:rPr>
        <w:t xml:space="preserve">w okresie ostatnich </w:t>
      </w:r>
      <w:r w:rsidR="00CB564D" w:rsidRPr="00A5246B">
        <w:rPr>
          <w:rFonts w:ascii="Garamond" w:hAnsi="Garamond"/>
          <w:sz w:val="20"/>
          <w:szCs w:val="20"/>
        </w:rPr>
        <w:t>pięciu</w:t>
      </w:r>
      <w:r w:rsidR="0097335C" w:rsidRPr="00A5246B">
        <w:rPr>
          <w:rFonts w:ascii="Garamond" w:hAnsi="Garamond"/>
          <w:sz w:val="20"/>
          <w:szCs w:val="20"/>
        </w:rPr>
        <w:t xml:space="preserve"> lat przed upływem terminu składania ofert, a jeżeli okres prowadzenia działalności jest krótszy, to w tym okresie, wykonał co najmniej jedną robotę budowlaną polegającą na budowie</w:t>
      </w:r>
      <w:r w:rsidR="00EA31BB" w:rsidRPr="00A5246B">
        <w:rPr>
          <w:rFonts w:ascii="Garamond" w:hAnsi="Garamond"/>
          <w:sz w:val="20"/>
          <w:szCs w:val="20"/>
        </w:rPr>
        <w:t xml:space="preserve"> i/lub</w:t>
      </w:r>
      <w:r w:rsidR="0097335C" w:rsidRPr="00A5246B">
        <w:rPr>
          <w:rFonts w:ascii="Garamond" w:hAnsi="Garamond"/>
          <w:sz w:val="20"/>
          <w:szCs w:val="20"/>
        </w:rPr>
        <w:t xml:space="preserve"> przebudowie obiektu budowlanego </w:t>
      </w:r>
      <w:r w:rsidR="0097335C" w:rsidRPr="00A5246B">
        <w:rPr>
          <w:rFonts w:ascii="Garamond" w:hAnsi="Garamond" w:cs="Garamond"/>
          <w:b/>
          <w:bCs/>
          <w:sz w:val="20"/>
          <w:szCs w:val="20"/>
        </w:rPr>
        <w:t xml:space="preserve">znajdującego się </w:t>
      </w:r>
      <w:r w:rsidR="0097335C" w:rsidRPr="00A5246B">
        <w:rPr>
          <w:rFonts w:ascii="Garamond" w:hAnsi="Garamond"/>
          <w:sz w:val="20"/>
          <w:szCs w:val="20"/>
        </w:rPr>
        <w:t>na obszarze objętym ochroną konserwatorską</w:t>
      </w:r>
      <w:r w:rsidR="00795E93" w:rsidRPr="00A5246B">
        <w:rPr>
          <w:rFonts w:ascii="Garamond" w:hAnsi="Garamond"/>
          <w:sz w:val="20"/>
          <w:szCs w:val="20"/>
        </w:rPr>
        <w:t xml:space="preserve"> lub objętego ochroną </w:t>
      </w:r>
      <w:r w:rsidR="009B4501" w:rsidRPr="00A5246B">
        <w:rPr>
          <w:rFonts w:ascii="Garamond" w:hAnsi="Garamond"/>
          <w:sz w:val="20"/>
          <w:szCs w:val="20"/>
        </w:rPr>
        <w:t>konserwatorską</w:t>
      </w:r>
      <w:r w:rsidR="00CB564D" w:rsidRPr="00A5246B">
        <w:rPr>
          <w:rFonts w:ascii="Garamond" w:hAnsi="Garamond"/>
          <w:sz w:val="20"/>
          <w:szCs w:val="20"/>
        </w:rPr>
        <w:t xml:space="preserve">, </w:t>
      </w:r>
    </w:p>
    <w:p w14:paraId="3574602E" w14:textId="77777777" w:rsidR="008C699A" w:rsidRPr="00A5246B" w:rsidRDefault="008C699A" w:rsidP="00CB564D">
      <w:pPr>
        <w:autoSpaceDN/>
        <w:spacing w:line="276" w:lineRule="auto"/>
        <w:jc w:val="both"/>
        <w:rPr>
          <w:rFonts w:ascii="Garamond" w:hAnsi="Garamond" w:cs="Garamond"/>
          <w:kern w:val="0"/>
          <w:sz w:val="20"/>
          <w:szCs w:val="20"/>
          <w:lang w:eastAsia="pl-PL"/>
        </w:rPr>
      </w:pPr>
    </w:p>
    <w:p w14:paraId="4D50B901" w14:textId="77777777" w:rsidR="00CB564D" w:rsidRPr="00A5246B" w:rsidRDefault="00CB564D" w:rsidP="00CB564D">
      <w:pPr>
        <w:autoSpaceDN/>
        <w:spacing w:line="276" w:lineRule="auto"/>
        <w:jc w:val="both"/>
        <w:rPr>
          <w:rFonts w:ascii="Garamond" w:hAnsi="Garamond" w:cs="Garamond"/>
          <w:kern w:val="0"/>
          <w:sz w:val="20"/>
          <w:szCs w:val="20"/>
          <w:lang w:eastAsia="pl-PL"/>
        </w:rPr>
      </w:pPr>
    </w:p>
    <w:p w14:paraId="0F99EABB" w14:textId="5AF87CF2" w:rsidR="00927A0A" w:rsidRPr="00A5246B" w:rsidRDefault="00EA31BB" w:rsidP="00A45C06">
      <w:pPr>
        <w:pStyle w:val="Standard"/>
        <w:spacing w:line="276" w:lineRule="auto"/>
        <w:jc w:val="both"/>
        <w:rPr>
          <w:rFonts w:ascii="Garamond" w:hAnsi="Garamond"/>
          <w:sz w:val="20"/>
          <w:szCs w:val="20"/>
        </w:rPr>
      </w:pPr>
      <w:r w:rsidRPr="00A5246B">
        <w:rPr>
          <w:rFonts w:ascii="Garamond" w:hAnsi="Garamond"/>
          <w:sz w:val="20"/>
          <w:szCs w:val="20"/>
        </w:rPr>
        <w:t xml:space="preserve">Zgodnie z art. 3 ust. 1 </w:t>
      </w:r>
      <w:hyperlink r:id="rId11" w:tgtFrame="_blank" w:history="1">
        <w:r w:rsidRPr="00A5246B">
          <w:rPr>
            <w:rFonts w:ascii="Garamond" w:hAnsi="Garamond"/>
            <w:sz w:val="20"/>
            <w:szCs w:val="20"/>
            <w:u w:val="single"/>
          </w:rPr>
          <w:t>Prawa Budowlanego</w:t>
        </w:r>
      </w:hyperlink>
      <w:r w:rsidRPr="00A5246B">
        <w:rPr>
          <w:rFonts w:ascii="Garamond" w:hAnsi="Garamond"/>
          <w:sz w:val="20"/>
          <w:szCs w:val="20"/>
        </w:rPr>
        <w:t>, obiekt budowlany to budynek, budowla bądź obiekt małej architektury, wraz z instalacjami zapewniającymi możliwość użytkowania obiektu zgodnie z jego przeznaczeniem, wzniesiony z użyciem wyrobów budowlanych</w:t>
      </w:r>
    </w:p>
    <w:p w14:paraId="5F1D80BC" w14:textId="77777777" w:rsidR="00EA31BB" w:rsidRPr="00A5246B" w:rsidRDefault="00EA31BB" w:rsidP="00A45C06">
      <w:pPr>
        <w:pStyle w:val="Standard"/>
        <w:spacing w:line="276" w:lineRule="auto"/>
        <w:jc w:val="both"/>
        <w:rPr>
          <w:rFonts w:ascii="Garamond" w:hAnsi="Garamond" w:cs="Garamond"/>
          <w:kern w:val="0"/>
          <w:sz w:val="20"/>
          <w:szCs w:val="20"/>
          <w:lang w:eastAsia="pl-PL"/>
        </w:rPr>
      </w:pPr>
    </w:p>
    <w:p w14:paraId="7124523D" w14:textId="77777777" w:rsidR="00927A0A" w:rsidRPr="00A5246B" w:rsidRDefault="00927A0A"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Uwagi:</w:t>
      </w:r>
    </w:p>
    <w:p w14:paraId="1973D2CB" w14:textId="636265DB" w:rsidR="00927A0A" w:rsidRPr="00A5246B" w:rsidRDefault="002E5529" w:rsidP="00A45C06">
      <w:pPr>
        <w:suppressAutoHyphens w:val="0"/>
        <w:autoSpaceDN/>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1) p</w:t>
      </w:r>
      <w:r w:rsidR="00927A0A" w:rsidRPr="00A5246B">
        <w:rPr>
          <w:rFonts w:ascii="Garamond" w:hAnsi="Garamond" w:cs="Garamond"/>
          <w:kern w:val="0"/>
          <w:sz w:val="20"/>
          <w:szCs w:val="20"/>
          <w:lang w:eastAsia="pl-PL"/>
        </w:rPr>
        <w:t xml:space="preserve">od pojęciami „budowa”, „przebudowa” rozumie się pojęcia zdefiniowane odpowiednio w art. 3 pkt 6, 7a ustawy z dnia 7 lipca 1994 r. Prawo budowlane </w:t>
      </w:r>
      <w:r w:rsidR="00927A0A" w:rsidRPr="00A5246B">
        <w:rPr>
          <w:rFonts w:ascii="Garamond" w:hAnsi="Garamond" w:cs="Garamond"/>
          <w:sz w:val="20"/>
          <w:szCs w:val="20"/>
        </w:rPr>
        <w:t>(Dz.U.2025.418),</w:t>
      </w:r>
    </w:p>
    <w:p w14:paraId="0B6A6721" w14:textId="6711E898" w:rsidR="00927A0A" w:rsidRPr="00A5246B" w:rsidRDefault="00927A0A"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 xml:space="preserve">2) </w:t>
      </w:r>
      <w:r w:rsidR="002E5529" w:rsidRPr="00A5246B">
        <w:rPr>
          <w:rFonts w:ascii="Garamond" w:hAnsi="Garamond" w:cs="Garamond"/>
          <w:kern w:val="0"/>
          <w:sz w:val="20"/>
          <w:szCs w:val="20"/>
          <w:lang w:eastAsia="pl-PL"/>
        </w:rPr>
        <w:t>w</w:t>
      </w:r>
      <w:r w:rsidRPr="00A5246B">
        <w:rPr>
          <w:rFonts w:ascii="Garamond" w:hAnsi="Garamond" w:cs="Garamond"/>
          <w:kern w:val="0"/>
          <w:sz w:val="20"/>
          <w:szCs w:val="20"/>
          <w:lang w:eastAsia="pl-PL"/>
        </w:rPr>
        <w:t xml:space="preserve"> przypadku, gdy Wykonawca wykonywał w ramach jednego kontraktu/umowy większy zakres prac, dla potrzeb zamówienia powinien wyodrębnić i podać wartość roboty, o której mowa powyżej</w:t>
      </w:r>
      <w:r w:rsidR="002E5529" w:rsidRPr="00A5246B">
        <w:rPr>
          <w:rFonts w:ascii="Garamond" w:hAnsi="Garamond" w:cs="Garamond"/>
          <w:kern w:val="0"/>
          <w:sz w:val="20"/>
          <w:szCs w:val="20"/>
          <w:lang w:eastAsia="pl-PL"/>
        </w:rPr>
        <w:t>,</w:t>
      </w:r>
    </w:p>
    <w:p w14:paraId="0C030501" w14:textId="0B353817" w:rsidR="00927A0A" w:rsidRPr="00A5246B" w:rsidRDefault="00927A0A"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 xml:space="preserve">3) </w:t>
      </w:r>
      <w:r w:rsidR="002E5529" w:rsidRPr="00A5246B">
        <w:rPr>
          <w:rFonts w:ascii="Garamond" w:hAnsi="Garamond" w:cs="Garamond"/>
          <w:kern w:val="0"/>
          <w:sz w:val="20"/>
          <w:szCs w:val="20"/>
          <w:lang w:eastAsia="pl-PL"/>
        </w:rPr>
        <w:t>j</w:t>
      </w:r>
      <w:r w:rsidRPr="00A5246B">
        <w:rPr>
          <w:rFonts w:ascii="Garamond" w:hAnsi="Garamond" w:cs="Garamond"/>
          <w:kern w:val="0"/>
          <w:sz w:val="20"/>
          <w:szCs w:val="20"/>
          <w:lang w:eastAsia="pl-PL"/>
        </w:rPr>
        <w:t>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r w:rsidR="002E5529" w:rsidRPr="00A5246B">
        <w:rPr>
          <w:rFonts w:ascii="Garamond" w:hAnsi="Garamond" w:cs="Garamond"/>
          <w:kern w:val="0"/>
          <w:sz w:val="20"/>
          <w:szCs w:val="20"/>
          <w:lang w:eastAsia="pl-PL"/>
        </w:rPr>
        <w:t>,</w:t>
      </w:r>
    </w:p>
    <w:p w14:paraId="6AE3AAB0" w14:textId="334795F5" w:rsidR="00927A0A" w:rsidRPr="00A5246B" w:rsidRDefault="00927A0A"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4) Zamawiający nie dopuszcza sumowania robót budowlanych wykonanych w ramach odrębnych kontraktów (umów/zamówień) celem uzyskania wymaganego warunku kwotowego. Przez jedną robotę budowlaną rozumie się roboty budowlane wykonane na podstawie jednej umowy</w:t>
      </w:r>
      <w:r w:rsidR="002E5529" w:rsidRPr="00A5246B">
        <w:rPr>
          <w:rFonts w:ascii="Garamond" w:hAnsi="Garamond" w:cs="Garamond"/>
          <w:kern w:val="0"/>
          <w:sz w:val="20"/>
          <w:szCs w:val="20"/>
          <w:lang w:eastAsia="pl-PL"/>
        </w:rPr>
        <w:t>,</w:t>
      </w:r>
    </w:p>
    <w:p w14:paraId="3B180C09" w14:textId="77777777" w:rsidR="00927A0A" w:rsidRPr="00A5246B" w:rsidRDefault="00927A0A"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5) Zamawiający zastrzega możliwość weryfikacji potwierdzenia należytego wykonania prac bezpośrednio u podmiotu, na rzecz którego były wykonywane</w:t>
      </w:r>
    </w:p>
    <w:p w14:paraId="58E416A9" w14:textId="77777777" w:rsidR="00EA31BB" w:rsidRPr="00A5246B" w:rsidRDefault="00EA31BB"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 xml:space="preserve">6) W przypadku wskazania przez Wykonawcę, w celu wykazania spełniania warunków udziału, waluty innej niż polska (PLN), w celu jej przeliczenia stosowany będzie średni kurs NBP na dzień  publikacji ogłoszenia o zamówieniu w </w:t>
      </w:r>
      <w:proofErr w:type="spellStart"/>
      <w:r w:rsidRPr="00A5246B">
        <w:rPr>
          <w:rFonts w:ascii="Garamond" w:hAnsi="Garamond" w:cs="Garamond"/>
          <w:kern w:val="0"/>
          <w:sz w:val="20"/>
          <w:szCs w:val="20"/>
          <w:lang w:eastAsia="pl-PL"/>
        </w:rPr>
        <w:t>Dz.U.U.E</w:t>
      </w:r>
      <w:proofErr w:type="spellEnd"/>
      <w:r w:rsidRPr="00A5246B">
        <w:rPr>
          <w:rFonts w:ascii="Garamond" w:hAnsi="Garamond" w:cs="Garamond"/>
          <w:kern w:val="0"/>
          <w:sz w:val="20"/>
          <w:szCs w:val="20"/>
          <w:lang w:eastAsia="pl-PL"/>
        </w:rPr>
        <w:t>.</w:t>
      </w:r>
    </w:p>
    <w:p w14:paraId="1EB118B6" w14:textId="5501B3D9" w:rsidR="009B4501" w:rsidRPr="00A5246B" w:rsidRDefault="009B4501" w:rsidP="00A45C06">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7) przez roboty wskazane w warunkach udziału w postępowaniu Zamawiający rozumie także roboty wykonane  w technologii budownictwa modułowego o konstrukcji stalowej (system modułów 3D)</w:t>
      </w:r>
    </w:p>
    <w:p w14:paraId="10063320" w14:textId="77777777" w:rsidR="00EA31BB" w:rsidRPr="00A5246B" w:rsidRDefault="00EA31BB" w:rsidP="00A45C06">
      <w:pPr>
        <w:suppressAutoHyphens w:val="0"/>
        <w:spacing w:line="276" w:lineRule="auto"/>
        <w:jc w:val="both"/>
        <w:textAlignment w:val="auto"/>
        <w:rPr>
          <w:rFonts w:ascii="Garamond" w:hAnsi="Garamond" w:cs="Garamond"/>
          <w:kern w:val="0"/>
          <w:sz w:val="20"/>
          <w:szCs w:val="20"/>
          <w:lang w:eastAsia="pl-PL"/>
        </w:rPr>
      </w:pPr>
    </w:p>
    <w:p w14:paraId="779926A4" w14:textId="77777777" w:rsidR="0097335C" w:rsidRPr="00A5246B" w:rsidRDefault="0097335C" w:rsidP="00A45C06">
      <w:pPr>
        <w:spacing w:line="276" w:lineRule="auto"/>
        <w:jc w:val="both"/>
        <w:rPr>
          <w:rFonts w:ascii="Garamond" w:hAnsi="Garamond"/>
          <w:sz w:val="20"/>
          <w:szCs w:val="20"/>
        </w:rPr>
      </w:pPr>
    </w:p>
    <w:p w14:paraId="53031277" w14:textId="1FF80DFB" w:rsidR="0097335C" w:rsidRPr="00A5246B" w:rsidRDefault="0097335C" w:rsidP="00A45C06">
      <w:pPr>
        <w:spacing w:line="276" w:lineRule="auto"/>
        <w:jc w:val="both"/>
        <w:rPr>
          <w:rFonts w:ascii="Garamond" w:hAnsi="Garamond" w:cs="Garamond"/>
          <w:b/>
          <w:bCs/>
          <w:sz w:val="20"/>
          <w:szCs w:val="20"/>
        </w:rPr>
      </w:pPr>
      <w:r w:rsidRPr="00A5246B">
        <w:rPr>
          <w:rFonts w:ascii="Garamond" w:hAnsi="Garamond" w:cs="Garamond"/>
          <w:sz w:val="20"/>
          <w:szCs w:val="20"/>
        </w:rPr>
        <w:t>b)</w:t>
      </w:r>
      <w:r w:rsidRPr="00A5246B">
        <w:rPr>
          <w:rFonts w:ascii="Garamond" w:hAnsi="Garamond" w:cs="Garamond"/>
          <w:sz w:val="20"/>
          <w:szCs w:val="20"/>
        </w:rPr>
        <w:tab/>
      </w:r>
      <w:r w:rsidRPr="00A5246B">
        <w:rPr>
          <w:rFonts w:ascii="Garamond" w:hAnsi="Garamond" w:cs="Garamond"/>
          <w:b/>
          <w:bCs/>
          <w:sz w:val="20"/>
          <w:szCs w:val="20"/>
        </w:rPr>
        <w:t xml:space="preserve">O udzielenie zamówienia mogą się ubiegać Wykonawcy, którzy dysponują, lub będą dysponować </w:t>
      </w:r>
      <w:r w:rsidRPr="00A5246B">
        <w:rPr>
          <w:rFonts w:ascii="Garamond" w:hAnsi="Garamond" w:cs="Garamond"/>
          <w:b/>
          <w:bCs/>
          <w:kern w:val="2"/>
          <w:sz w:val="20"/>
          <w:szCs w:val="20"/>
        </w:rPr>
        <w:t>osoby zdolne do wykonania zamówienia w zakresie kierowania robotami, tj. :</w:t>
      </w:r>
    </w:p>
    <w:p w14:paraId="37E840CA" w14:textId="77777777" w:rsidR="0097335C" w:rsidRPr="00A5246B" w:rsidRDefault="0097335C" w:rsidP="00A45C06">
      <w:pPr>
        <w:spacing w:line="276" w:lineRule="auto"/>
        <w:jc w:val="both"/>
        <w:rPr>
          <w:rFonts w:ascii="Garamond" w:hAnsi="Garamond" w:cs="Garamond"/>
          <w:b/>
          <w:bCs/>
          <w:sz w:val="20"/>
          <w:szCs w:val="20"/>
        </w:rPr>
      </w:pPr>
    </w:p>
    <w:p w14:paraId="2F86BAC6" w14:textId="2C105A3A" w:rsidR="00D37D2D" w:rsidRPr="00A5246B" w:rsidRDefault="00D37D2D" w:rsidP="00D37D2D">
      <w:pPr>
        <w:autoSpaceDN/>
        <w:spacing w:line="276" w:lineRule="auto"/>
        <w:jc w:val="both"/>
        <w:rPr>
          <w:rFonts w:ascii="Garamond" w:hAnsi="Garamond" w:cs="Garamond"/>
          <w:sz w:val="20"/>
          <w:szCs w:val="20"/>
        </w:rPr>
      </w:pPr>
      <w:r w:rsidRPr="00A5246B">
        <w:rPr>
          <w:rFonts w:ascii="Garamond" w:hAnsi="Garamond" w:cs="Garamond"/>
          <w:sz w:val="20"/>
          <w:szCs w:val="20"/>
        </w:rPr>
        <w:t xml:space="preserve">Projektanta, posiadającym : </w:t>
      </w:r>
    </w:p>
    <w:p w14:paraId="79DB275A" w14:textId="27A63D34" w:rsidR="00D37D2D" w:rsidRPr="00A5246B" w:rsidRDefault="00D37D2D">
      <w:pPr>
        <w:numPr>
          <w:ilvl w:val="0"/>
          <w:numId w:val="170"/>
        </w:numPr>
        <w:autoSpaceDN/>
        <w:spacing w:line="276" w:lineRule="auto"/>
        <w:ind w:left="0" w:firstLine="0"/>
        <w:jc w:val="both"/>
        <w:rPr>
          <w:rFonts w:ascii="Garamond" w:hAnsi="Garamond" w:cs="Garamond"/>
          <w:sz w:val="20"/>
          <w:szCs w:val="20"/>
        </w:rPr>
      </w:pPr>
      <w:r w:rsidRPr="00A5246B">
        <w:rPr>
          <w:rFonts w:ascii="Garamond" w:hAnsi="Garamond" w:cs="Garamond"/>
          <w:kern w:val="2"/>
          <w:sz w:val="20"/>
          <w:szCs w:val="20"/>
        </w:rPr>
        <w:t>uprawnienia projektowe określone przepisami prawa budowlanego, w zakresie specjalności: architektonicznej bez ograniczeń</w:t>
      </w:r>
      <w:r w:rsidRPr="00A5246B">
        <w:rPr>
          <w:rFonts w:ascii="Garamond" w:hAnsi="Garamond" w:cs="Garamond"/>
          <w:sz w:val="20"/>
          <w:szCs w:val="20"/>
        </w:rPr>
        <w:t xml:space="preserve"> (lub odpowiadające im ważne uprawnienia budowlane, które zostały wydane na podstawie wcześniej obowiązujących </w:t>
      </w:r>
      <w:r w:rsidRPr="00A5246B">
        <w:rPr>
          <w:rFonts w:ascii="Garamond" w:hAnsi="Garamond" w:cs="Garamond"/>
          <w:sz w:val="20"/>
          <w:szCs w:val="20"/>
        </w:rPr>
        <w:lastRenderedPageBreak/>
        <w:t>przepisów prawa i nadające uprawnienia w zakresie niezbędnym do wykonania przedmiotu zamówienia),</w:t>
      </w:r>
      <w:r w:rsidRPr="00A5246B">
        <w:rPr>
          <w:rFonts w:ascii="Garamond" w:hAnsi="Garamond"/>
          <w:bCs/>
          <w:iCs/>
          <w:sz w:val="20"/>
          <w:szCs w:val="20"/>
        </w:rPr>
        <w:t xml:space="preserve"> który w dniu podpisania umowy będzie członkiem właściwej izby samorządu zawodowego,</w:t>
      </w:r>
    </w:p>
    <w:p w14:paraId="6781AE1D" w14:textId="77777777" w:rsidR="00D37D2D" w:rsidRPr="00A5246B" w:rsidRDefault="00D37D2D">
      <w:pPr>
        <w:numPr>
          <w:ilvl w:val="0"/>
          <w:numId w:val="170"/>
        </w:numPr>
        <w:tabs>
          <w:tab w:val="num" w:pos="72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co najmniej 5 letnią praktyką zawodową, liczoną od dnia uzyskania uprawnień, </w:t>
      </w:r>
    </w:p>
    <w:p w14:paraId="750189A4" w14:textId="77777777" w:rsidR="00D37D2D" w:rsidRPr="00A5246B" w:rsidRDefault="00D37D2D">
      <w:pPr>
        <w:numPr>
          <w:ilvl w:val="0"/>
          <w:numId w:val="170"/>
        </w:numPr>
        <w:tabs>
          <w:tab w:val="num" w:pos="72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która wykonała co najmniej 1 projektu budowy, przebudowy budynku  </w:t>
      </w:r>
      <w:r w:rsidRPr="00A5246B">
        <w:rPr>
          <w:rFonts w:ascii="Garamond" w:hAnsi="Garamond"/>
          <w:sz w:val="20"/>
          <w:szCs w:val="20"/>
        </w:rPr>
        <w:t>zakwalifikowanego do klasy 1264 zgodnie z PKOB</w:t>
      </w:r>
      <w:r w:rsidRPr="00A5246B">
        <w:rPr>
          <w:rFonts w:ascii="Garamond" w:hAnsi="Garamond" w:cs="Garamond"/>
          <w:kern w:val="0"/>
          <w:sz w:val="20"/>
          <w:szCs w:val="20"/>
          <w:lang w:eastAsia="pl-PL"/>
        </w:rPr>
        <w:t>)</w:t>
      </w:r>
      <w:r w:rsidRPr="00A5246B">
        <w:rPr>
          <w:rFonts w:ascii="Garamond" w:hAnsi="Garamond" w:cs="Garamond"/>
          <w:sz w:val="20"/>
          <w:szCs w:val="20"/>
        </w:rPr>
        <w:t>,</w:t>
      </w:r>
    </w:p>
    <w:p w14:paraId="570A4320" w14:textId="0A6234AC" w:rsidR="00D37D2D" w:rsidRPr="00A5246B" w:rsidRDefault="00D37D2D">
      <w:pPr>
        <w:numPr>
          <w:ilvl w:val="0"/>
          <w:numId w:val="170"/>
        </w:numPr>
        <w:tabs>
          <w:tab w:val="num" w:pos="72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która wykonał co najmniej 1 projektu budowy, przebudowy budynku </w:t>
      </w:r>
      <w:r w:rsidRPr="00A5246B">
        <w:rPr>
          <w:rFonts w:ascii="Garamond" w:hAnsi="Garamond"/>
          <w:sz w:val="20"/>
          <w:szCs w:val="20"/>
        </w:rPr>
        <w:t xml:space="preserve">obiektu budowlanego </w:t>
      </w:r>
      <w:r w:rsidRPr="00A5246B">
        <w:rPr>
          <w:rFonts w:ascii="Garamond" w:hAnsi="Garamond" w:cs="Garamond"/>
          <w:b/>
          <w:bCs/>
          <w:sz w:val="20"/>
          <w:szCs w:val="20"/>
        </w:rPr>
        <w:t xml:space="preserve">znajdującego się </w:t>
      </w:r>
      <w:r w:rsidRPr="00A5246B">
        <w:rPr>
          <w:rFonts w:ascii="Garamond" w:hAnsi="Garamond"/>
          <w:sz w:val="20"/>
          <w:szCs w:val="20"/>
        </w:rPr>
        <w:t>na obszarze objętym ochroną konserwatorską</w:t>
      </w:r>
    </w:p>
    <w:p w14:paraId="522736E3" w14:textId="77777777" w:rsidR="00D37D2D" w:rsidRPr="00A5246B" w:rsidRDefault="00D37D2D" w:rsidP="00A45C06">
      <w:pPr>
        <w:spacing w:line="276" w:lineRule="auto"/>
        <w:jc w:val="both"/>
        <w:rPr>
          <w:rFonts w:ascii="Garamond" w:hAnsi="Garamond" w:cs="Garamond"/>
          <w:bCs/>
          <w:sz w:val="20"/>
          <w:szCs w:val="20"/>
        </w:rPr>
      </w:pPr>
    </w:p>
    <w:p w14:paraId="640A4BE3" w14:textId="1793EC10" w:rsidR="0097335C" w:rsidRPr="00A5246B" w:rsidRDefault="0097335C" w:rsidP="00A45C06">
      <w:pPr>
        <w:spacing w:line="276" w:lineRule="auto"/>
        <w:jc w:val="both"/>
        <w:rPr>
          <w:rFonts w:ascii="Garamond" w:hAnsi="Garamond" w:cs="Garamond"/>
          <w:bCs/>
          <w:sz w:val="20"/>
          <w:szCs w:val="20"/>
        </w:rPr>
      </w:pPr>
      <w:r w:rsidRPr="00A5246B">
        <w:rPr>
          <w:rFonts w:ascii="Garamond" w:hAnsi="Garamond" w:cs="Garamond"/>
          <w:bCs/>
          <w:sz w:val="20"/>
          <w:szCs w:val="20"/>
        </w:rPr>
        <w:t xml:space="preserve">Kierownikiem budowy  w specjalności </w:t>
      </w:r>
      <w:r w:rsidR="00605E04" w:rsidRPr="00A5246B">
        <w:rPr>
          <w:rFonts w:ascii="Garamond" w:hAnsi="Garamond" w:cs="Garamond"/>
          <w:bCs/>
          <w:sz w:val="20"/>
          <w:szCs w:val="20"/>
        </w:rPr>
        <w:t>konstrukcyjno-budowlanej</w:t>
      </w:r>
      <w:r w:rsidRPr="00A5246B">
        <w:rPr>
          <w:rFonts w:ascii="Garamond" w:hAnsi="Garamond" w:cs="Garamond"/>
          <w:bCs/>
          <w:sz w:val="20"/>
          <w:szCs w:val="20"/>
        </w:rPr>
        <w:t>, posiadającym:</w:t>
      </w:r>
    </w:p>
    <w:p w14:paraId="095F225D" w14:textId="4F6B232C" w:rsidR="00605E04" w:rsidRPr="00A5246B" w:rsidRDefault="0097335C">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uprawnienia budowlane w specjalności </w:t>
      </w:r>
      <w:r w:rsidR="00605E04" w:rsidRPr="00A5246B">
        <w:rPr>
          <w:rFonts w:ascii="Garamond" w:hAnsi="Garamond" w:cs="Garamond"/>
          <w:sz w:val="20"/>
          <w:szCs w:val="20"/>
        </w:rPr>
        <w:t>konstrukcyjno-budowlanej</w:t>
      </w:r>
      <w:r w:rsidRPr="00A5246B">
        <w:rPr>
          <w:rFonts w:ascii="Garamond" w:hAnsi="Garamond" w:cs="Garamond"/>
          <w:sz w:val="20"/>
          <w:szCs w:val="20"/>
        </w:rPr>
        <w:t xml:space="preserve"> bez ograniczeń (lub odpowiadające im ważne uprawnienia budowlane, które zostały wydane na podstawie wcześniej obowiązujących przepisów prawa i nadające uprawnienia w zakresie niezbędnym do wykonania przedmiotu zamówienia),</w:t>
      </w:r>
      <w:r w:rsidRPr="00A5246B">
        <w:rPr>
          <w:rFonts w:ascii="Garamond" w:hAnsi="Garamond"/>
          <w:bCs/>
          <w:iCs/>
          <w:sz w:val="20"/>
          <w:szCs w:val="20"/>
        </w:rPr>
        <w:t xml:space="preserve"> który w dniu podpisania umowy będzie członkiem właściwej izby samorządu zawodowego,</w:t>
      </w:r>
    </w:p>
    <w:p w14:paraId="7D1EA9A4" w14:textId="02E2EA56" w:rsidR="00DB776C"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który kierował robotami budowalnymi w zakresie budowy</w:t>
      </w:r>
      <w:r w:rsidR="00171E8A" w:rsidRPr="00A5246B">
        <w:rPr>
          <w:rFonts w:ascii="Garamond" w:hAnsi="Garamond" w:cs="Garamond"/>
          <w:sz w:val="20"/>
          <w:szCs w:val="20"/>
        </w:rPr>
        <w:t xml:space="preserve"> i/lub</w:t>
      </w:r>
      <w:r w:rsidRPr="00A5246B">
        <w:rPr>
          <w:rFonts w:ascii="Garamond" w:hAnsi="Garamond" w:cs="Garamond"/>
          <w:sz w:val="20"/>
          <w:szCs w:val="20"/>
        </w:rPr>
        <w:t xml:space="preserve"> przebudowy</w:t>
      </w:r>
      <w:r w:rsidR="00DB776C" w:rsidRPr="00A5246B">
        <w:rPr>
          <w:rFonts w:ascii="Garamond" w:hAnsi="Garamond" w:cs="Garamond"/>
          <w:sz w:val="20"/>
          <w:szCs w:val="20"/>
        </w:rPr>
        <w:t xml:space="preserve"> </w:t>
      </w:r>
      <w:r w:rsidR="00DB776C" w:rsidRPr="00A5246B">
        <w:rPr>
          <w:rFonts w:ascii="Garamond" w:hAnsi="Garamond"/>
          <w:sz w:val="20"/>
          <w:szCs w:val="20"/>
        </w:rPr>
        <w:t>obiektu służby zdrowia</w:t>
      </w:r>
      <w:r w:rsidR="00DB776C" w:rsidRPr="00A5246B">
        <w:rPr>
          <w:rFonts w:ascii="Garamond" w:hAnsi="Garamond" w:cs="Garamond"/>
          <w:bCs/>
          <w:sz w:val="20"/>
          <w:szCs w:val="20"/>
        </w:rPr>
        <w:t xml:space="preserve"> </w:t>
      </w:r>
      <w:r w:rsidR="00DB776C" w:rsidRPr="00A5246B">
        <w:rPr>
          <w:rFonts w:ascii="Garamond" w:hAnsi="Garamond"/>
          <w:sz w:val="20"/>
          <w:szCs w:val="20"/>
        </w:rPr>
        <w:t>(przez obiekt służby zdrowia Zamawiający rozumie budynki zakwalifikowanego do klasy 1264 zgodnie z PKOB</w:t>
      </w:r>
      <w:r w:rsidR="00DB776C" w:rsidRPr="00A5246B">
        <w:rPr>
          <w:rFonts w:ascii="Garamond" w:hAnsi="Garamond" w:cs="Garamond"/>
          <w:kern w:val="0"/>
          <w:sz w:val="20"/>
          <w:szCs w:val="20"/>
          <w:lang w:eastAsia="pl-PL"/>
        </w:rPr>
        <w:t xml:space="preserve">) o wartości zamówienia co najmniej </w:t>
      </w:r>
      <w:r w:rsidR="009B4501" w:rsidRPr="00A5246B">
        <w:rPr>
          <w:rFonts w:ascii="Garamond" w:hAnsi="Garamond" w:cs="Garamond"/>
          <w:kern w:val="0"/>
          <w:sz w:val="20"/>
          <w:szCs w:val="20"/>
          <w:lang w:eastAsia="pl-PL"/>
        </w:rPr>
        <w:t>25</w:t>
      </w:r>
      <w:r w:rsidR="00DB776C" w:rsidRPr="00A5246B">
        <w:rPr>
          <w:rFonts w:ascii="Garamond" w:hAnsi="Garamond" w:cs="Garamond"/>
          <w:kern w:val="0"/>
          <w:sz w:val="20"/>
          <w:szCs w:val="20"/>
          <w:lang w:eastAsia="pl-PL"/>
        </w:rPr>
        <w:t xml:space="preserve"> 000 000,00 zł (słownie : </w:t>
      </w:r>
      <w:r w:rsidR="009B4501" w:rsidRPr="00A5246B">
        <w:rPr>
          <w:rFonts w:ascii="Garamond" w:hAnsi="Garamond" w:cs="Garamond"/>
          <w:kern w:val="0"/>
          <w:sz w:val="20"/>
          <w:szCs w:val="20"/>
          <w:lang w:eastAsia="pl-PL"/>
        </w:rPr>
        <w:t>dwadzieścia pięć</w:t>
      </w:r>
      <w:r w:rsidR="00DB776C" w:rsidRPr="00A5246B">
        <w:rPr>
          <w:rFonts w:ascii="Garamond" w:hAnsi="Garamond" w:cs="Garamond"/>
          <w:kern w:val="0"/>
          <w:sz w:val="20"/>
          <w:szCs w:val="20"/>
          <w:lang w:eastAsia="pl-PL"/>
        </w:rPr>
        <w:t xml:space="preserve"> milionów złotych),</w:t>
      </w:r>
    </w:p>
    <w:p w14:paraId="18AAFB73" w14:textId="2A2C1C01" w:rsidR="006D74F7" w:rsidRPr="00A5246B" w:rsidRDefault="006D74F7">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który kierował robotami budowalnymi w zakresie budowy</w:t>
      </w:r>
      <w:r w:rsidR="00171E8A" w:rsidRPr="00A5246B">
        <w:rPr>
          <w:rFonts w:ascii="Garamond" w:hAnsi="Garamond" w:cs="Garamond"/>
          <w:sz w:val="20"/>
          <w:szCs w:val="20"/>
        </w:rPr>
        <w:t xml:space="preserve"> i/lub </w:t>
      </w:r>
      <w:r w:rsidRPr="00A5246B">
        <w:rPr>
          <w:rFonts w:ascii="Garamond" w:hAnsi="Garamond" w:cs="Garamond"/>
          <w:sz w:val="20"/>
          <w:szCs w:val="20"/>
        </w:rPr>
        <w:t xml:space="preserve">przebudowy </w:t>
      </w:r>
      <w:r w:rsidRPr="00A5246B">
        <w:rPr>
          <w:rFonts w:ascii="Garamond" w:hAnsi="Garamond"/>
          <w:sz w:val="20"/>
          <w:szCs w:val="20"/>
        </w:rPr>
        <w:t xml:space="preserve">obiektu budowlanego </w:t>
      </w:r>
      <w:r w:rsidRPr="00A5246B">
        <w:rPr>
          <w:rFonts w:ascii="Garamond" w:hAnsi="Garamond" w:cs="Garamond"/>
          <w:b/>
          <w:bCs/>
          <w:sz w:val="20"/>
          <w:szCs w:val="20"/>
        </w:rPr>
        <w:t xml:space="preserve">znajdującego się </w:t>
      </w:r>
      <w:r w:rsidRPr="00A5246B">
        <w:rPr>
          <w:rFonts w:ascii="Garamond" w:hAnsi="Garamond"/>
          <w:sz w:val="20"/>
          <w:szCs w:val="20"/>
        </w:rPr>
        <w:t>na obszarze objętym ochroną konserwatorską</w:t>
      </w:r>
      <w:r w:rsidR="006E18D2" w:rsidRPr="00A5246B">
        <w:rPr>
          <w:rFonts w:ascii="Garamond" w:hAnsi="Garamond"/>
          <w:sz w:val="20"/>
          <w:szCs w:val="20"/>
        </w:rPr>
        <w:t>,</w:t>
      </w:r>
    </w:p>
    <w:p w14:paraId="0FD6ADD7" w14:textId="02F173DF" w:rsidR="0097335C" w:rsidRPr="00A5246B" w:rsidRDefault="0097335C">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co najmniej 5 letnią praktyką zawodową, liczoną od dnia uzyskania uprawnień, </w:t>
      </w:r>
    </w:p>
    <w:p w14:paraId="39D7CB7A" w14:textId="77777777" w:rsidR="0097335C" w:rsidRPr="00A5246B" w:rsidRDefault="0097335C">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doświadczenie szczegółowe: co najmniej 2-letnia praktyka zawodowa na budowie przy zabytkach nieruchomych wpisanych do rejestru zabytków.</w:t>
      </w:r>
    </w:p>
    <w:p w14:paraId="3AC25C7D" w14:textId="77777777" w:rsidR="006D74F7" w:rsidRPr="00A5246B" w:rsidRDefault="006D74F7" w:rsidP="00A45C06">
      <w:pPr>
        <w:tabs>
          <w:tab w:val="left" w:pos="1418"/>
        </w:tabs>
        <w:suppressAutoHyphens w:val="0"/>
        <w:autoSpaceDE w:val="0"/>
        <w:autoSpaceDN/>
        <w:spacing w:line="276" w:lineRule="auto"/>
        <w:jc w:val="both"/>
        <w:textAlignment w:val="auto"/>
        <w:rPr>
          <w:rFonts w:ascii="Garamond" w:hAnsi="Garamond" w:cs="Garamond"/>
          <w:sz w:val="20"/>
          <w:szCs w:val="20"/>
        </w:rPr>
      </w:pPr>
    </w:p>
    <w:p w14:paraId="41D8F4CE" w14:textId="77777777" w:rsidR="0097335C" w:rsidRPr="00A5246B" w:rsidRDefault="0097335C" w:rsidP="00A45C06">
      <w:pPr>
        <w:spacing w:line="276" w:lineRule="auto"/>
        <w:jc w:val="both"/>
        <w:rPr>
          <w:rFonts w:ascii="Garamond" w:hAnsi="Garamond" w:cs="Garamond"/>
          <w:bCs/>
          <w:sz w:val="20"/>
          <w:szCs w:val="20"/>
        </w:rPr>
      </w:pPr>
      <w:r w:rsidRPr="00A5246B">
        <w:rPr>
          <w:rFonts w:ascii="Garamond" w:hAnsi="Garamond" w:cs="Garamond"/>
          <w:bCs/>
          <w:sz w:val="20"/>
          <w:szCs w:val="20"/>
        </w:rPr>
        <w:t>Kierownikiem robót w specjalności instalacyjnej w zakresie sieci, instalacji i urządzeń cieplnych, wentylacyjnych, gazowych, wodociągowych i kanalizacyjnych, posiadającym:</w:t>
      </w:r>
    </w:p>
    <w:p w14:paraId="3B344D2A" w14:textId="77777777" w:rsidR="0097335C" w:rsidRPr="00A5246B" w:rsidRDefault="0097335C">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bCs/>
          <w:sz w:val="20"/>
          <w:szCs w:val="20"/>
        </w:rPr>
      </w:pPr>
      <w:r w:rsidRPr="00A5246B">
        <w:rPr>
          <w:rFonts w:ascii="Garamond" w:hAnsi="Garamond" w:cs="Garamond"/>
          <w:bCs/>
          <w:sz w:val="20"/>
          <w:szCs w:val="20"/>
        </w:rPr>
        <w:t xml:space="preserve">uprawnienia budowlane w specjalności instalacyjnej w zakresie sieci, instalacji i urządzeń cieplnych, wentylacyjnych, gazowych, wodociągowych i kanalizacyjnych </w:t>
      </w:r>
      <w:bookmarkStart w:id="7" w:name="_Hlk191634715"/>
      <w:r w:rsidRPr="00A5246B">
        <w:rPr>
          <w:rFonts w:ascii="Garamond" w:hAnsi="Garamond" w:cs="Garamond"/>
          <w:bCs/>
          <w:sz w:val="20"/>
          <w:szCs w:val="20"/>
        </w:rPr>
        <w:t xml:space="preserve">bez ograniczeń </w:t>
      </w:r>
      <w:r w:rsidRPr="00A5246B">
        <w:rPr>
          <w:rFonts w:ascii="Garamond" w:hAnsi="Garamond" w:cs="Garamond"/>
          <w:sz w:val="20"/>
          <w:szCs w:val="20"/>
        </w:rPr>
        <w:t>(lub odpowiadające im ważne uprawnienia budowlane, które zostały wydane na podstawie wcześniej obowiązujących przepisów prawa i nadające uprawnienia w zakresie niezbędnym do wykonania przedmiotu zamówienia),</w:t>
      </w:r>
      <w:r w:rsidRPr="00A5246B">
        <w:rPr>
          <w:rFonts w:ascii="Garamond" w:hAnsi="Garamond"/>
          <w:bCs/>
          <w:iCs/>
          <w:sz w:val="20"/>
          <w:szCs w:val="20"/>
        </w:rPr>
        <w:t xml:space="preserve"> który w dniu podpisania umowy będzie członkiem właściwej izby samorządu zawodowego,</w:t>
      </w:r>
      <w:bookmarkEnd w:id="7"/>
    </w:p>
    <w:p w14:paraId="24BEDB8F" w14:textId="6F421578" w:rsidR="00DB776C"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który kierował robotami sanitarnymi </w:t>
      </w:r>
      <w:r w:rsidR="00DB776C" w:rsidRPr="00A5246B">
        <w:rPr>
          <w:rFonts w:ascii="Garamond" w:hAnsi="Garamond" w:cs="Garamond"/>
          <w:sz w:val="20"/>
          <w:szCs w:val="20"/>
        </w:rPr>
        <w:t xml:space="preserve">w zakresie budowy i/lub przebudowy </w:t>
      </w:r>
      <w:r w:rsidR="00DB776C" w:rsidRPr="00A5246B">
        <w:rPr>
          <w:rFonts w:ascii="Garamond" w:hAnsi="Garamond"/>
          <w:sz w:val="20"/>
          <w:szCs w:val="20"/>
        </w:rPr>
        <w:t>obiektu służby zdrowia</w:t>
      </w:r>
      <w:r w:rsidR="00DB776C" w:rsidRPr="00A5246B">
        <w:rPr>
          <w:rFonts w:ascii="Garamond" w:hAnsi="Garamond" w:cs="Garamond"/>
          <w:bCs/>
          <w:sz w:val="20"/>
          <w:szCs w:val="20"/>
        </w:rPr>
        <w:t xml:space="preserve"> </w:t>
      </w:r>
      <w:r w:rsidR="00DB776C" w:rsidRPr="00A5246B">
        <w:rPr>
          <w:rFonts w:ascii="Garamond" w:hAnsi="Garamond"/>
          <w:sz w:val="20"/>
          <w:szCs w:val="20"/>
        </w:rPr>
        <w:t>(przez obiekt służby zdrowia Zamawiający rozumie budynki zakwalifikowanego do klasy 1264 zgodnie z PKOB</w:t>
      </w:r>
      <w:r w:rsidR="00DB776C" w:rsidRPr="00A5246B">
        <w:rPr>
          <w:rFonts w:ascii="Garamond" w:hAnsi="Garamond" w:cs="Garamond"/>
          <w:kern w:val="0"/>
          <w:sz w:val="20"/>
          <w:szCs w:val="20"/>
          <w:lang w:eastAsia="pl-PL"/>
        </w:rPr>
        <w:t xml:space="preserve">) o wartości zamówienia co najmniej </w:t>
      </w:r>
      <w:r w:rsidR="009B4501" w:rsidRPr="00A5246B">
        <w:rPr>
          <w:rFonts w:ascii="Garamond" w:hAnsi="Garamond" w:cs="Garamond"/>
          <w:kern w:val="0"/>
          <w:sz w:val="20"/>
          <w:szCs w:val="20"/>
          <w:lang w:eastAsia="pl-PL"/>
        </w:rPr>
        <w:t>25 000 000,00 zł (słownie : dwadzieścia pięć milionów złotych),</w:t>
      </w:r>
    </w:p>
    <w:p w14:paraId="43586976" w14:textId="039ED322" w:rsidR="006E18D2"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który kierował robotami sanitarnymi w zakresie budowy </w:t>
      </w:r>
      <w:r w:rsidR="00171E8A" w:rsidRPr="00A5246B">
        <w:rPr>
          <w:rFonts w:ascii="Garamond" w:hAnsi="Garamond" w:cs="Garamond"/>
          <w:sz w:val="20"/>
          <w:szCs w:val="20"/>
        </w:rPr>
        <w:t xml:space="preserve">i/lub </w:t>
      </w:r>
      <w:r w:rsidRPr="00A5246B">
        <w:rPr>
          <w:rFonts w:ascii="Garamond" w:hAnsi="Garamond" w:cs="Garamond"/>
          <w:sz w:val="20"/>
          <w:szCs w:val="20"/>
        </w:rPr>
        <w:t xml:space="preserve">przebudowy </w:t>
      </w:r>
      <w:r w:rsidRPr="00A5246B">
        <w:rPr>
          <w:rFonts w:ascii="Garamond" w:hAnsi="Garamond"/>
          <w:sz w:val="20"/>
          <w:szCs w:val="20"/>
        </w:rPr>
        <w:t xml:space="preserve">obiektu budowlanego </w:t>
      </w:r>
      <w:r w:rsidRPr="00A5246B">
        <w:rPr>
          <w:rFonts w:ascii="Garamond" w:hAnsi="Garamond" w:cs="Garamond"/>
          <w:b/>
          <w:bCs/>
          <w:sz w:val="20"/>
          <w:szCs w:val="20"/>
        </w:rPr>
        <w:t xml:space="preserve">znajdującego się </w:t>
      </w:r>
      <w:r w:rsidRPr="00A5246B">
        <w:rPr>
          <w:rFonts w:ascii="Garamond" w:hAnsi="Garamond"/>
          <w:sz w:val="20"/>
          <w:szCs w:val="20"/>
        </w:rPr>
        <w:t>na obszarze objętym ochroną konserwatorską,</w:t>
      </w:r>
    </w:p>
    <w:p w14:paraId="31D29EB9" w14:textId="77777777" w:rsidR="006E18D2"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co najmniej 5 letnią praktyką zawodową, liczoną od dnia uzyskania uprawnień, </w:t>
      </w:r>
    </w:p>
    <w:p w14:paraId="781FE44A" w14:textId="77777777" w:rsidR="006E18D2"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doświadczenie szczegółowe: co najmniej 2-letnia praktyka zawodowa na budowie przy zabytkach nieruchomych wpisanych do rejestru zabytków.</w:t>
      </w:r>
    </w:p>
    <w:p w14:paraId="2F69CC4C" w14:textId="77777777" w:rsidR="00605E04" w:rsidRPr="00A5246B" w:rsidRDefault="00605E04" w:rsidP="00A45C06">
      <w:pPr>
        <w:tabs>
          <w:tab w:val="left" w:pos="1418"/>
        </w:tabs>
        <w:suppressAutoHyphens w:val="0"/>
        <w:autoSpaceDE w:val="0"/>
        <w:autoSpaceDN/>
        <w:spacing w:line="276" w:lineRule="auto"/>
        <w:jc w:val="both"/>
        <w:textAlignment w:val="auto"/>
        <w:rPr>
          <w:rFonts w:ascii="Garamond" w:hAnsi="Garamond" w:cs="Garamond"/>
          <w:bCs/>
          <w:sz w:val="20"/>
          <w:szCs w:val="20"/>
        </w:rPr>
      </w:pPr>
    </w:p>
    <w:p w14:paraId="3A7C5902" w14:textId="77777777" w:rsidR="0097335C" w:rsidRPr="00A5246B" w:rsidRDefault="0097335C" w:rsidP="00A45C06">
      <w:pPr>
        <w:spacing w:line="276" w:lineRule="auto"/>
        <w:jc w:val="both"/>
        <w:rPr>
          <w:rFonts w:ascii="Garamond" w:hAnsi="Garamond" w:cs="Garamond"/>
          <w:bCs/>
          <w:sz w:val="20"/>
          <w:szCs w:val="20"/>
        </w:rPr>
      </w:pPr>
      <w:r w:rsidRPr="00A5246B">
        <w:rPr>
          <w:rFonts w:ascii="Garamond" w:hAnsi="Garamond" w:cs="Garamond"/>
          <w:bCs/>
          <w:sz w:val="20"/>
          <w:szCs w:val="20"/>
        </w:rPr>
        <w:t xml:space="preserve">Kierownikiem robót w specjalności instalacyjnej </w:t>
      </w:r>
      <w:r w:rsidRPr="00A5246B">
        <w:rPr>
          <w:rFonts w:ascii="Garamond" w:hAnsi="Garamond" w:cs="Garamond"/>
          <w:sz w:val="20"/>
          <w:szCs w:val="20"/>
        </w:rPr>
        <w:t>w zakresie sieci, instalacji i urządzeń elektrycznych i elektroenergetycznych</w:t>
      </w:r>
      <w:r w:rsidRPr="00A5246B">
        <w:rPr>
          <w:rFonts w:ascii="Garamond" w:hAnsi="Garamond" w:cs="Garamond"/>
          <w:bCs/>
          <w:sz w:val="20"/>
          <w:szCs w:val="20"/>
        </w:rPr>
        <w:t>, posiadającym:</w:t>
      </w:r>
    </w:p>
    <w:p w14:paraId="4F6F6D8E" w14:textId="77777777" w:rsidR="0097335C" w:rsidRPr="00A5246B" w:rsidRDefault="0097335C">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uprawnienia budowlane w specjalności instalacyjnej w zakresie sieci, instalacji i urządzeń elektrycznych i elektroenergetycznych bez ograniczeń (lub odpowiadające im ważne uprawnienia budowlane, które zostały wydane na podstawie wcześniej obowiązujących przepisów prawa i nadające uprawnienia w zakresie niezbędnym do wykonania przedmiotu zamówienia), </w:t>
      </w:r>
      <w:r w:rsidRPr="00A5246B">
        <w:rPr>
          <w:rFonts w:ascii="Garamond" w:hAnsi="Garamond" w:cs="Verdana"/>
          <w:bCs/>
          <w:iCs/>
          <w:sz w:val="20"/>
          <w:szCs w:val="20"/>
        </w:rPr>
        <w:t>który w dniu podpisania umowy będzie członkiem właściwej izby samorządu zawodowego,</w:t>
      </w:r>
    </w:p>
    <w:p w14:paraId="59AA4A95" w14:textId="5D123B71" w:rsidR="00DB776C"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który kierował robotami elektrycznymi </w:t>
      </w:r>
      <w:r w:rsidR="00DB776C" w:rsidRPr="00A5246B">
        <w:rPr>
          <w:rFonts w:ascii="Garamond" w:hAnsi="Garamond" w:cs="Garamond"/>
          <w:sz w:val="20"/>
          <w:szCs w:val="20"/>
        </w:rPr>
        <w:t xml:space="preserve">w zakresie budowy i/lub przebudowy </w:t>
      </w:r>
      <w:r w:rsidR="00DB776C" w:rsidRPr="00A5246B">
        <w:rPr>
          <w:rFonts w:ascii="Garamond" w:hAnsi="Garamond"/>
          <w:sz w:val="20"/>
          <w:szCs w:val="20"/>
        </w:rPr>
        <w:t>obiektu służby zdrowia</w:t>
      </w:r>
      <w:r w:rsidR="00DB776C" w:rsidRPr="00A5246B">
        <w:rPr>
          <w:rFonts w:ascii="Garamond" w:hAnsi="Garamond" w:cs="Garamond"/>
          <w:bCs/>
          <w:sz w:val="20"/>
          <w:szCs w:val="20"/>
        </w:rPr>
        <w:t xml:space="preserve"> </w:t>
      </w:r>
      <w:r w:rsidR="00DB776C" w:rsidRPr="00A5246B">
        <w:rPr>
          <w:rFonts w:ascii="Garamond" w:hAnsi="Garamond"/>
          <w:sz w:val="20"/>
          <w:szCs w:val="20"/>
        </w:rPr>
        <w:t>(przez obiekt służby zdrowia Zamawiający rozumie budynki zakwalifikowanego do klasy 1264 zgodnie z PKOB</w:t>
      </w:r>
      <w:r w:rsidR="00DB776C" w:rsidRPr="00A5246B">
        <w:rPr>
          <w:rFonts w:ascii="Garamond" w:hAnsi="Garamond" w:cs="Garamond"/>
          <w:kern w:val="0"/>
          <w:sz w:val="20"/>
          <w:szCs w:val="20"/>
          <w:lang w:eastAsia="pl-PL"/>
        </w:rPr>
        <w:t xml:space="preserve">) o wartości zamówienia co najmniej </w:t>
      </w:r>
      <w:r w:rsidR="009B4501" w:rsidRPr="00A5246B">
        <w:rPr>
          <w:rFonts w:ascii="Garamond" w:hAnsi="Garamond" w:cs="Garamond"/>
          <w:kern w:val="0"/>
          <w:sz w:val="20"/>
          <w:szCs w:val="20"/>
          <w:lang w:eastAsia="pl-PL"/>
        </w:rPr>
        <w:t>25 000 000,00 zł (słownie : dwadzieścia pięć milionów złotych),</w:t>
      </w:r>
    </w:p>
    <w:p w14:paraId="1ABF6564" w14:textId="1D0F2384" w:rsidR="006E18D2"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który kierował robotami elektrycznymi w zakresie budowy </w:t>
      </w:r>
      <w:r w:rsidR="00171E8A" w:rsidRPr="00A5246B">
        <w:rPr>
          <w:rFonts w:ascii="Garamond" w:hAnsi="Garamond" w:cs="Garamond"/>
          <w:sz w:val="20"/>
          <w:szCs w:val="20"/>
        </w:rPr>
        <w:t xml:space="preserve">i/lub </w:t>
      </w:r>
      <w:r w:rsidRPr="00A5246B">
        <w:rPr>
          <w:rFonts w:ascii="Garamond" w:hAnsi="Garamond" w:cs="Garamond"/>
          <w:sz w:val="20"/>
          <w:szCs w:val="20"/>
        </w:rPr>
        <w:t xml:space="preserve">przebudowy </w:t>
      </w:r>
      <w:r w:rsidRPr="00A5246B">
        <w:rPr>
          <w:rFonts w:ascii="Garamond" w:hAnsi="Garamond"/>
          <w:sz w:val="20"/>
          <w:szCs w:val="20"/>
        </w:rPr>
        <w:t xml:space="preserve">obiektu budowlanego </w:t>
      </w:r>
      <w:r w:rsidRPr="00A5246B">
        <w:rPr>
          <w:rFonts w:ascii="Garamond" w:hAnsi="Garamond" w:cs="Garamond"/>
          <w:b/>
          <w:bCs/>
          <w:sz w:val="20"/>
          <w:szCs w:val="20"/>
        </w:rPr>
        <w:t xml:space="preserve">znajdującego się </w:t>
      </w:r>
      <w:r w:rsidRPr="00A5246B">
        <w:rPr>
          <w:rFonts w:ascii="Garamond" w:hAnsi="Garamond"/>
          <w:sz w:val="20"/>
          <w:szCs w:val="20"/>
        </w:rPr>
        <w:t>na obszarze objętym ochroną konserwatorską,</w:t>
      </w:r>
    </w:p>
    <w:p w14:paraId="3BA173FC" w14:textId="77777777" w:rsidR="006E18D2"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 xml:space="preserve">co najmniej 5 letnią praktyką zawodową, liczoną od dnia uzyskania uprawnień, </w:t>
      </w:r>
    </w:p>
    <w:p w14:paraId="3BEB6F67" w14:textId="77777777" w:rsidR="006E18D2" w:rsidRPr="00A5246B" w:rsidRDefault="006E18D2">
      <w:pPr>
        <w:numPr>
          <w:ilvl w:val="0"/>
          <w:numId w:val="144"/>
        </w:numPr>
        <w:tabs>
          <w:tab w:val="num" w:pos="0"/>
          <w:tab w:val="left" w:pos="1418"/>
        </w:tabs>
        <w:suppressAutoHyphens w:val="0"/>
        <w:autoSpaceDE w:val="0"/>
        <w:autoSpaceDN/>
        <w:spacing w:line="276" w:lineRule="auto"/>
        <w:ind w:left="0" w:firstLine="0"/>
        <w:jc w:val="both"/>
        <w:textAlignment w:val="auto"/>
        <w:rPr>
          <w:rFonts w:ascii="Garamond" w:hAnsi="Garamond" w:cs="Garamond"/>
          <w:sz w:val="20"/>
          <w:szCs w:val="20"/>
        </w:rPr>
      </w:pPr>
      <w:r w:rsidRPr="00A5246B">
        <w:rPr>
          <w:rFonts w:ascii="Garamond" w:hAnsi="Garamond" w:cs="Garamond"/>
          <w:sz w:val="20"/>
          <w:szCs w:val="20"/>
        </w:rPr>
        <w:t>doświadczenie szczegółowe: co najmniej 2-letnia praktyka zawodowa na budowie przy zabytkach nieruchomych wpisanych do rejestru zabytków.</w:t>
      </w:r>
    </w:p>
    <w:p w14:paraId="71B80BE8" w14:textId="77777777" w:rsidR="00605E04" w:rsidRPr="00A5246B" w:rsidRDefault="00605E04" w:rsidP="00A45C06">
      <w:pPr>
        <w:tabs>
          <w:tab w:val="left" w:pos="1418"/>
        </w:tabs>
        <w:suppressAutoHyphens w:val="0"/>
        <w:autoSpaceDE w:val="0"/>
        <w:autoSpaceDN/>
        <w:spacing w:line="276" w:lineRule="auto"/>
        <w:jc w:val="both"/>
        <w:textAlignment w:val="auto"/>
        <w:rPr>
          <w:rFonts w:ascii="Garamond" w:hAnsi="Garamond" w:cs="Garamond"/>
          <w:sz w:val="20"/>
          <w:szCs w:val="20"/>
        </w:rPr>
      </w:pPr>
    </w:p>
    <w:p w14:paraId="3D641070" w14:textId="77777777" w:rsidR="00171E8A" w:rsidRPr="00A5246B" w:rsidRDefault="00171E8A" w:rsidP="00A45C06">
      <w:pPr>
        <w:pStyle w:val="Standard"/>
        <w:spacing w:line="276" w:lineRule="auto"/>
        <w:jc w:val="both"/>
        <w:rPr>
          <w:rFonts w:ascii="Garamond" w:hAnsi="Garamond"/>
          <w:sz w:val="20"/>
          <w:szCs w:val="20"/>
        </w:rPr>
      </w:pPr>
      <w:r w:rsidRPr="00A5246B">
        <w:rPr>
          <w:rFonts w:ascii="Garamond" w:hAnsi="Garamond"/>
          <w:sz w:val="20"/>
          <w:szCs w:val="20"/>
        </w:rPr>
        <w:t xml:space="preserve">Zgodnie z art. 3 ust. 1 </w:t>
      </w:r>
      <w:hyperlink r:id="rId12" w:tgtFrame="_blank" w:history="1">
        <w:r w:rsidRPr="00A5246B">
          <w:rPr>
            <w:rFonts w:ascii="Garamond" w:hAnsi="Garamond"/>
            <w:sz w:val="20"/>
            <w:szCs w:val="20"/>
            <w:u w:val="single"/>
          </w:rPr>
          <w:t>Prawa Budowlanego</w:t>
        </w:r>
      </w:hyperlink>
      <w:r w:rsidRPr="00A5246B">
        <w:rPr>
          <w:rFonts w:ascii="Garamond" w:hAnsi="Garamond"/>
          <w:sz w:val="20"/>
          <w:szCs w:val="20"/>
        </w:rPr>
        <w:t>, obiekt budowlany to budynek, budowla bądź obiekt małej architektury, wraz z instalacjami zapewniającymi możliwość użytkowania obiektu zgodnie z jego przeznaczeniem, wzniesiony z użyciem wyrobów budowlanych</w:t>
      </w:r>
    </w:p>
    <w:p w14:paraId="4DEE47E0" w14:textId="77777777" w:rsidR="006D74F7" w:rsidRPr="00A5246B" w:rsidRDefault="006D74F7" w:rsidP="00A45C06">
      <w:pPr>
        <w:tabs>
          <w:tab w:val="left" w:pos="1418"/>
        </w:tabs>
        <w:suppressAutoHyphens w:val="0"/>
        <w:autoSpaceDE w:val="0"/>
        <w:autoSpaceDN/>
        <w:spacing w:line="276" w:lineRule="auto"/>
        <w:jc w:val="both"/>
        <w:textAlignment w:val="auto"/>
        <w:rPr>
          <w:rFonts w:ascii="Garamond" w:hAnsi="Garamond" w:cs="Garamond"/>
          <w:sz w:val="20"/>
          <w:szCs w:val="20"/>
        </w:rPr>
      </w:pPr>
    </w:p>
    <w:p w14:paraId="7B56452A" w14:textId="77777777" w:rsidR="0097335C" w:rsidRPr="00A5246B" w:rsidRDefault="0097335C" w:rsidP="00A45C06">
      <w:pPr>
        <w:autoSpaceDN/>
        <w:spacing w:line="276" w:lineRule="auto"/>
        <w:jc w:val="both"/>
        <w:rPr>
          <w:rFonts w:ascii="Garamond" w:hAnsi="Garamond" w:cs="Garamond"/>
          <w:sz w:val="20"/>
          <w:szCs w:val="20"/>
        </w:rPr>
      </w:pPr>
    </w:p>
    <w:p w14:paraId="37A85784" w14:textId="77777777" w:rsidR="0097335C" w:rsidRPr="00A5246B" w:rsidRDefault="0097335C" w:rsidP="00A45C06">
      <w:pPr>
        <w:spacing w:line="276" w:lineRule="auto"/>
        <w:jc w:val="both"/>
        <w:rPr>
          <w:rFonts w:ascii="Garamond" w:hAnsi="Garamond" w:cs="Garamond"/>
          <w:bCs/>
          <w:sz w:val="20"/>
          <w:szCs w:val="20"/>
        </w:rPr>
      </w:pPr>
      <w:r w:rsidRPr="00A5246B">
        <w:rPr>
          <w:rFonts w:ascii="Garamond" w:hAnsi="Garamond" w:cs="Garamond"/>
          <w:bCs/>
          <w:sz w:val="20"/>
          <w:szCs w:val="20"/>
        </w:rPr>
        <w:t>UWAGA:</w:t>
      </w:r>
    </w:p>
    <w:p w14:paraId="503240B0" w14:textId="21A611B2" w:rsidR="0097335C" w:rsidRPr="00A5246B" w:rsidRDefault="0097335C" w:rsidP="00A45C06">
      <w:pPr>
        <w:spacing w:line="276" w:lineRule="auto"/>
        <w:jc w:val="both"/>
        <w:rPr>
          <w:rFonts w:ascii="Garamond" w:hAnsi="Garamond" w:cs="Garamond"/>
          <w:bCs/>
          <w:sz w:val="20"/>
          <w:szCs w:val="20"/>
        </w:rPr>
      </w:pPr>
      <w:r w:rsidRPr="00A5246B">
        <w:rPr>
          <w:rFonts w:ascii="Garamond" w:hAnsi="Garamond" w:cs="Garamond"/>
          <w:bCs/>
          <w:sz w:val="20"/>
          <w:szCs w:val="20"/>
        </w:rPr>
        <w:t> Przez uprawnienia budowlane rozumie się uprawnienia do sprawowania samodzielnych funkcji technicznych w</w:t>
      </w:r>
      <w:r w:rsidR="00795E93" w:rsidRPr="00A5246B">
        <w:rPr>
          <w:rFonts w:ascii="Garamond" w:hAnsi="Garamond" w:cs="Garamond"/>
          <w:bCs/>
          <w:sz w:val="20"/>
          <w:szCs w:val="20"/>
        </w:rPr>
        <w:t> </w:t>
      </w:r>
      <w:r w:rsidRPr="00A5246B">
        <w:rPr>
          <w:rFonts w:ascii="Garamond" w:hAnsi="Garamond" w:cs="Garamond"/>
          <w:bCs/>
          <w:sz w:val="20"/>
          <w:szCs w:val="20"/>
        </w:rPr>
        <w:t xml:space="preserve">budownictwie, wydane na podstawie ustawy Prawo budowlane oraz Rozporządzenia Ministra Inwestycji </w:t>
      </w:r>
      <w:r w:rsidR="00795E93" w:rsidRPr="00A5246B">
        <w:rPr>
          <w:rFonts w:ascii="Garamond" w:hAnsi="Garamond" w:cs="Garamond"/>
          <w:bCs/>
          <w:sz w:val="20"/>
          <w:szCs w:val="20"/>
        </w:rPr>
        <w:t>i</w:t>
      </w:r>
      <w:r w:rsidRPr="00A5246B">
        <w:rPr>
          <w:rFonts w:ascii="Garamond" w:hAnsi="Garamond" w:cs="Garamond"/>
          <w:bCs/>
          <w:sz w:val="20"/>
          <w:szCs w:val="20"/>
        </w:rPr>
        <w:t xml:space="preserve"> Rozwoju z dnia 29 kwietnia 2019 r. w sprawie przygotowania zawodowego do wykonywania samodzielnych funkcji technicznych w</w:t>
      </w:r>
      <w:r w:rsidR="00795E93" w:rsidRPr="00A5246B">
        <w:rPr>
          <w:rFonts w:ascii="Garamond" w:hAnsi="Garamond" w:cs="Garamond"/>
          <w:bCs/>
          <w:sz w:val="20"/>
          <w:szCs w:val="20"/>
        </w:rPr>
        <w:t> </w:t>
      </w:r>
      <w:r w:rsidRPr="00A5246B">
        <w:rPr>
          <w:rFonts w:ascii="Garamond" w:hAnsi="Garamond" w:cs="Garamond"/>
          <w:bCs/>
          <w:sz w:val="20"/>
          <w:szCs w:val="20"/>
        </w:rPr>
        <w:t>budownictwie lub odpowiadające im inne ważne uprawnienia budowlane wydane na mocy wcześniej obowiązujących przepisów i nadające uprawnienia w zakresie niezbędnym do wykonania przedmiotu zamówienia.</w:t>
      </w:r>
    </w:p>
    <w:p w14:paraId="32E882B2" w14:textId="77777777" w:rsidR="0097335C" w:rsidRPr="00A5246B" w:rsidRDefault="0097335C" w:rsidP="00A45C06">
      <w:pPr>
        <w:spacing w:line="276" w:lineRule="auto"/>
        <w:jc w:val="both"/>
        <w:rPr>
          <w:rFonts w:ascii="Garamond" w:hAnsi="Garamond" w:cs="Garamond"/>
          <w:bCs/>
          <w:sz w:val="20"/>
          <w:szCs w:val="20"/>
        </w:rPr>
      </w:pPr>
      <w:r w:rsidRPr="00A5246B">
        <w:rPr>
          <w:rFonts w:ascii="Garamond" w:hAnsi="Garamond" w:cs="Garamond"/>
          <w:bCs/>
          <w:sz w:val="20"/>
          <w:szCs w:val="20"/>
        </w:rPr>
        <w:t>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z dnia 22 grudnia 2015 r.</w:t>
      </w:r>
    </w:p>
    <w:p w14:paraId="7DABBF76" w14:textId="77777777" w:rsidR="00E83F15" w:rsidRPr="00A5246B" w:rsidRDefault="00E83F15" w:rsidP="00A45C06">
      <w:pPr>
        <w:spacing w:line="276" w:lineRule="auto"/>
        <w:jc w:val="both"/>
        <w:rPr>
          <w:rFonts w:ascii="Garamond" w:hAnsi="Garamond" w:cs="Garamond"/>
          <w:kern w:val="0"/>
          <w:sz w:val="20"/>
          <w:szCs w:val="20"/>
          <w:lang w:eastAsia="pl-PL"/>
        </w:rPr>
      </w:pPr>
      <w:r w:rsidRPr="00A5246B">
        <w:rPr>
          <w:rFonts w:ascii="Garamond" w:hAnsi="Garamond" w:cs="Garamond"/>
          <w:bCs/>
          <w:sz w:val="20"/>
          <w:szCs w:val="20"/>
        </w:rPr>
        <w:t xml:space="preserve"> </w:t>
      </w:r>
      <w:r w:rsidRPr="00A5246B">
        <w:rPr>
          <w:rFonts w:ascii="Garamond" w:hAnsi="Garamond" w:cs="Garamond"/>
          <w:kern w:val="0"/>
          <w:sz w:val="20"/>
          <w:szCs w:val="20"/>
          <w:lang w:eastAsia="pl-PL"/>
        </w:rPr>
        <w:t xml:space="preserve">W przypadku wskazania przez Wykonawcę, w celu wykazania spełniania warunków udziału, waluty innej niż polska (PLN), w celu jej przeliczenia stosowany będzie średni kurs NBP na dzień  publikacji ogłoszenia o zamówieniu w </w:t>
      </w:r>
      <w:proofErr w:type="spellStart"/>
      <w:r w:rsidRPr="00A5246B">
        <w:rPr>
          <w:rFonts w:ascii="Garamond" w:hAnsi="Garamond" w:cs="Garamond"/>
          <w:kern w:val="0"/>
          <w:sz w:val="20"/>
          <w:szCs w:val="20"/>
          <w:lang w:eastAsia="pl-PL"/>
        </w:rPr>
        <w:t>Dz.U.U.E</w:t>
      </w:r>
      <w:proofErr w:type="spellEnd"/>
      <w:r w:rsidRPr="00A5246B">
        <w:rPr>
          <w:rFonts w:ascii="Garamond" w:hAnsi="Garamond" w:cs="Garamond"/>
          <w:kern w:val="0"/>
          <w:sz w:val="20"/>
          <w:szCs w:val="20"/>
          <w:lang w:eastAsia="pl-PL"/>
        </w:rPr>
        <w:t>.</w:t>
      </w:r>
    </w:p>
    <w:p w14:paraId="110FE2E3" w14:textId="783C765F" w:rsidR="009B4501" w:rsidRPr="00A5246B" w:rsidRDefault="009B4501" w:rsidP="009B4501">
      <w:pPr>
        <w:suppressAutoHyphens w:val="0"/>
        <w:spacing w:line="276" w:lineRule="auto"/>
        <w:jc w:val="both"/>
        <w:textAlignment w:val="auto"/>
        <w:rPr>
          <w:rFonts w:ascii="Garamond" w:hAnsi="Garamond" w:cs="Garamond"/>
          <w:kern w:val="0"/>
          <w:sz w:val="20"/>
          <w:szCs w:val="20"/>
          <w:lang w:eastAsia="pl-PL"/>
        </w:rPr>
      </w:pPr>
      <w:r w:rsidRPr="00A5246B">
        <w:rPr>
          <w:rFonts w:ascii="Garamond" w:hAnsi="Garamond" w:cs="Garamond"/>
          <w:kern w:val="0"/>
          <w:sz w:val="20"/>
          <w:szCs w:val="20"/>
          <w:lang w:eastAsia="pl-PL"/>
        </w:rPr>
        <w:t>7) przez projekty/roboty wskazane w warunkach udziału w postępowaniu Zamawiający rozumie także projekty/roboty wykonane  w technologii budownictwa modułowego o konstrukcji stalowej (system modułów 3D)</w:t>
      </w:r>
    </w:p>
    <w:p w14:paraId="379C2E5F" w14:textId="77777777" w:rsidR="00E83F15" w:rsidRPr="00A5246B" w:rsidRDefault="00E83F15" w:rsidP="00A45C06">
      <w:pPr>
        <w:spacing w:line="276" w:lineRule="auto"/>
        <w:jc w:val="both"/>
        <w:rPr>
          <w:rFonts w:ascii="Garamond" w:hAnsi="Garamond" w:cs="Garamond"/>
          <w:bCs/>
          <w:sz w:val="20"/>
          <w:szCs w:val="20"/>
        </w:rPr>
      </w:pPr>
    </w:p>
    <w:p w14:paraId="1CEAA994" w14:textId="77777777" w:rsidR="0097335C" w:rsidRPr="00A5246B" w:rsidRDefault="0097335C" w:rsidP="00A45C06">
      <w:pPr>
        <w:tabs>
          <w:tab w:val="left" w:pos="0"/>
        </w:tabs>
        <w:autoSpaceDE w:val="0"/>
        <w:autoSpaceDN/>
        <w:spacing w:line="276" w:lineRule="auto"/>
        <w:jc w:val="both"/>
        <w:textAlignment w:val="auto"/>
        <w:rPr>
          <w:rFonts w:ascii="Garamond" w:hAnsi="Garamond" w:cs="Garamond"/>
          <w:bCs/>
          <w:sz w:val="20"/>
          <w:szCs w:val="20"/>
        </w:rPr>
      </w:pPr>
    </w:p>
    <w:p w14:paraId="71784E1B" w14:textId="77777777" w:rsidR="0097335C" w:rsidRPr="00A5246B" w:rsidRDefault="0097335C" w:rsidP="00A45C06">
      <w:pPr>
        <w:tabs>
          <w:tab w:val="left" w:pos="0"/>
        </w:tabs>
        <w:autoSpaceDE w:val="0"/>
        <w:autoSpaceDN/>
        <w:spacing w:line="276" w:lineRule="auto"/>
        <w:jc w:val="both"/>
        <w:textAlignment w:val="auto"/>
        <w:rPr>
          <w:rFonts w:ascii="Garamond" w:hAnsi="Garamond" w:cs="Garamond"/>
          <w:bCs/>
          <w:sz w:val="20"/>
          <w:szCs w:val="20"/>
        </w:rPr>
      </w:pPr>
      <w:r w:rsidRPr="00A5246B">
        <w:rPr>
          <w:rFonts w:ascii="Garamond" w:hAnsi="Garamond"/>
          <w:sz w:val="20"/>
          <w:szCs w:val="20"/>
        </w:rPr>
        <w:t>UWAGA: Ilekro</w:t>
      </w:r>
      <w:r w:rsidRPr="00A5246B">
        <w:rPr>
          <w:rFonts w:ascii="Garamond" w:hAnsi="Garamond" w:cs="Arial"/>
          <w:sz w:val="20"/>
          <w:szCs w:val="20"/>
        </w:rPr>
        <w:t xml:space="preserve">ć </w:t>
      </w:r>
      <w:r w:rsidRPr="00A5246B">
        <w:rPr>
          <w:rFonts w:ascii="Garamond" w:hAnsi="Garamond"/>
          <w:sz w:val="20"/>
          <w:szCs w:val="20"/>
        </w:rPr>
        <w:t>Zamawiaj</w:t>
      </w:r>
      <w:r w:rsidRPr="00A5246B">
        <w:rPr>
          <w:rFonts w:ascii="Garamond" w:hAnsi="Garamond" w:cs="Arial"/>
          <w:sz w:val="20"/>
          <w:szCs w:val="20"/>
        </w:rPr>
        <w:t>ą</w:t>
      </w:r>
      <w:r w:rsidRPr="00A5246B">
        <w:rPr>
          <w:rFonts w:ascii="Garamond" w:hAnsi="Garamond"/>
          <w:sz w:val="20"/>
          <w:szCs w:val="20"/>
        </w:rPr>
        <w:t>cy wymaga okre</w:t>
      </w:r>
      <w:r w:rsidRPr="00A5246B">
        <w:rPr>
          <w:rFonts w:ascii="Garamond" w:hAnsi="Garamond" w:cs="Arial"/>
          <w:sz w:val="20"/>
          <w:szCs w:val="20"/>
        </w:rPr>
        <w:t>ś</w:t>
      </w:r>
      <w:r w:rsidRPr="00A5246B">
        <w:rPr>
          <w:rFonts w:ascii="Garamond" w:hAnsi="Garamond"/>
          <w:sz w:val="20"/>
          <w:szCs w:val="20"/>
        </w:rPr>
        <w:t>lonych uprawnie</w:t>
      </w:r>
      <w:r w:rsidRPr="00A5246B">
        <w:rPr>
          <w:rFonts w:ascii="Garamond" w:hAnsi="Garamond" w:cs="Arial"/>
          <w:sz w:val="20"/>
          <w:szCs w:val="20"/>
        </w:rPr>
        <w:t>ń</w:t>
      </w:r>
      <w:r w:rsidRPr="00A5246B">
        <w:rPr>
          <w:rFonts w:ascii="Garamond" w:hAnsi="Garamond"/>
          <w:sz w:val="20"/>
          <w:szCs w:val="20"/>
        </w:rPr>
        <w:t xml:space="preserve"> budowlanych zgodnie z obowi</w:t>
      </w:r>
      <w:r w:rsidRPr="00A5246B">
        <w:rPr>
          <w:rFonts w:ascii="Garamond" w:hAnsi="Garamond" w:cs="Arial"/>
          <w:sz w:val="20"/>
          <w:szCs w:val="20"/>
        </w:rPr>
        <w:t>ą</w:t>
      </w:r>
      <w:r w:rsidRPr="00A5246B">
        <w:rPr>
          <w:rFonts w:ascii="Garamond" w:hAnsi="Garamond"/>
          <w:sz w:val="20"/>
          <w:szCs w:val="20"/>
        </w:rPr>
        <w:t>zuj</w:t>
      </w:r>
      <w:r w:rsidRPr="00A5246B">
        <w:rPr>
          <w:rFonts w:ascii="Garamond" w:hAnsi="Garamond" w:cs="Arial"/>
          <w:sz w:val="20"/>
          <w:szCs w:val="20"/>
        </w:rPr>
        <w:t>ą</w:t>
      </w:r>
      <w:r w:rsidRPr="00A5246B">
        <w:rPr>
          <w:rFonts w:ascii="Garamond" w:hAnsi="Garamond"/>
          <w:sz w:val="20"/>
          <w:szCs w:val="20"/>
        </w:rPr>
        <w:t>c</w:t>
      </w:r>
      <w:r w:rsidRPr="00A5246B">
        <w:rPr>
          <w:rFonts w:ascii="Garamond" w:hAnsi="Garamond" w:cs="Arial"/>
          <w:sz w:val="20"/>
          <w:szCs w:val="20"/>
        </w:rPr>
        <w:t xml:space="preserve">ą </w:t>
      </w:r>
      <w:r w:rsidRPr="00A5246B">
        <w:rPr>
          <w:rFonts w:ascii="Garamond" w:hAnsi="Garamond"/>
          <w:sz w:val="20"/>
          <w:szCs w:val="20"/>
        </w:rPr>
        <w:t>ustaw</w:t>
      </w:r>
      <w:r w:rsidRPr="00A5246B">
        <w:rPr>
          <w:rFonts w:ascii="Garamond" w:hAnsi="Garamond" w:cs="Arial"/>
          <w:sz w:val="20"/>
          <w:szCs w:val="20"/>
        </w:rPr>
        <w:t xml:space="preserve">ą </w:t>
      </w:r>
      <w:r w:rsidRPr="00A5246B">
        <w:rPr>
          <w:rFonts w:ascii="Garamond" w:hAnsi="Garamond"/>
          <w:sz w:val="20"/>
          <w:szCs w:val="20"/>
        </w:rPr>
        <w:t>Prawo budowlane rozumie przez to równie</w:t>
      </w:r>
      <w:r w:rsidRPr="00A5246B">
        <w:rPr>
          <w:rFonts w:ascii="Garamond" w:hAnsi="Garamond" w:cs="Arial"/>
          <w:sz w:val="20"/>
          <w:szCs w:val="20"/>
        </w:rPr>
        <w:t xml:space="preserve">ż </w:t>
      </w:r>
      <w:r w:rsidRPr="00A5246B">
        <w:rPr>
          <w:rFonts w:ascii="Garamond" w:hAnsi="Garamond"/>
          <w:sz w:val="20"/>
          <w:szCs w:val="20"/>
        </w:rPr>
        <w:t>odpowiadaj</w:t>
      </w:r>
      <w:r w:rsidRPr="00A5246B">
        <w:rPr>
          <w:rFonts w:ascii="Garamond" w:hAnsi="Garamond" w:cs="Arial"/>
          <w:sz w:val="20"/>
          <w:szCs w:val="20"/>
        </w:rPr>
        <w:t>ą</w:t>
      </w:r>
      <w:r w:rsidRPr="00A5246B">
        <w:rPr>
          <w:rFonts w:ascii="Garamond" w:hAnsi="Garamond"/>
          <w:sz w:val="20"/>
          <w:szCs w:val="20"/>
        </w:rPr>
        <w:t>ce im wa</w:t>
      </w:r>
      <w:r w:rsidRPr="00A5246B">
        <w:rPr>
          <w:rFonts w:ascii="Garamond" w:hAnsi="Garamond" w:cs="Arial"/>
          <w:sz w:val="20"/>
          <w:szCs w:val="20"/>
        </w:rPr>
        <w:t>ż</w:t>
      </w:r>
      <w:r w:rsidRPr="00A5246B">
        <w:rPr>
          <w:rFonts w:ascii="Garamond" w:hAnsi="Garamond"/>
          <w:sz w:val="20"/>
          <w:szCs w:val="20"/>
        </w:rPr>
        <w:t>ne uprawnienia budowlane, wydane na podstawie uprzednio obowi</w:t>
      </w:r>
      <w:r w:rsidRPr="00A5246B">
        <w:rPr>
          <w:rFonts w:ascii="Garamond" w:hAnsi="Garamond" w:cs="Arial"/>
          <w:sz w:val="20"/>
          <w:szCs w:val="20"/>
        </w:rPr>
        <w:t>ą</w:t>
      </w:r>
      <w:r w:rsidRPr="00A5246B">
        <w:rPr>
          <w:rFonts w:ascii="Garamond" w:hAnsi="Garamond"/>
          <w:sz w:val="20"/>
          <w:szCs w:val="20"/>
        </w:rPr>
        <w:t>zuj</w:t>
      </w:r>
      <w:r w:rsidRPr="00A5246B">
        <w:rPr>
          <w:rFonts w:ascii="Garamond" w:hAnsi="Garamond" w:cs="Arial"/>
          <w:sz w:val="20"/>
          <w:szCs w:val="20"/>
        </w:rPr>
        <w:t>ą</w:t>
      </w:r>
      <w:r w:rsidRPr="00A5246B">
        <w:rPr>
          <w:rFonts w:ascii="Garamond" w:hAnsi="Garamond"/>
          <w:sz w:val="20"/>
          <w:szCs w:val="20"/>
        </w:rPr>
        <w:t>cych przepisów prawa lub odpowiadaj</w:t>
      </w:r>
      <w:r w:rsidRPr="00A5246B">
        <w:rPr>
          <w:rFonts w:ascii="Garamond" w:hAnsi="Garamond" w:cs="Arial"/>
          <w:sz w:val="20"/>
          <w:szCs w:val="20"/>
        </w:rPr>
        <w:t>ą</w:t>
      </w:r>
      <w:r w:rsidRPr="00A5246B">
        <w:rPr>
          <w:rFonts w:ascii="Garamond" w:hAnsi="Garamond"/>
          <w:sz w:val="20"/>
          <w:szCs w:val="20"/>
        </w:rPr>
        <w:t>ce im uprawienia wydane obywatelom pa</w:t>
      </w:r>
      <w:r w:rsidRPr="00A5246B">
        <w:rPr>
          <w:rFonts w:ascii="Garamond" w:hAnsi="Garamond" w:cs="Arial"/>
          <w:sz w:val="20"/>
          <w:szCs w:val="20"/>
        </w:rPr>
        <w:t>ń</w:t>
      </w:r>
      <w:r w:rsidRPr="00A5246B">
        <w:rPr>
          <w:rFonts w:ascii="Garamond" w:hAnsi="Garamond"/>
          <w:sz w:val="20"/>
          <w:szCs w:val="20"/>
        </w:rPr>
        <w:t>stw członkowskich Unii Europejskiej, Konfederacji Szwajcarskiej, pa</w:t>
      </w:r>
      <w:r w:rsidRPr="00A5246B">
        <w:rPr>
          <w:rFonts w:ascii="Garamond" w:hAnsi="Garamond" w:cs="Arial"/>
          <w:sz w:val="20"/>
          <w:szCs w:val="20"/>
        </w:rPr>
        <w:t>ń</w:t>
      </w:r>
      <w:r w:rsidRPr="00A5246B">
        <w:rPr>
          <w:rFonts w:ascii="Garamond" w:hAnsi="Garamond"/>
          <w:sz w:val="20"/>
          <w:szCs w:val="20"/>
        </w:rPr>
        <w:t>stw członkowskich Europejskiego Porozumienia o Wolnym Handlu (EFTA), z zastrze</w:t>
      </w:r>
      <w:r w:rsidRPr="00A5246B">
        <w:rPr>
          <w:rFonts w:ascii="Garamond" w:hAnsi="Garamond" w:cs="Arial"/>
          <w:sz w:val="20"/>
          <w:szCs w:val="20"/>
        </w:rPr>
        <w:t>ż</w:t>
      </w:r>
      <w:r w:rsidRPr="00A5246B">
        <w:rPr>
          <w:rFonts w:ascii="Garamond" w:hAnsi="Garamond"/>
          <w:sz w:val="20"/>
          <w:szCs w:val="20"/>
        </w:rPr>
        <w:t>eniem art. 12a ustawy z 7 lipca 1994 roku Prawo</w:t>
      </w:r>
      <w:r w:rsidRPr="00A5246B">
        <w:rPr>
          <w:rFonts w:ascii="Garamond" w:hAnsi="Garamond" w:cs="Garamond"/>
          <w:bCs/>
          <w:sz w:val="20"/>
          <w:szCs w:val="20"/>
        </w:rPr>
        <w:t xml:space="preserve"> </w:t>
      </w:r>
      <w:r w:rsidRPr="00A5246B">
        <w:rPr>
          <w:rFonts w:ascii="Garamond" w:hAnsi="Garamond"/>
          <w:sz w:val="20"/>
          <w:szCs w:val="20"/>
        </w:rPr>
        <w:t>budowlane, ustawy z dnia 22 grudnia 2015 roku o zasadach uznawania kwalifikacji zawodowych nabytych w pa</w:t>
      </w:r>
      <w:r w:rsidRPr="00A5246B">
        <w:rPr>
          <w:rFonts w:ascii="Garamond" w:hAnsi="Garamond" w:cs="Arial"/>
          <w:sz w:val="20"/>
          <w:szCs w:val="20"/>
        </w:rPr>
        <w:t>ń</w:t>
      </w:r>
      <w:r w:rsidRPr="00A5246B">
        <w:rPr>
          <w:rFonts w:ascii="Garamond" w:hAnsi="Garamond"/>
          <w:sz w:val="20"/>
          <w:szCs w:val="20"/>
        </w:rPr>
        <w:t>stwach członkowskich Unii Europejskiej (tj. Dz.U. z 2023 r. poz. 334) oraz ustawy z dnia 15 grudnia 2000 r. o samorz</w:t>
      </w:r>
      <w:r w:rsidRPr="00A5246B">
        <w:rPr>
          <w:rFonts w:ascii="Garamond" w:hAnsi="Garamond" w:cs="Arial"/>
          <w:sz w:val="20"/>
          <w:szCs w:val="20"/>
        </w:rPr>
        <w:t>ą</w:t>
      </w:r>
      <w:r w:rsidRPr="00A5246B">
        <w:rPr>
          <w:rFonts w:ascii="Garamond" w:hAnsi="Garamond"/>
          <w:sz w:val="20"/>
          <w:szCs w:val="20"/>
        </w:rPr>
        <w:t>dach zawodowych architektów oraz in</w:t>
      </w:r>
      <w:r w:rsidRPr="00A5246B">
        <w:rPr>
          <w:rFonts w:ascii="Garamond" w:hAnsi="Garamond" w:cs="Arial"/>
          <w:sz w:val="20"/>
          <w:szCs w:val="20"/>
        </w:rPr>
        <w:t>ż</w:t>
      </w:r>
      <w:r w:rsidRPr="00A5246B">
        <w:rPr>
          <w:rFonts w:ascii="Garamond" w:hAnsi="Garamond"/>
          <w:sz w:val="20"/>
          <w:szCs w:val="20"/>
        </w:rPr>
        <w:t>ynierów budownictwa (tj. Dz.U. z 2023 r. poz. 551).</w:t>
      </w:r>
    </w:p>
    <w:bookmarkEnd w:id="6"/>
    <w:p w14:paraId="71891FC4" w14:textId="77777777" w:rsidR="0097335C" w:rsidRPr="00A5246B" w:rsidRDefault="0097335C" w:rsidP="00A45C06">
      <w:pPr>
        <w:spacing w:line="276" w:lineRule="auto"/>
        <w:jc w:val="both"/>
        <w:rPr>
          <w:rFonts w:ascii="Garamond" w:hAnsi="Garamond" w:cs="Garamond"/>
          <w:sz w:val="20"/>
          <w:szCs w:val="20"/>
        </w:rPr>
      </w:pPr>
    </w:p>
    <w:p w14:paraId="1E8F2C9F" w14:textId="77777777" w:rsidR="009046AB" w:rsidRPr="00A5246B" w:rsidRDefault="009046AB" w:rsidP="00A45C06">
      <w:pPr>
        <w:numPr>
          <w:ilvl w:val="1"/>
          <w:numId w:val="38"/>
        </w:numPr>
        <w:spacing w:line="276" w:lineRule="auto"/>
        <w:jc w:val="both"/>
        <w:rPr>
          <w:rFonts w:ascii="Garamond" w:hAnsi="Garamond" w:cs="Garamond"/>
          <w:sz w:val="20"/>
          <w:szCs w:val="20"/>
        </w:rPr>
      </w:pPr>
      <w:r w:rsidRPr="00A5246B">
        <w:rPr>
          <w:rFonts w:ascii="Garamond" w:hAnsi="Garamond" w:cs="Garamond"/>
          <w:sz w:val="20"/>
          <w:szCs w:val="20"/>
        </w:rPr>
        <w:t>Opis sposobu dokonywania oceny spełniania warunków udziału w postępowaniu oraz braku podstaw wykluczenia:</w:t>
      </w:r>
    </w:p>
    <w:p w14:paraId="75AF8B7A" w14:textId="77777777" w:rsidR="009046AB" w:rsidRPr="00A5246B" w:rsidRDefault="009046AB" w:rsidP="00A45C06">
      <w:pPr>
        <w:numPr>
          <w:ilvl w:val="2"/>
          <w:numId w:val="38"/>
        </w:numPr>
        <w:spacing w:line="276" w:lineRule="auto"/>
        <w:jc w:val="both"/>
        <w:rPr>
          <w:rFonts w:ascii="Garamond" w:hAnsi="Garamond" w:cs="Garamond"/>
          <w:sz w:val="20"/>
          <w:szCs w:val="20"/>
        </w:rPr>
      </w:pPr>
      <w:r w:rsidRPr="00A5246B">
        <w:rPr>
          <w:rFonts w:ascii="Garamond" w:hAnsi="Garamond" w:cs="Garamond"/>
          <w:sz w:val="20"/>
          <w:szCs w:val="20"/>
        </w:rPr>
        <w:t>Ocena spełniania odbywa się dwuetapowo:</w:t>
      </w:r>
    </w:p>
    <w:p w14:paraId="2B34DA5D" w14:textId="2D7DB789" w:rsidR="006372E3" w:rsidRPr="00A5246B" w:rsidRDefault="009046AB" w:rsidP="00A45C06">
      <w:pPr>
        <w:widowControl w:val="0"/>
        <w:numPr>
          <w:ilvl w:val="3"/>
          <w:numId w:val="38"/>
        </w:numPr>
        <w:tabs>
          <w:tab w:val="left" w:pos="0"/>
        </w:tabs>
        <w:spacing w:line="276" w:lineRule="auto"/>
        <w:jc w:val="both"/>
        <w:textAlignment w:val="auto"/>
        <w:rPr>
          <w:rFonts w:ascii="Garamond" w:hAnsi="Garamond"/>
          <w:sz w:val="20"/>
          <w:szCs w:val="20"/>
        </w:rPr>
      </w:pPr>
      <w:r w:rsidRPr="00A5246B">
        <w:rPr>
          <w:rFonts w:ascii="Garamond" w:hAnsi="Garamond" w:cs="Garamond"/>
          <w:sz w:val="20"/>
          <w:szCs w:val="20"/>
          <w:u w:val="single"/>
        </w:rPr>
        <w:t>Etap I</w:t>
      </w:r>
      <w:r w:rsidRPr="00A5246B">
        <w:rPr>
          <w:rFonts w:ascii="Garamond" w:hAnsi="Garamond" w:cs="Garamond"/>
          <w:sz w:val="20"/>
          <w:szCs w:val="20"/>
        </w:rPr>
        <w:t xml:space="preserve"> – Ocena wstępna, której poddawani są wszyscy Wykonawcy odbędzie się na podstawie informacji zawartych w</w:t>
      </w:r>
      <w:r w:rsidR="00385B20" w:rsidRPr="00A5246B">
        <w:rPr>
          <w:rFonts w:ascii="Garamond" w:hAnsi="Garamond" w:cs="Garamond"/>
          <w:sz w:val="20"/>
          <w:szCs w:val="20"/>
        </w:rPr>
        <w:t xml:space="preserve"> </w:t>
      </w:r>
      <w:r w:rsidRPr="00A5246B">
        <w:rPr>
          <w:rFonts w:ascii="Garamond" w:hAnsi="Garamond" w:cs="Garamond"/>
          <w:sz w:val="20"/>
          <w:szCs w:val="20"/>
        </w:rPr>
        <w:t>złożonym Jednolitym Europejskim Dokumencie Zamówienia (JEDZ) sporządzonym zgodnie z wzorem standardowego formularza określonego w rozporządzeniu wykonawczym Komisji Europejskiej wydanym na podstawie art. 59 ust. 2 dyrektywy 2014/24/UE oraz art. 80 ust.3 dyrektywy 2014/25/UE (Wzór JEDZ dostępny jest pod linkiem</w:t>
      </w:r>
      <w:r w:rsidRPr="00A5246B">
        <w:rPr>
          <w:rFonts w:ascii="Garamond" w:eastAsia="Calibri" w:hAnsi="Garamond" w:cs="Garamond"/>
          <w:sz w:val="20"/>
          <w:szCs w:val="20"/>
        </w:rPr>
        <w:t xml:space="preserve"> :</w:t>
      </w:r>
      <w:r w:rsidRPr="00A5246B">
        <w:rPr>
          <w:rFonts w:ascii="Garamond" w:hAnsi="Garamond"/>
          <w:sz w:val="20"/>
          <w:szCs w:val="20"/>
        </w:rPr>
        <w:t xml:space="preserve"> </w:t>
      </w:r>
      <w:hyperlink r:id="rId13" w:history="1">
        <w:r w:rsidR="006372E3" w:rsidRPr="00A5246B">
          <w:rPr>
            <w:rStyle w:val="Hipercze"/>
            <w:rFonts w:ascii="Garamond" w:hAnsi="Garamond"/>
            <w:color w:val="auto"/>
            <w:sz w:val="20"/>
            <w:szCs w:val="20"/>
          </w:rPr>
          <w:t>https://www.gov.pl/web/uzp/jednolity-europejski-dokument-zamowienia</w:t>
        </w:r>
      </w:hyperlink>
    </w:p>
    <w:p w14:paraId="4E4B20BE" w14:textId="77777777" w:rsidR="009046AB" w:rsidRPr="00A5246B" w:rsidRDefault="009046AB" w:rsidP="00A45C06">
      <w:pPr>
        <w:widowControl w:val="0"/>
        <w:tabs>
          <w:tab w:val="left" w:pos="0"/>
        </w:tabs>
        <w:spacing w:line="276" w:lineRule="auto"/>
        <w:jc w:val="both"/>
        <w:textAlignment w:val="auto"/>
        <w:rPr>
          <w:rFonts w:ascii="Garamond" w:hAnsi="Garamond"/>
          <w:sz w:val="20"/>
          <w:szCs w:val="20"/>
        </w:rPr>
      </w:pPr>
      <w:r w:rsidRPr="00A5246B">
        <w:rPr>
          <w:rFonts w:ascii="Garamond" w:hAnsi="Garamond" w:cs="Garamond"/>
          <w:sz w:val="20"/>
          <w:szCs w:val="20"/>
          <w:u w:val="single"/>
        </w:rPr>
        <w:t xml:space="preserve">Etap II - </w:t>
      </w:r>
      <w:r w:rsidRPr="00A5246B">
        <w:rPr>
          <w:rFonts w:ascii="Garamond" w:hAnsi="Garamond" w:cs="Garamond"/>
          <w:sz w:val="20"/>
          <w:szCs w:val="20"/>
        </w:rPr>
        <w:t xml:space="preserve">Ostateczne potwierdzenie spełniania warunków udziału w postępowaniu zostanie dokonane na podstawie </w:t>
      </w:r>
      <w:r w:rsidRPr="00A5246B">
        <w:rPr>
          <w:rFonts w:ascii="Garamond" w:hAnsi="Garamond"/>
          <w:sz w:val="20"/>
          <w:szCs w:val="20"/>
        </w:rPr>
        <w:t xml:space="preserve">podmiotowych środków dowodowych </w:t>
      </w:r>
      <w:r w:rsidRPr="00A5246B">
        <w:rPr>
          <w:rFonts w:ascii="Garamond" w:hAnsi="Garamond" w:cs="Garamond"/>
          <w:sz w:val="20"/>
          <w:szCs w:val="20"/>
        </w:rPr>
        <w:t>określonych w Rozdziałach 11,12. Ocenie na tym etapie podlegać będzie wyłącznie Wykonawca, którego oferta zostanie oceniona jako najkorzystniejsza, spośród tych, które nie zostaną odrzucone.</w:t>
      </w:r>
    </w:p>
    <w:p w14:paraId="3333EA19" w14:textId="77777777" w:rsidR="009046AB" w:rsidRPr="00A5246B" w:rsidRDefault="009046AB" w:rsidP="00A45C06">
      <w:pPr>
        <w:numPr>
          <w:ilvl w:val="1"/>
          <w:numId w:val="38"/>
        </w:numPr>
        <w:spacing w:line="276" w:lineRule="auto"/>
        <w:jc w:val="both"/>
        <w:rPr>
          <w:rFonts w:ascii="Garamond" w:hAnsi="Garamond" w:cs="Garamond"/>
          <w:sz w:val="20"/>
          <w:szCs w:val="20"/>
        </w:rPr>
      </w:pPr>
      <w:r w:rsidRPr="00A5246B">
        <w:rPr>
          <w:rFonts w:ascii="Garamond" w:hAnsi="Garamond" w:cs="Arial"/>
          <w:sz w:val="20"/>
          <w:szCs w:val="20"/>
        </w:rPr>
        <w:t>Jeżeli wykonawca nie złożył oświadczenia, o którym mowa w art. 125 ust.1, podmiotowych środków dowodowych, innych dokumentów lub oświadczeń składanych w postępowaniu lub są one niekompletne lub zawierają błędy, zamawiający wzywa wykonawcę odpowiednio do ich złożenia, poprawienia lub uzupełnienia w</w:t>
      </w:r>
      <w:r w:rsidR="00B34DEA" w:rsidRPr="00A5246B">
        <w:rPr>
          <w:rFonts w:ascii="Garamond" w:hAnsi="Garamond" w:cs="Arial"/>
          <w:sz w:val="20"/>
          <w:szCs w:val="20"/>
        </w:rPr>
        <w:t xml:space="preserve"> </w:t>
      </w:r>
      <w:r w:rsidRPr="00A5246B">
        <w:rPr>
          <w:rFonts w:ascii="Garamond" w:hAnsi="Garamond" w:cs="Arial"/>
          <w:sz w:val="20"/>
          <w:szCs w:val="20"/>
        </w:rPr>
        <w:t>wyznaczonym terminie, chyba że wniosek o dopuszczenie do udziału w</w:t>
      </w:r>
      <w:r w:rsidR="00B34DEA" w:rsidRPr="00A5246B">
        <w:rPr>
          <w:rFonts w:ascii="Garamond" w:hAnsi="Garamond" w:cs="Arial"/>
          <w:sz w:val="20"/>
          <w:szCs w:val="20"/>
        </w:rPr>
        <w:t xml:space="preserve"> </w:t>
      </w:r>
      <w:r w:rsidRPr="00A5246B">
        <w:rPr>
          <w:rFonts w:ascii="Garamond" w:hAnsi="Garamond" w:cs="Arial"/>
          <w:sz w:val="20"/>
          <w:szCs w:val="20"/>
        </w:rPr>
        <w:t xml:space="preserve">postępowaniu albo oferta wykonawcy podlegają odrzuceniu bez względu na ich złożenie, uzupełnienie lub poprawienie lub zachodzą przesłanki unieważnienia postępowania. </w:t>
      </w:r>
    </w:p>
    <w:p w14:paraId="69A88916" w14:textId="77777777" w:rsidR="009046AB" w:rsidRPr="00A5246B" w:rsidRDefault="009046AB" w:rsidP="00A45C06">
      <w:pPr>
        <w:numPr>
          <w:ilvl w:val="1"/>
          <w:numId w:val="38"/>
        </w:numPr>
        <w:spacing w:line="276" w:lineRule="auto"/>
        <w:jc w:val="both"/>
        <w:rPr>
          <w:rFonts w:ascii="Garamond" w:hAnsi="Garamond" w:cs="Garamond"/>
          <w:sz w:val="20"/>
          <w:szCs w:val="20"/>
        </w:rPr>
      </w:pPr>
      <w:r w:rsidRPr="00A5246B">
        <w:rPr>
          <w:rFonts w:ascii="Garamond" w:hAnsi="Garamond" w:cs="Arial"/>
          <w:sz w:val="20"/>
          <w:szCs w:val="20"/>
        </w:rPr>
        <w:t xml:space="preserve">Wykonawca składa podmiotowe środki dowodowe na wezwanie, o którym mowa w zdaniu poprzedzającym, aktualne na dzień ich złożenia. Złożenie, uzupełnienie lub poprawienie oświadczenia, o którym mowa w art. 125 ust.1, lub podmiotowych środków dowodowych nie może służyć potwierdzeniu spełniania kryteriów selekcji. </w:t>
      </w:r>
    </w:p>
    <w:p w14:paraId="01A00031" w14:textId="77777777" w:rsidR="009046AB" w:rsidRPr="00A5246B" w:rsidRDefault="009046AB" w:rsidP="00A45C06">
      <w:pPr>
        <w:numPr>
          <w:ilvl w:val="1"/>
          <w:numId w:val="38"/>
        </w:numPr>
        <w:spacing w:line="276" w:lineRule="auto"/>
        <w:jc w:val="both"/>
        <w:rPr>
          <w:rFonts w:ascii="Garamond" w:hAnsi="Garamond" w:cs="Garamond"/>
          <w:sz w:val="20"/>
          <w:szCs w:val="20"/>
        </w:rPr>
      </w:pPr>
      <w:r w:rsidRPr="00A5246B">
        <w:rPr>
          <w:rFonts w:ascii="Garamond" w:hAnsi="Garamond" w:cs="Arial"/>
          <w:sz w:val="20"/>
          <w:szCs w:val="20"/>
        </w:rPr>
        <w:t>Zamawiający może żądać od wykonawców wyjaśnień dotyczących treści oświadczenia, o którym mowa w art. 125 ust.1, lub złożonych podmiotowych środków dowodowych lub innych dokumentów lub oświadczeń składanych w postępowaniu.</w:t>
      </w:r>
    </w:p>
    <w:p w14:paraId="7233FA31" w14:textId="216816F9" w:rsidR="009046AB" w:rsidRPr="00A5246B" w:rsidRDefault="009046AB" w:rsidP="00A45C06">
      <w:pPr>
        <w:numPr>
          <w:ilvl w:val="1"/>
          <w:numId w:val="38"/>
        </w:numPr>
        <w:spacing w:line="276" w:lineRule="auto"/>
        <w:jc w:val="both"/>
        <w:rPr>
          <w:rFonts w:ascii="Garamond" w:hAnsi="Garamond"/>
          <w:sz w:val="20"/>
          <w:szCs w:val="20"/>
        </w:rPr>
      </w:pPr>
      <w:r w:rsidRPr="00A5246B">
        <w:rPr>
          <w:rFonts w:ascii="Garamond" w:hAnsi="Garamond" w:cs="Arial"/>
          <w:sz w:val="20"/>
          <w:szCs w:val="20"/>
        </w:rPr>
        <w:t xml:space="preserve">Zgodnie z art. 107 ust. 1 </w:t>
      </w:r>
      <w:proofErr w:type="spellStart"/>
      <w:r w:rsidRPr="00A5246B">
        <w:rPr>
          <w:rFonts w:ascii="Garamond" w:hAnsi="Garamond" w:cs="Arial"/>
          <w:sz w:val="20"/>
          <w:szCs w:val="20"/>
        </w:rPr>
        <w:t>Pzp</w:t>
      </w:r>
      <w:proofErr w:type="spellEnd"/>
      <w:r w:rsidRPr="00A5246B">
        <w:rPr>
          <w:rFonts w:ascii="Garamond" w:hAnsi="Garamond" w:cs="Arial"/>
          <w:sz w:val="20"/>
          <w:szCs w:val="20"/>
        </w:rPr>
        <w:t xml:space="preserve">, W przypadku gdy w postanowieniach SWZ, zamawiający żąda złożenia przedmiotowych środków dowodowych, wykonawca składa je wraz z ofertą. </w:t>
      </w:r>
    </w:p>
    <w:p w14:paraId="4F1211F4" w14:textId="77777777" w:rsidR="009046AB" w:rsidRPr="00A5246B" w:rsidRDefault="009046AB" w:rsidP="00A45C06">
      <w:pPr>
        <w:numPr>
          <w:ilvl w:val="1"/>
          <w:numId w:val="38"/>
        </w:numPr>
        <w:spacing w:line="276" w:lineRule="auto"/>
        <w:jc w:val="both"/>
        <w:rPr>
          <w:rFonts w:ascii="Garamond" w:hAnsi="Garamond"/>
          <w:sz w:val="20"/>
          <w:szCs w:val="20"/>
        </w:rPr>
      </w:pPr>
      <w:r w:rsidRPr="00A5246B">
        <w:rPr>
          <w:rFonts w:ascii="Garamond" w:hAnsi="Garamond" w:cs="Arial"/>
          <w:sz w:val="20"/>
          <w:szCs w:val="20"/>
        </w:rPr>
        <w:t>Zamawiający przewiduje, że jeżeli wykonawca nie złożył przedmiotowych środków dowodowych lub złożone przedmiotowe środki dowodowe są niekompletne, zamawiający wezwie do ich złożenia lub uzupełnienia w wyznaczonym terminie.</w:t>
      </w:r>
      <w:r w:rsidRPr="00A5246B">
        <w:rPr>
          <w:rFonts w:ascii="Garamond" w:hAnsi="Garamond"/>
          <w:sz w:val="20"/>
          <w:szCs w:val="20"/>
        </w:rPr>
        <w:t xml:space="preserve"> Postanowienia w zdaniu poprzedzającym nie stosuje się, </w:t>
      </w:r>
      <w:r w:rsidRPr="00A5246B">
        <w:rPr>
          <w:rFonts w:ascii="Garamond" w:hAnsi="Garamond" w:cs="Arial"/>
          <w:sz w:val="20"/>
          <w:szCs w:val="20"/>
        </w:rPr>
        <w:t>jeżeli przedmiotowy środek dowodowy służy potwierdzeniu zgodności z cechami lub kryteriami określonymi w</w:t>
      </w:r>
      <w:r w:rsidR="00891B40" w:rsidRPr="00A5246B">
        <w:rPr>
          <w:rFonts w:ascii="Garamond" w:hAnsi="Garamond" w:cs="Arial"/>
          <w:sz w:val="20"/>
          <w:szCs w:val="20"/>
        </w:rPr>
        <w:t xml:space="preserve"> </w:t>
      </w:r>
      <w:r w:rsidRPr="00A5246B">
        <w:rPr>
          <w:rFonts w:ascii="Garamond" w:hAnsi="Garamond" w:cs="Arial"/>
          <w:sz w:val="20"/>
          <w:szCs w:val="20"/>
        </w:rPr>
        <w:t>opisie kryteriów oceny ofert lub, pomimo złożenia przedmiotowego środka dowodowego, oferta podlega odrzuceniu albo zachodzą przesłanki unieważnienia postępowania.</w:t>
      </w:r>
    </w:p>
    <w:p w14:paraId="03478F17" w14:textId="77777777" w:rsidR="009046AB" w:rsidRPr="00A5246B" w:rsidRDefault="009046AB" w:rsidP="00A45C06">
      <w:pPr>
        <w:numPr>
          <w:ilvl w:val="1"/>
          <w:numId w:val="38"/>
        </w:numPr>
        <w:spacing w:line="276" w:lineRule="auto"/>
        <w:jc w:val="both"/>
        <w:rPr>
          <w:rFonts w:ascii="Garamond" w:hAnsi="Garamond"/>
          <w:sz w:val="20"/>
          <w:szCs w:val="20"/>
        </w:rPr>
      </w:pPr>
      <w:r w:rsidRPr="00A5246B">
        <w:rPr>
          <w:rFonts w:ascii="Garamond" w:hAnsi="Garamond" w:cs="Arial"/>
          <w:sz w:val="20"/>
          <w:szCs w:val="20"/>
        </w:rPr>
        <w:t>Zamawiający może żądać od wykonawców wyjaśnień dotyczących treści przedmiotowych środków dowodowych.</w:t>
      </w:r>
    </w:p>
    <w:p w14:paraId="6B4929D6" w14:textId="77777777" w:rsidR="009046AB" w:rsidRPr="00A5246B" w:rsidRDefault="009046AB" w:rsidP="00A45C06">
      <w:pPr>
        <w:numPr>
          <w:ilvl w:val="1"/>
          <w:numId w:val="38"/>
        </w:numPr>
        <w:spacing w:line="276" w:lineRule="auto"/>
        <w:jc w:val="both"/>
        <w:rPr>
          <w:rFonts w:ascii="Garamond" w:hAnsi="Garamond"/>
          <w:sz w:val="20"/>
          <w:szCs w:val="20"/>
        </w:rPr>
      </w:pPr>
      <w:r w:rsidRPr="00A5246B">
        <w:rPr>
          <w:rFonts w:ascii="Garamond" w:hAnsi="Garamond" w:cs="Arial"/>
          <w:sz w:val="20"/>
          <w:szCs w:val="20"/>
        </w:rPr>
        <w:t>Wykonawca może w celu potwierdzenia spełniania warunków udziału w</w:t>
      </w:r>
      <w:r w:rsidR="00125459" w:rsidRPr="00A5246B">
        <w:rPr>
          <w:rFonts w:ascii="Garamond" w:hAnsi="Garamond" w:cs="Arial"/>
          <w:sz w:val="20"/>
          <w:szCs w:val="20"/>
        </w:rPr>
        <w:t xml:space="preserve"> </w:t>
      </w:r>
      <w:r w:rsidRPr="00A5246B">
        <w:rPr>
          <w:rFonts w:ascii="Garamond" w:hAnsi="Garamond" w:cs="Arial"/>
          <w:sz w:val="20"/>
          <w:szCs w:val="20"/>
        </w:rPr>
        <w:t>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0D6F7B2" w14:textId="77777777" w:rsidR="009046AB" w:rsidRPr="00A5246B" w:rsidRDefault="009046AB" w:rsidP="00A45C06">
      <w:pPr>
        <w:numPr>
          <w:ilvl w:val="2"/>
          <w:numId w:val="38"/>
        </w:numPr>
        <w:spacing w:line="276" w:lineRule="auto"/>
        <w:jc w:val="both"/>
        <w:rPr>
          <w:rFonts w:ascii="Garamond" w:hAnsi="Garamond"/>
          <w:sz w:val="20"/>
          <w:szCs w:val="20"/>
        </w:rPr>
      </w:pPr>
      <w:r w:rsidRPr="00A5246B">
        <w:rPr>
          <w:rFonts w:ascii="Garamond" w:hAnsi="Garamond" w:cs="Arial"/>
          <w:sz w:val="20"/>
          <w:szCs w:val="20"/>
        </w:rPr>
        <w:t>Wykonawca, który polega na zdolnościach lub sytuacji podmiotów udostępniających zasoby, składa, wraz z</w:t>
      </w:r>
      <w:r w:rsidR="00125459" w:rsidRPr="00A5246B">
        <w:rPr>
          <w:rFonts w:ascii="Garamond" w:hAnsi="Garamond" w:cs="Arial"/>
          <w:sz w:val="20"/>
          <w:szCs w:val="20"/>
        </w:rPr>
        <w:t xml:space="preserve"> </w:t>
      </w:r>
      <w:r w:rsidRPr="00A5246B">
        <w:rPr>
          <w:rFonts w:ascii="Garamond" w:hAnsi="Garamond" w:cs="Arial"/>
          <w:sz w:val="20"/>
          <w:szCs w:val="20"/>
        </w:rPr>
        <w:t>wnioskiem o dopuszczenie do udziału w</w:t>
      </w:r>
      <w:r w:rsidR="00125459" w:rsidRPr="00A5246B">
        <w:rPr>
          <w:rFonts w:ascii="Garamond" w:hAnsi="Garamond" w:cs="Arial"/>
          <w:sz w:val="20"/>
          <w:szCs w:val="20"/>
        </w:rPr>
        <w:t xml:space="preserve"> </w:t>
      </w:r>
      <w:r w:rsidRPr="00A5246B">
        <w:rPr>
          <w:rFonts w:ascii="Garamond" w:hAnsi="Garamond" w:cs="Arial"/>
          <w:sz w:val="20"/>
          <w:szCs w:val="20"/>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zdaniu poprzedzającym, potwierdza, że stosunek łączący wykonawcę z podmiotami udostępniającymi zasoby gwarantuje rzeczywisty dostęp do tych zasobów oraz określa w szczególności: zakres dostępnych wykonawcy zasobów podmiotu udostępniającego zasoby; sposób i okres udostępnienia wykonawcy i wykorzystania przez niego zasobów podmiotu udostępniającego te zasoby przy wykonywaniu zamówienia; czy i w jakim zakresie podmiot udostępniający zasoby, na zdolnościach którego wykonawca polega w</w:t>
      </w:r>
      <w:r w:rsidR="00125459" w:rsidRPr="00A5246B">
        <w:rPr>
          <w:rFonts w:ascii="Garamond" w:hAnsi="Garamond" w:cs="Arial"/>
          <w:sz w:val="20"/>
          <w:szCs w:val="20"/>
        </w:rPr>
        <w:t xml:space="preserve"> </w:t>
      </w:r>
      <w:r w:rsidRPr="00A5246B">
        <w:rPr>
          <w:rFonts w:ascii="Garamond" w:hAnsi="Garamond" w:cs="Arial"/>
          <w:sz w:val="20"/>
          <w:szCs w:val="20"/>
        </w:rPr>
        <w:t>odniesieniu do warunków udziału w</w:t>
      </w:r>
      <w:r w:rsidR="00125459" w:rsidRPr="00A5246B">
        <w:rPr>
          <w:rFonts w:ascii="Garamond" w:hAnsi="Garamond" w:cs="Arial"/>
          <w:sz w:val="20"/>
          <w:szCs w:val="20"/>
        </w:rPr>
        <w:t xml:space="preserve"> </w:t>
      </w:r>
      <w:r w:rsidRPr="00A5246B">
        <w:rPr>
          <w:rFonts w:ascii="Garamond" w:hAnsi="Garamond" w:cs="Arial"/>
          <w:sz w:val="20"/>
          <w:szCs w:val="20"/>
        </w:rPr>
        <w:t>postępowaniu dotyczących wykształcenia, kwalifikacji zawodowych lub doświadczenia, zrealizuje roboty budowlane lub usługi, których wskazane zdolności dotyczą.</w:t>
      </w:r>
    </w:p>
    <w:p w14:paraId="01E9494D" w14:textId="77777777" w:rsidR="009046AB" w:rsidRPr="00A5246B" w:rsidRDefault="009046AB" w:rsidP="00A45C06">
      <w:pPr>
        <w:numPr>
          <w:ilvl w:val="2"/>
          <w:numId w:val="38"/>
        </w:numPr>
        <w:spacing w:line="276" w:lineRule="auto"/>
        <w:jc w:val="both"/>
        <w:rPr>
          <w:rFonts w:ascii="Garamond" w:hAnsi="Garamond"/>
          <w:sz w:val="20"/>
          <w:szCs w:val="20"/>
        </w:rPr>
      </w:pPr>
      <w:r w:rsidRPr="00A5246B">
        <w:rPr>
          <w:rFonts w:ascii="Garamond" w:hAnsi="Garamond" w:cs="Arial"/>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o</w:t>
      </w:r>
      <w:r w:rsidR="00125459" w:rsidRPr="00A5246B">
        <w:rPr>
          <w:rFonts w:ascii="Garamond" w:hAnsi="Garamond" w:cs="Arial"/>
          <w:sz w:val="20"/>
          <w:szCs w:val="20"/>
        </w:rPr>
        <w:t xml:space="preserve"> </w:t>
      </w:r>
      <w:r w:rsidRPr="00A5246B">
        <w:rPr>
          <w:rFonts w:ascii="Garamond" w:hAnsi="Garamond" w:cs="Arial"/>
          <w:sz w:val="20"/>
          <w:szCs w:val="20"/>
        </w:rPr>
        <w:t xml:space="preserve">których mowa w art. 112 ust. 2 </w:t>
      </w:r>
      <w:proofErr w:type="spellStart"/>
      <w:r w:rsidRPr="00A5246B">
        <w:rPr>
          <w:rFonts w:ascii="Garamond" w:hAnsi="Garamond" w:cs="Arial"/>
          <w:sz w:val="20"/>
          <w:szCs w:val="20"/>
        </w:rPr>
        <w:t>pk</w:t>
      </w:r>
      <w:proofErr w:type="spellEnd"/>
      <w:r w:rsidRPr="00A5246B">
        <w:rPr>
          <w:rFonts w:ascii="Garamond" w:hAnsi="Garamond" w:cs="Arial"/>
          <w:sz w:val="20"/>
          <w:szCs w:val="20"/>
        </w:rPr>
        <w:t xml:space="preserve"> 3 i 4, oraz, jeżeli to dotyczy, kryteriów selekcji, a także bada, czy nie zachodzą wobec tego podmiotu podstawy wykluczenia, które zostały przewidziane względem wykonawcy.</w:t>
      </w:r>
    </w:p>
    <w:p w14:paraId="28A01A39" w14:textId="77777777" w:rsidR="00E83F15" w:rsidRPr="00A5246B" w:rsidRDefault="00E83F15" w:rsidP="00A45C06">
      <w:pPr>
        <w:numPr>
          <w:ilvl w:val="2"/>
          <w:numId w:val="38"/>
        </w:numPr>
        <w:spacing w:line="276" w:lineRule="auto"/>
        <w:jc w:val="both"/>
        <w:rPr>
          <w:rFonts w:ascii="Garamond" w:hAnsi="Garamond" w:cs="Arial"/>
          <w:sz w:val="20"/>
          <w:szCs w:val="20"/>
        </w:rPr>
      </w:pPr>
      <w:r w:rsidRPr="00A5246B">
        <w:rPr>
          <w:rFonts w:ascii="Garamond" w:hAnsi="Garamond" w:cs="Arial"/>
          <w:sz w:val="20"/>
          <w:szCs w:val="20"/>
        </w:rPr>
        <w:t xml:space="preserve">Informacja dla wykonawców wspólnie ubiegających się o udzielenie zamówienia (spółki cywilne/ konsorcja): </w:t>
      </w:r>
    </w:p>
    <w:p w14:paraId="211AC431" w14:textId="77777777" w:rsidR="00E83F15" w:rsidRPr="00A5246B" w:rsidRDefault="00E83F15" w:rsidP="00A45C06">
      <w:pPr>
        <w:numPr>
          <w:ilvl w:val="2"/>
          <w:numId w:val="38"/>
        </w:numPr>
        <w:spacing w:line="276" w:lineRule="auto"/>
        <w:jc w:val="both"/>
        <w:rPr>
          <w:rFonts w:ascii="Garamond" w:hAnsi="Garamond" w:cs="Arial"/>
          <w:sz w:val="20"/>
          <w:szCs w:val="20"/>
        </w:rPr>
      </w:pPr>
      <w:r w:rsidRPr="00A5246B">
        <w:rPr>
          <w:rFonts w:ascii="Garamond" w:hAnsi="Garamond" w:cs="Arial"/>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w:t>
      </w:r>
    </w:p>
    <w:p w14:paraId="4A5B38D5" w14:textId="3C1E5B8E" w:rsidR="00E83F15" w:rsidRPr="00A5246B" w:rsidRDefault="00E83F15" w:rsidP="00A45C06">
      <w:pPr>
        <w:numPr>
          <w:ilvl w:val="2"/>
          <w:numId w:val="38"/>
        </w:numPr>
        <w:spacing w:line="276" w:lineRule="auto"/>
        <w:jc w:val="both"/>
        <w:rPr>
          <w:rFonts w:ascii="Garamond" w:hAnsi="Garamond" w:cs="Arial"/>
          <w:sz w:val="20"/>
          <w:szCs w:val="20"/>
        </w:rPr>
      </w:pPr>
      <w:r w:rsidRPr="00A5246B">
        <w:rPr>
          <w:rFonts w:ascii="Garamond" w:hAnsi="Garamond" w:cs="Arial"/>
          <w:sz w:val="20"/>
          <w:szCs w:val="20"/>
        </w:rPr>
        <w:t xml:space="preserve">Oświadczenia i dokumenty potwierdzające brak podstaw do wykluczenia z postępowania, w tym oświadczenie dotyczące przynależności lub braku przynależności do tej samej grupy kapitałowej, składa każdy z Wykonawców wspólnie ubiegających się o zamówienie. </w:t>
      </w:r>
    </w:p>
    <w:p w14:paraId="6DADB628" w14:textId="77777777" w:rsidR="009046AB" w:rsidRPr="00A5246B" w:rsidRDefault="009046AB" w:rsidP="00A45C06">
      <w:pPr>
        <w:widowControl w:val="0"/>
        <w:numPr>
          <w:ilvl w:val="0"/>
          <w:numId w:val="93"/>
        </w:numPr>
        <w:tabs>
          <w:tab w:val="left" w:pos="0"/>
        </w:tabs>
        <w:spacing w:line="276" w:lineRule="auto"/>
        <w:jc w:val="both"/>
        <w:rPr>
          <w:rFonts w:ascii="Garamond" w:hAnsi="Garamond"/>
          <w:sz w:val="20"/>
          <w:szCs w:val="20"/>
        </w:rPr>
      </w:pPr>
      <w:r w:rsidRPr="00A5246B">
        <w:rPr>
          <w:rFonts w:ascii="Garamond" w:hAnsi="Garamond" w:cs="Tahoma"/>
          <w:sz w:val="20"/>
          <w:szCs w:val="20"/>
          <w:lang w:eastAsia="ar-SA"/>
        </w:rPr>
        <w:t>WYKAZ OŚWIADCZEŃ I DOKUMENTÓW JAKIE WYKONAWCA ZOBOWIĄZANY JEST ZŁOŻYĆ WRAZ Z OFERTĄ!!!!!!!!!!!!!!!!!!!!!!!!!! :</w:t>
      </w:r>
    </w:p>
    <w:p w14:paraId="3C321CA9" w14:textId="77777777" w:rsidR="009046AB" w:rsidRPr="00A5246B" w:rsidRDefault="009046AB" w:rsidP="00A45C06">
      <w:pPr>
        <w:widowControl w:val="0"/>
        <w:numPr>
          <w:ilvl w:val="1"/>
          <w:numId w:val="78"/>
        </w:numPr>
        <w:tabs>
          <w:tab w:val="left" w:pos="0"/>
        </w:tabs>
        <w:spacing w:line="276" w:lineRule="auto"/>
        <w:ind w:left="0" w:firstLine="0"/>
        <w:jc w:val="both"/>
        <w:rPr>
          <w:rFonts w:ascii="Garamond" w:hAnsi="Garamond" w:cs="Tahoma"/>
          <w:sz w:val="20"/>
          <w:szCs w:val="20"/>
          <w:u w:val="single"/>
          <w:lang w:eastAsia="ar-SA"/>
        </w:rPr>
      </w:pPr>
      <w:r w:rsidRPr="00A5246B">
        <w:rPr>
          <w:rFonts w:ascii="Garamond" w:hAnsi="Garamond" w:cs="Tahoma"/>
          <w:sz w:val="20"/>
          <w:szCs w:val="20"/>
          <w:u w:val="single"/>
          <w:lang w:eastAsia="ar-SA"/>
        </w:rPr>
        <w:t>Dokumenty wraz z ofertą!!!!!!!!!!!!!!!!!!!! :</w:t>
      </w:r>
    </w:p>
    <w:p w14:paraId="49D6D6C3" w14:textId="7EB39AE1" w:rsidR="00A47669" w:rsidRPr="00A5246B" w:rsidRDefault="00A47669" w:rsidP="00A45C06">
      <w:pPr>
        <w:widowControl w:val="0"/>
        <w:numPr>
          <w:ilvl w:val="2"/>
          <w:numId w:val="78"/>
        </w:numPr>
        <w:tabs>
          <w:tab w:val="left" w:pos="0"/>
        </w:tabs>
        <w:spacing w:line="276" w:lineRule="auto"/>
        <w:ind w:left="0" w:firstLine="0"/>
        <w:jc w:val="both"/>
        <w:rPr>
          <w:rFonts w:ascii="Garamond" w:hAnsi="Garamond" w:cs="Garamond"/>
          <w:sz w:val="20"/>
          <w:szCs w:val="20"/>
        </w:rPr>
      </w:pPr>
      <w:r w:rsidRPr="00A5246B">
        <w:rPr>
          <w:rFonts w:ascii="Garamond" w:hAnsi="Garamond" w:cs="Garamond"/>
          <w:sz w:val="20"/>
          <w:szCs w:val="20"/>
        </w:rPr>
        <w:t xml:space="preserve">Wypełniony we wskazanych miejscach i podpisany Załącznik nr </w:t>
      </w:r>
      <w:r w:rsidR="004B517B" w:rsidRPr="00A5246B">
        <w:rPr>
          <w:rFonts w:ascii="Garamond" w:hAnsi="Garamond" w:cs="Garamond"/>
          <w:sz w:val="20"/>
          <w:szCs w:val="20"/>
        </w:rPr>
        <w:t xml:space="preserve">2 </w:t>
      </w:r>
      <w:r w:rsidRPr="00A5246B">
        <w:rPr>
          <w:rFonts w:ascii="Garamond" w:hAnsi="Garamond" w:cs="Garamond"/>
          <w:sz w:val="20"/>
          <w:szCs w:val="20"/>
        </w:rPr>
        <w:t xml:space="preserve"> – formularz ofertowy,</w:t>
      </w:r>
    </w:p>
    <w:p w14:paraId="51F9C165" w14:textId="0A97F68D" w:rsidR="009046AB" w:rsidRPr="00A5246B" w:rsidRDefault="009046AB" w:rsidP="00303037">
      <w:pPr>
        <w:widowControl w:val="0"/>
        <w:numPr>
          <w:ilvl w:val="2"/>
          <w:numId w:val="78"/>
        </w:numPr>
        <w:tabs>
          <w:tab w:val="left" w:pos="0"/>
        </w:tabs>
        <w:spacing w:line="276" w:lineRule="auto"/>
        <w:ind w:left="0" w:firstLine="0"/>
        <w:jc w:val="both"/>
        <w:rPr>
          <w:rFonts w:ascii="Garamond" w:hAnsi="Garamond"/>
          <w:sz w:val="20"/>
          <w:szCs w:val="20"/>
        </w:rPr>
      </w:pPr>
      <w:r w:rsidRPr="00A5246B">
        <w:rPr>
          <w:rFonts w:ascii="Garamond" w:hAnsi="Garamond" w:cs="Garamond"/>
          <w:sz w:val="20"/>
          <w:szCs w:val="20"/>
        </w:rPr>
        <w:t xml:space="preserve">Wypełniony i podpisany Jednolity Europejski Dokument Zamówienia (JEDZ) – dotyczące spełnienia warunków udziałów w postępowaniu (o ile dotyczy) i braku podstaw do wykluczenia o których mowa w art. 108 ust. 1 pkt 1-6 </w:t>
      </w:r>
      <w:r w:rsidR="002429A4" w:rsidRPr="00A5246B">
        <w:rPr>
          <w:rFonts w:ascii="Garamond" w:hAnsi="Garamond" w:cs="Garamond"/>
          <w:sz w:val="20"/>
          <w:szCs w:val="20"/>
        </w:rPr>
        <w:t xml:space="preserve">i ust. 2 </w:t>
      </w:r>
      <w:proofErr w:type="spellStart"/>
      <w:r w:rsidRPr="00A5246B">
        <w:rPr>
          <w:rFonts w:ascii="Garamond" w:hAnsi="Garamond" w:cs="Garamond"/>
          <w:sz w:val="20"/>
          <w:szCs w:val="20"/>
        </w:rPr>
        <w:t>Pzp</w:t>
      </w:r>
      <w:proofErr w:type="spellEnd"/>
      <w:r w:rsidR="00480A6E" w:rsidRPr="00A5246B">
        <w:rPr>
          <w:rFonts w:ascii="Garamond" w:hAnsi="Garamond" w:cs="Garamond"/>
          <w:sz w:val="20"/>
          <w:szCs w:val="20"/>
        </w:rPr>
        <w:t xml:space="preserve"> – UWAGA!!! </w:t>
      </w:r>
      <w:r w:rsidR="00480A6E" w:rsidRPr="00A5246B">
        <w:rPr>
          <w:rFonts w:ascii="Garamond" w:hAnsi="Garamond"/>
          <w:sz w:val="20"/>
          <w:szCs w:val="20"/>
        </w:rPr>
        <w:t xml:space="preserve"> </w:t>
      </w:r>
      <w:r w:rsidR="00480A6E" w:rsidRPr="00A5246B">
        <w:rPr>
          <w:rFonts w:ascii="Garamond" w:hAnsi="Garamond"/>
          <w:b/>
          <w:bCs/>
          <w:sz w:val="20"/>
          <w:szCs w:val="20"/>
        </w:rPr>
        <w:t>(Zamawiający dopuszcza możliwość, aby Wykonawca ograniczył się do wypełnienia sekcji α (ALFA) w części IV JEDZ (Kryteria kwalifikacji) i nie wypełniał żadnej z pozostałych sekcji w części IV – w celu złożenia ogólnego oświadczenia dotyczącego spełniania warunków udziału w postępowaniu)</w:t>
      </w:r>
      <w:r w:rsidR="000C2054" w:rsidRPr="00A5246B">
        <w:rPr>
          <w:rFonts w:ascii="Garamond" w:hAnsi="Garamond" w:cs="Garamond"/>
          <w:b/>
          <w:bCs/>
          <w:sz w:val="20"/>
          <w:szCs w:val="20"/>
        </w:rPr>
        <w:t>,</w:t>
      </w:r>
    </w:p>
    <w:p w14:paraId="1B34623A" w14:textId="77777777" w:rsidR="000C2054" w:rsidRPr="00A5246B" w:rsidRDefault="000C2054" w:rsidP="00A45C06">
      <w:pPr>
        <w:pStyle w:val="Akapitzlist"/>
        <w:widowControl w:val="0"/>
        <w:tabs>
          <w:tab w:val="left" w:pos="0"/>
        </w:tabs>
        <w:ind w:left="360"/>
        <w:jc w:val="both"/>
        <w:rPr>
          <w:rFonts w:ascii="Garamond" w:hAnsi="Garamond"/>
          <w:sz w:val="20"/>
          <w:szCs w:val="20"/>
        </w:rPr>
      </w:pPr>
      <w:r w:rsidRPr="00A5246B">
        <w:rPr>
          <w:rFonts w:ascii="Garamond" w:hAnsi="Garamond"/>
          <w:sz w:val="20"/>
          <w:szCs w:val="20"/>
        </w:rPr>
        <w:t xml:space="preserve">Oświadczenie, o którym mowa w pkt. 10.1.3 składają odrębnie: </w:t>
      </w:r>
    </w:p>
    <w:p w14:paraId="1CF67A47" w14:textId="77777777" w:rsidR="000C2054" w:rsidRPr="00A5246B" w:rsidRDefault="000C2054" w:rsidP="00A45C06">
      <w:pPr>
        <w:pStyle w:val="Akapitzlist"/>
        <w:widowControl w:val="0"/>
        <w:tabs>
          <w:tab w:val="left" w:pos="0"/>
        </w:tabs>
        <w:ind w:left="360"/>
        <w:jc w:val="both"/>
        <w:rPr>
          <w:rFonts w:ascii="Garamond" w:hAnsi="Garamond"/>
          <w:sz w:val="20"/>
          <w:szCs w:val="20"/>
        </w:rPr>
      </w:pPr>
      <w:r w:rsidRPr="00A5246B">
        <w:rPr>
          <w:rFonts w:ascii="Garamond" w:hAnsi="Garamond"/>
          <w:sz w:val="20"/>
          <w:szCs w:val="20"/>
        </w:rPr>
        <w:t xml:space="preserve">1)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739F62CD" w14:textId="6ED92F3F" w:rsidR="000C2054" w:rsidRPr="00A5246B" w:rsidRDefault="000C2054" w:rsidP="00A45C06">
      <w:pPr>
        <w:pStyle w:val="Akapitzlist"/>
        <w:widowControl w:val="0"/>
        <w:tabs>
          <w:tab w:val="left" w:pos="0"/>
        </w:tabs>
        <w:ind w:left="360"/>
        <w:jc w:val="both"/>
        <w:rPr>
          <w:rFonts w:ascii="Garamond" w:hAnsi="Garamond"/>
          <w:sz w:val="20"/>
          <w:szCs w:val="20"/>
        </w:rPr>
      </w:pPr>
      <w:r w:rsidRPr="00A5246B">
        <w:rPr>
          <w:rFonts w:ascii="Garamond" w:hAnsi="Garamond"/>
          <w:sz w:val="20"/>
          <w:szCs w:val="20"/>
        </w:rPr>
        <w:t>2) 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757D0F43" w14:textId="77777777" w:rsidR="009046AB" w:rsidRPr="00A5246B" w:rsidRDefault="009046AB" w:rsidP="00A45C06">
      <w:pPr>
        <w:widowControl w:val="0"/>
        <w:numPr>
          <w:ilvl w:val="2"/>
          <w:numId w:val="78"/>
        </w:numPr>
        <w:tabs>
          <w:tab w:val="left" w:pos="0"/>
        </w:tabs>
        <w:spacing w:line="276" w:lineRule="auto"/>
        <w:ind w:left="0" w:firstLine="0"/>
        <w:jc w:val="both"/>
        <w:rPr>
          <w:rFonts w:ascii="Garamond" w:hAnsi="Garamond"/>
          <w:sz w:val="20"/>
          <w:szCs w:val="20"/>
        </w:rPr>
      </w:pPr>
      <w:r w:rsidRPr="00A5246B">
        <w:rPr>
          <w:rFonts w:ascii="Garamond" w:hAnsi="Garamond" w:cs="Garamond"/>
          <w:sz w:val="20"/>
          <w:szCs w:val="20"/>
          <w:shd w:val="clear" w:color="auto" w:fill="FFFFFF"/>
        </w:rPr>
        <w:t>Dokumenty rejestrowe potwierdzające posiadanie uprawnień/pełnomocnictwa potwierdzające umocowanie osób do składania oferty w imieniu Wykonawcy,</w:t>
      </w:r>
    </w:p>
    <w:p w14:paraId="59BF79CB" w14:textId="7E1FA5E6" w:rsidR="009046AB" w:rsidRPr="00A5246B" w:rsidRDefault="009046AB" w:rsidP="00A45C06">
      <w:pPr>
        <w:widowControl w:val="0"/>
        <w:numPr>
          <w:ilvl w:val="2"/>
          <w:numId w:val="78"/>
        </w:numPr>
        <w:tabs>
          <w:tab w:val="left" w:pos="0"/>
        </w:tabs>
        <w:spacing w:line="276" w:lineRule="auto"/>
        <w:ind w:left="0" w:firstLine="0"/>
        <w:jc w:val="both"/>
        <w:rPr>
          <w:rFonts w:ascii="Garamond" w:hAnsi="Garamond"/>
          <w:sz w:val="20"/>
          <w:szCs w:val="20"/>
        </w:rPr>
      </w:pPr>
      <w:r w:rsidRPr="00A5246B">
        <w:rPr>
          <w:rFonts w:ascii="Garamond" w:hAnsi="Garamond" w:cs="Garamond"/>
          <w:sz w:val="20"/>
          <w:szCs w:val="20"/>
          <w:shd w:val="clear" w:color="auto" w:fill="FFFFFF"/>
        </w:rPr>
        <w:t>Potwierdzenie wniesienia wadium ( o ile jest to wymagane),</w:t>
      </w:r>
    </w:p>
    <w:p w14:paraId="21B055B6" w14:textId="490ED4EE" w:rsidR="009046AB" w:rsidRPr="00A5246B" w:rsidRDefault="009046AB" w:rsidP="00A45C06">
      <w:pPr>
        <w:widowControl w:val="0"/>
        <w:numPr>
          <w:ilvl w:val="2"/>
          <w:numId w:val="78"/>
        </w:numPr>
        <w:tabs>
          <w:tab w:val="left" w:pos="0"/>
          <w:tab w:val="num" w:pos="142"/>
        </w:tabs>
        <w:spacing w:line="276" w:lineRule="auto"/>
        <w:ind w:left="0" w:firstLine="0"/>
        <w:jc w:val="both"/>
        <w:textAlignment w:val="auto"/>
        <w:rPr>
          <w:rFonts w:ascii="Garamond" w:hAnsi="Garamond"/>
          <w:sz w:val="20"/>
          <w:szCs w:val="20"/>
        </w:rPr>
      </w:pPr>
      <w:bookmarkStart w:id="8" w:name="_Hlk104445443"/>
      <w:r w:rsidRPr="00A5246B">
        <w:rPr>
          <w:rFonts w:ascii="Garamond" w:eastAsia="Arial" w:hAnsi="Garamond" w:cs="Arial"/>
          <w:sz w:val="20"/>
          <w:szCs w:val="20"/>
        </w:rPr>
        <w:t>Oświadczenia, że Wykonawca</w:t>
      </w:r>
      <w:r w:rsidR="000C2054" w:rsidRPr="00A5246B">
        <w:rPr>
          <w:rFonts w:ascii="Garamond" w:eastAsia="Arial" w:hAnsi="Garamond" w:cs="Arial"/>
          <w:sz w:val="20"/>
          <w:szCs w:val="20"/>
        </w:rPr>
        <w:t xml:space="preserve"> (dotyczy to również podmiotu udostępniającego zasoby)</w:t>
      </w:r>
      <w:r w:rsidRPr="00A5246B">
        <w:rPr>
          <w:rFonts w:ascii="Garamond" w:eastAsia="Arial" w:hAnsi="Garamond" w:cs="Arial"/>
          <w:sz w:val="20"/>
          <w:szCs w:val="20"/>
        </w:rPr>
        <w:t xml:space="preserve"> </w:t>
      </w:r>
      <w:r w:rsidRPr="00A5246B">
        <w:rPr>
          <w:rFonts w:ascii="Garamond" w:hAnsi="Garamond" w:cs="Arial"/>
          <w:sz w:val="20"/>
          <w:szCs w:val="20"/>
        </w:rPr>
        <w:t xml:space="preserve">nie podlega wykluczeniu z postępowania na podstawie art. 7 ust. 1 ustawy z dnia 13 kwietnia 2022 r. o szczególnych rozwiązaniach w zakresie przeciwdziałania wspieraniu agresji na Ukrainę oraz służących ochronie bezpieczeństwa narodowego </w:t>
      </w:r>
      <w:r w:rsidR="007507C3" w:rsidRPr="00A5246B">
        <w:rPr>
          <w:rFonts w:ascii="Garamond" w:hAnsi="Garamond" w:cs="Arial"/>
          <w:sz w:val="20"/>
          <w:szCs w:val="20"/>
        </w:rPr>
        <w:t xml:space="preserve">(Dz.U. z 2025 r. poz. 514 ze zm.) </w:t>
      </w:r>
      <w:r w:rsidRPr="00A5246B">
        <w:rPr>
          <w:rFonts w:ascii="Garamond" w:hAnsi="Garamond" w:cs="Arial"/>
          <w:sz w:val="20"/>
          <w:szCs w:val="20"/>
        </w:rPr>
        <w:t xml:space="preserve">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A5246B">
        <w:rPr>
          <w:rFonts w:ascii="Garamond" w:hAnsi="Garamond" w:cs="Arial"/>
          <w:sz w:val="20"/>
          <w:szCs w:val="20"/>
        </w:rPr>
        <w:t>późn</w:t>
      </w:r>
      <w:proofErr w:type="spellEnd"/>
      <w:r w:rsidRPr="00A5246B">
        <w:rPr>
          <w:rFonts w:ascii="Garamond" w:hAnsi="Garamond" w:cs="Arial"/>
          <w:sz w:val="20"/>
          <w:szCs w:val="20"/>
        </w:rPr>
        <w:t>. zm.)</w:t>
      </w:r>
      <w:r w:rsidRPr="00A5246B">
        <w:rPr>
          <w:rFonts w:ascii="Garamond" w:hAnsi="Garamond"/>
          <w:sz w:val="20"/>
          <w:szCs w:val="20"/>
        </w:rPr>
        <w:t xml:space="preserve"> </w:t>
      </w:r>
      <w:r w:rsidRPr="00A5246B">
        <w:rPr>
          <w:rFonts w:ascii="Garamond" w:hAnsi="Garamond" w:cs="Arial"/>
          <w:sz w:val="20"/>
          <w:szCs w:val="20"/>
          <w:lang w:eastAsia="pl-PL"/>
        </w:rPr>
        <w:t>– zgodnie z załącznikiem nr 6 do SWZ</w:t>
      </w:r>
      <w:bookmarkEnd w:id="8"/>
      <w:r w:rsidRPr="00A5246B">
        <w:rPr>
          <w:rFonts w:ascii="Garamond" w:hAnsi="Garamond" w:cs="Arial"/>
          <w:sz w:val="20"/>
          <w:szCs w:val="20"/>
          <w:lang w:eastAsia="pl-PL"/>
        </w:rPr>
        <w:t>.</w:t>
      </w:r>
    </w:p>
    <w:p w14:paraId="185FF6E9" w14:textId="7F35A1C6" w:rsidR="006120E4" w:rsidRPr="00A5246B" w:rsidRDefault="006120E4" w:rsidP="00A45C06">
      <w:pPr>
        <w:widowControl w:val="0"/>
        <w:tabs>
          <w:tab w:val="left" w:pos="0"/>
        </w:tabs>
        <w:autoSpaceDN/>
        <w:spacing w:line="276" w:lineRule="auto"/>
        <w:jc w:val="both"/>
        <w:rPr>
          <w:rFonts w:ascii="Garamond" w:hAnsi="Garamond" w:cs="Garamond"/>
          <w:kern w:val="2"/>
          <w:sz w:val="20"/>
          <w:szCs w:val="20"/>
        </w:rPr>
      </w:pPr>
      <w:r w:rsidRPr="00A5246B">
        <w:rPr>
          <w:rFonts w:ascii="Garamond" w:hAnsi="Garamond" w:cs="Garamond"/>
          <w:kern w:val="2"/>
          <w:sz w:val="20"/>
          <w:szCs w:val="20"/>
        </w:rPr>
        <w:t>18.1.4</w:t>
      </w:r>
      <w:r w:rsidRPr="00A5246B">
        <w:rPr>
          <w:rFonts w:ascii="Garamond" w:hAnsi="Garamond" w:cs="Garamond"/>
          <w:kern w:val="2"/>
          <w:sz w:val="20"/>
          <w:szCs w:val="20"/>
        </w:rPr>
        <w:tab/>
        <w:t xml:space="preserve">potwierdzenie odbycia obowiązkowej wizji lokalnej zgodnie z załącznikiem nr </w:t>
      </w:r>
      <w:r w:rsidR="002B198D" w:rsidRPr="00A5246B">
        <w:rPr>
          <w:rFonts w:ascii="Garamond" w:hAnsi="Garamond" w:cs="Garamond"/>
          <w:kern w:val="2"/>
          <w:sz w:val="20"/>
          <w:szCs w:val="20"/>
        </w:rPr>
        <w:t>7</w:t>
      </w:r>
      <w:r w:rsidRPr="00A5246B">
        <w:rPr>
          <w:rFonts w:ascii="Garamond" w:hAnsi="Garamond" w:cs="Garamond"/>
          <w:kern w:val="2"/>
          <w:sz w:val="20"/>
          <w:szCs w:val="20"/>
        </w:rPr>
        <w:t xml:space="preserve"> do SWZ.</w:t>
      </w:r>
    </w:p>
    <w:p w14:paraId="050B1DAA" w14:textId="77777777" w:rsidR="00B45A21"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hAnsi="Garamond" w:cs="Garamond"/>
          <w:sz w:val="20"/>
          <w:szCs w:val="20"/>
        </w:rPr>
        <w:t>WYKAZ DOKUMENTÓW, SKŁADANYCH PRZEZ WYKONAWCĘ W POSTĘPOWANIU NA WEZWANIE!!!!!!!!!!!!!!!!!!!!!!!!!!!!! ZAMAWIAJĄCEGO NA POTWIERDZENIE OKOLICZNOŚCI, O KTÓRYCH MOWA W ART. 112 UST. 1 USTAWY PZP</w:t>
      </w:r>
    </w:p>
    <w:p w14:paraId="0E4EF435" w14:textId="21EB8C95" w:rsidR="00B45A21" w:rsidRPr="00A5246B" w:rsidRDefault="00B45A21">
      <w:pPr>
        <w:pStyle w:val="Akapitzlist"/>
        <w:numPr>
          <w:ilvl w:val="1"/>
          <w:numId w:val="145"/>
        </w:numPr>
        <w:tabs>
          <w:tab w:val="left" w:pos="0"/>
        </w:tabs>
        <w:spacing w:after="0"/>
        <w:ind w:left="0" w:firstLine="0"/>
        <w:jc w:val="both"/>
        <w:rPr>
          <w:rFonts w:ascii="Garamond" w:hAnsi="Garamond"/>
          <w:sz w:val="20"/>
          <w:szCs w:val="20"/>
        </w:rPr>
      </w:pPr>
      <w:r w:rsidRPr="00A5246B">
        <w:rPr>
          <w:rFonts w:ascii="Garamond" w:hAnsi="Garamond" w:cs="Garamond"/>
          <w:kern w:val="2"/>
          <w:sz w:val="20"/>
          <w:szCs w:val="20"/>
        </w:rPr>
        <w:t xml:space="preserve">Wykaz robót budowlanych (zgodnie z załącznikiem nr 9 do SWZ)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na potwierdzenie spełnienia warunku o którym mowa 7.2.4 pkt a, zgodnie z załącznikiem nr </w:t>
      </w:r>
      <w:r w:rsidR="00886C8F" w:rsidRPr="00A5246B">
        <w:rPr>
          <w:rFonts w:ascii="Garamond" w:hAnsi="Garamond" w:cs="Garamond"/>
          <w:kern w:val="2"/>
          <w:sz w:val="20"/>
          <w:szCs w:val="20"/>
        </w:rPr>
        <w:t>8</w:t>
      </w:r>
      <w:r w:rsidRPr="00A5246B">
        <w:rPr>
          <w:rFonts w:ascii="Garamond" w:hAnsi="Garamond" w:cs="Garamond"/>
          <w:kern w:val="2"/>
          <w:sz w:val="20"/>
          <w:szCs w:val="20"/>
        </w:rPr>
        <w:t xml:space="preserve"> do SWZ</w:t>
      </w:r>
    </w:p>
    <w:p w14:paraId="33023ED1" w14:textId="266280EA" w:rsidR="00B45A21" w:rsidRPr="00A5246B" w:rsidRDefault="00B45A21">
      <w:pPr>
        <w:pStyle w:val="Akapitzlist"/>
        <w:numPr>
          <w:ilvl w:val="1"/>
          <w:numId w:val="145"/>
        </w:numPr>
        <w:tabs>
          <w:tab w:val="left" w:pos="0"/>
        </w:tabs>
        <w:spacing w:after="0"/>
        <w:ind w:left="0" w:firstLine="0"/>
        <w:jc w:val="both"/>
        <w:rPr>
          <w:rFonts w:ascii="Garamond" w:hAnsi="Garamond"/>
          <w:sz w:val="20"/>
          <w:szCs w:val="20"/>
        </w:rPr>
      </w:pPr>
      <w:r w:rsidRPr="00A5246B">
        <w:rPr>
          <w:rFonts w:ascii="Garamond" w:hAnsi="Garamond" w:cs="Garamond"/>
          <w:kern w:val="2"/>
          <w:sz w:val="20"/>
          <w:szCs w:val="20"/>
        </w:rPr>
        <w:t xml:space="preserve">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na potwierdzenie spełnienia warunku o którym mowa 7.2.4 SWZ pkt b – zgodnie z załącznikiem nr </w:t>
      </w:r>
      <w:r w:rsidR="00886C8F" w:rsidRPr="00A5246B">
        <w:rPr>
          <w:rFonts w:ascii="Garamond" w:hAnsi="Garamond" w:cs="Garamond"/>
          <w:kern w:val="2"/>
          <w:sz w:val="20"/>
          <w:szCs w:val="20"/>
        </w:rPr>
        <w:t>9</w:t>
      </w:r>
      <w:r w:rsidRPr="00A5246B">
        <w:rPr>
          <w:rFonts w:ascii="Garamond" w:hAnsi="Garamond" w:cs="Garamond"/>
          <w:kern w:val="2"/>
          <w:sz w:val="20"/>
          <w:szCs w:val="20"/>
        </w:rPr>
        <w:t xml:space="preserve"> do SWZ</w:t>
      </w:r>
    </w:p>
    <w:p w14:paraId="27EEF9EF"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hAnsi="Garamond" w:cs="Garamond"/>
          <w:sz w:val="20"/>
          <w:szCs w:val="20"/>
        </w:rPr>
        <w:t>WYKAZ DOKUMENTÓW, SKŁADANYCH PRZEZ WYKONAWCĘ W POSTĘPOWANIU NA WEZWANIE!!!!!!!!!!!!!!!!!!!!!!!! ZAMAWIAJĄCEGO NA POTWIERDZENIE OKOLICZNOŚCI, O KTÓRYCH MOWA W ART. 108 UST. 1 USTAWY PZP</w:t>
      </w:r>
    </w:p>
    <w:p w14:paraId="15F708E3" w14:textId="77777777" w:rsidR="009046AB" w:rsidRPr="00A5246B" w:rsidRDefault="009046AB" w:rsidP="00A45C06">
      <w:pPr>
        <w:numPr>
          <w:ilvl w:val="1"/>
          <w:numId w:val="93"/>
        </w:numPr>
        <w:tabs>
          <w:tab w:val="left" w:pos="0"/>
        </w:tabs>
        <w:spacing w:line="276" w:lineRule="auto"/>
        <w:jc w:val="both"/>
        <w:rPr>
          <w:rFonts w:ascii="Garamond" w:hAnsi="Garamond" w:cs="Garamond"/>
          <w:sz w:val="20"/>
          <w:szCs w:val="20"/>
        </w:rPr>
      </w:pPr>
      <w:r w:rsidRPr="00A5246B">
        <w:rPr>
          <w:rFonts w:ascii="Garamond" w:hAnsi="Garamond" w:cs="Garamond"/>
          <w:sz w:val="20"/>
          <w:szCs w:val="20"/>
        </w:rPr>
        <w:t xml:space="preserve">informacji z Krajowego Rejestru Karnego w zakresie określonym w art. </w:t>
      </w:r>
      <w:r w:rsidRPr="00A5246B">
        <w:rPr>
          <w:rFonts w:ascii="Garamond" w:hAnsi="Garamond"/>
          <w:sz w:val="20"/>
          <w:szCs w:val="20"/>
        </w:rPr>
        <w:t>art. 108 ust. 1 pkt 1 i 2 ustawy z dnia 11 września 2019 r. – Prawo zamówień publicznych, zwanej dalej „ustawą”, – sporządzonej nie wcześniej niż 6 miesięcy przed jej złożeniem;</w:t>
      </w:r>
    </w:p>
    <w:p w14:paraId="411CB5BF" w14:textId="77777777" w:rsidR="009046AB" w:rsidRPr="00A5246B" w:rsidRDefault="009046AB" w:rsidP="00A45C06">
      <w:pPr>
        <w:numPr>
          <w:ilvl w:val="1"/>
          <w:numId w:val="93"/>
        </w:numPr>
        <w:tabs>
          <w:tab w:val="left" w:pos="0"/>
        </w:tabs>
        <w:spacing w:line="276" w:lineRule="auto"/>
        <w:jc w:val="both"/>
        <w:rPr>
          <w:rFonts w:ascii="Garamond" w:hAnsi="Garamond" w:cs="Garamond"/>
          <w:sz w:val="20"/>
          <w:szCs w:val="20"/>
        </w:rPr>
      </w:pPr>
      <w:r w:rsidRPr="00A5246B">
        <w:rPr>
          <w:rFonts w:ascii="Garamond" w:hAnsi="Garamond" w:cs="Garamond"/>
          <w:sz w:val="20"/>
          <w:szCs w:val="20"/>
        </w:rPr>
        <w:t xml:space="preserve">informacji z Krajowego Rejestru Karnego w zakresie określonym w </w:t>
      </w:r>
      <w:r w:rsidRPr="00A5246B">
        <w:rPr>
          <w:rFonts w:ascii="Garamond" w:hAnsi="Garamond"/>
          <w:sz w:val="20"/>
          <w:szCs w:val="20"/>
        </w:rPr>
        <w:t>art. 108 ust. 1 pkt 4 ustawy, odnośnie do orzeczenia zakazu ubiegania się o zamówienie publiczne tytułem środka karnego, – sporządzonej nie wcześniej niż 6 miesięcy przed jej złożeniem;</w:t>
      </w:r>
    </w:p>
    <w:p w14:paraId="05752C98" w14:textId="17329BE2" w:rsidR="009046AB" w:rsidRPr="00A5246B" w:rsidRDefault="009046AB" w:rsidP="00A45C06">
      <w:pPr>
        <w:numPr>
          <w:ilvl w:val="1"/>
          <w:numId w:val="93"/>
        </w:numPr>
        <w:tabs>
          <w:tab w:val="left" w:pos="0"/>
        </w:tabs>
        <w:spacing w:line="276" w:lineRule="auto"/>
        <w:jc w:val="both"/>
        <w:rPr>
          <w:rFonts w:ascii="Garamond" w:hAnsi="Garamond" w:cs="Garamond"/>
          <w:sz w:val="20"/>
          <w:szCs w:val="20"/>
        </w:rPr>
      </w:pPr>
      <w:r w:rsidRPr="00A5246B">
        <w:rPr>
          <w:rFonts w:ascii="Garamond" w:hAnsi="Garamond"/>
          <w:sz w:val="20"/>
          <w:szCs w:val="20"/>
        </w:rPr>
        <w:t xml:space="preserve">oświadczenia wykonawcy, w zakresie art. 108 ust. 1 pkt 5 ustawy, o braku przynależności do tej samej grupy kapitałowej, w rozumieniu ustawy z dnia 16 lutego 2007 r. o ochronie konkurencji i konsumentów </w:t>
      </w:r>
      <w:r w:rsidR="00D12ABB" w:rsidRPr="00A5246B">
        <w:rPr>
          <w:rFonts w:ascii="Garamond" w:hAnsi="Garamond" w:cs="Arial"/>
          <w:sz w:val="20"/>
          <w:szCs w:val="20"/>
        </w:rPr>
        <w:t>(Dz.U. z 2024 r. poz. 1616)</w:t>
      </w:r>
      <w:r w:rsidRPr="00A5246B">
        <w:rPr>
          <w:rFonts w:ascii="Garamond" w:hAnsi="Garamond"/>
          <w:sz w:val="20"/>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oświadczenia jest w załączniku nr 5 do SWZ;</w:t>
      </w:r>
    </w:p>
    <w:p w14:paraId="5B30AC88" w14:textId="77777777" w:rsidR="00961AA5" w:rsidRPr="00A5246B" w:rsidRDefault="009046AB" w:rsidP="00A45C06">
      <w:pPr>
        <w:numPr>
          <w:ilvl w:val="1"/>
          <w:numId w:val="93"/>
        </w:numPr>
        <w:tabs>
          <w:tab w:val="left" w:pos="0"/>
        </w:tabs>
        <w:spacing w:line="276" w:lineRule="auto"/>
        <w:jc w:val="both"/>
        <w:textAlignment w:val="auto"/>
        <w:rPr>
          <w:rFonts w:ascii="Garamond" w:hAnsi="Garamond" w:cs="Garamond"/>
          <w:sz w:val="20"/>
          <w:szCs w:val="20"/>
        </w:rPr>
      </w:pPr>
      <w:r w:rsidRPr="00A5246B">
        <w:rPr>
          <w:rFonts w:ascii="Garamond" w:hAnsi="Garamond"/>
          <w:sz w:val="20"/>
          <w:szCs w:val="20"/>
        </w:rPr>
        <w:t>oświadczenia wykonawcy o aktualności informacji zawartych w oświadczeniu, o którym mowa w art. 125 ust. 1 ustawy, w zakresie podstaw wykluczenia z postępowania określonych w: art. 108 ust. 1 pkt 3 ustawy, b) art. 108 ust. 1 pkt 4 ustawy odnośnie do orzeczenia zakazu ubiegania się o zamówienie publiczne tytułem środka zapobiegawczego,  c) art. 108 ust. 1 pkt 5 ustawy odnośnie do zawarcia z innymi wykonawcami porozumienia mającego na celu zakłócenie konkurencji, d) art. 108 ust. 1 pkt 6 ustawy – wzór oświadczenia jest w załączniku nr 3 do SWZ</w:t>
      </w:r>
      <w:r w:rsidR="00961AA5" w:rsidRPr="00A5246B">
        <w:rPr>
          <w:rFonts w:ascii="Garamond" w:hAnsi="Garamond"/>
          <w:sz w:val="20"/>
          <w:szCs w:val="20"/>
        </w:rPr>
        <w:t>,</w:t>
      </w:r>
    </w:p>
    <w:p w14:paraId="0C1440DC" w14:textId="08CC8509" w:rsidR="007E701E" w:rsidRPr="00A5246B" w:rsidRDefault="007E701E" w:rsidP="007E701E">
      <w:pPr>
        <w:numPr>
          <w:ilvl w:val="1"/>
          <w:numId w:val="93"/>
        </w:numPr>
        <w:tabs>
          <w:tab w:val="left" w:pos="0"/>
        </w:tabs>
        <w:spacing w:line="276" w:lineRule="auto"/>
        <w:jc w:val="both"/>
        <w:textAlignment w:val="auto"/>
        <w:rPr>
          <w:rFonts w:ascii="Garamond" w:hAnsi="Garamond" w:cs="Garamond"/>
          <w:sz w:val="20"/>
          <w:szCs w:val="20"/>
        </w:rPr>
      </w:pPr>
      <w:r w:rsidRPr="00A5246B">
        <w:rPr>
          <w:rFonts w:ascii="Garamond" w:eastAsia="SimSun" w:hAnsi="Garamond" w:cs="Garamond"/>
          <w:b/>
          <w:bCs/>
          <w:kern w:val="0"/>
          <w:sz w:val="20"/>
          <w:szCs w:val="20"/>
          <w:lang w:eastAsia="pl-PL"/>
        </w:rPr>
        <w:t>informacja z Centralnego Rejestru Beneficjentów Rzeczywistych</w:t>
      </w:r>
      <w:r w:rsidRPr="00A5246B">
        <w:rPr>
          <w:rFonts w:ascii="Garamond" w:eastAsia="SimSun" w:hAnsi="Garamond" w:cs="Garamond"/>
          <w:kern w:val="0"/>
          <w:sz w:val="20"/>
          <w:szCs w:val="20"/>
          <w:lang w:eastAsia="pl-PL"/>
        </w:rPr>
        <w:t>, w zakresie art. 108 ust. 2 PZP, jeżeli odrębne przepisy wymagają wpisu do tego rejestru, sporządzona nie wcześniej niż 3 miesiące przed jej złożeniem;</w:t>
      </w:r>
    </w:p>
    <w:p w14:paraId="5812CE50"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Jeżeli wykonawca ma siedzibę lub miejsce zamieszkania poza granicami Rzeczypospolitej Polskiej, zamiast:</w:t>
      </w:r>
    </w:p>
    <w:p w14:paraId="6481A9E7" w14:textId="580AC159" w:rsidR="009046AB" w:rsidRPr="00A5246B" w:rsidRDefault="009046AB" w:rsidP="00A45C06">
      <w:pPr>
        <w:numPr>
          <w:ilvl w:val="2"/>
          <w:numId w:val="93"/>
        </w:numPr>
        <w:spacing w:line="276" w:lineRule="auto"/>
        <w:jc w:val="both"/>
        <w:rPr>
          <w:rFonts w:ascii="Garamond" w:hAnsi="Garamond"/>
          <w:sz w:val="20"/>
          <w:szCs w:val="20"/>
        </w:rPr>
      </w:pPr>
      <w:bookmarkStart w:id="9" w:name="page6"/>
      <w:bookmarkEnd w:id="9"/>
      <w:r w:rsidRPr="00A5246B">
        <w:rPr>
          <w:rFonts w:ascii="Garamond" w:hAnsi="Garamond"/>
          <w:sz w:val="20"/>
          <w:szCs w:val="20"/>
        </w:rPr>
        <w:t xml:space="preserve">informacji z Krajowego Rejestru Karnego, o której mowa w pkt 12.1 i 12.2 SWZ – składa informację z odpowiedniego rejestru albo, w przypadku braku takiego rejestru, inny równoważny dokument wydany przez właściwy organ sądowy lub administracyjny kraju, w którym wykonawca ma siedzibę lub miejsce zamieszkania, </w:t>
      </w:r>
      <w:r w:rsidR="0007771E" w:rsidRPr="00A5246B">
        <w:rPr>
          <w:rFonts w:ascii="Garamond" w:hAnsi="Garamond"/>
          <w:sz w:val="20"/>
          <w:szCs w:val="20"/>
        </w:rPr>
        <w:t>lub miejsce zamieszkania ma osoba,</w:t>
      </w:r>
      <w:r w:rsidR="0007771E" w:rsidRPr="00A5246B">
        <w:rPr>
          <w:rFonts w:ascii="Garamond" w:hAnsi="Garamond"/>
          <w:sz w:val="20"/>
          <w:szCs w:val="20"/>
          <w:shd w:val="clear" w:color="auto" w:fill="FFFFFF"/>
        </w:rPr>
        <w:t xml:space="preserve"> </w:t>
      </w:r>
      <w:r w:rsidR="0007771E" w:rsidRPr="00A5246B">
        <w:rPr>
          <w:rFonts w:ascii="Garamond" w:hAnsi="Garamond"/>
          <w:sz w:val="20"/>
          <w:szCs w:val="20"/>
        </w:rPr>
        <w:t xml:space="preserve">której dokument dotyczy </w:t>
      </w:r>
      <w:r w:rsidRPr="00A5246B">
        <w:rPr>
          <w:rFonts w:ascii="Garamond" w:hAnsi="Garamond"/>
          <w:sz w:val="20"/>
          <w:szCs w:val="20"/>
        </w:rPr>
        <w:t>w zakresie art. 108 ust. 1 pkt 1, 2 i 4. Dokumenty, o których mowa w zdaniu poprzedzającym, powinny być wystawione nie wcześniej niż 6 miesięcy przed ich złożeniem,</w:t>
      </w:r>
    </w:p>
    <w:p w14:paraId="1D44ED03" w14:textId="0E1979AA" w:rsidR="00961AA5" w:rsidRPr="00A5246B" w:rsidRDefault="009046AB" w:rsidP="00A45C06">
      <w:pPr>
        <w:numPr>
          <w:ilvl w:val="2"/>
          <w:numId w:val="93"/>
        </w:numPr>
        <w:spacing w:line="276" w:lineRule="auto"/>
        <w:jc w:val="both"/>
        <w:rPr>
          <w:rFonts w:ascii="Garamond" w:hAnsi="Garamond"/>
          <w:sz w:val="20"/>
          <w:szCs w:val="20"/>
        </w:rPr>
      </w:pPr>
      <w:r w:rsidRPr="00A5246B">
        <w:rPr>
          <w:rFonts w:ascii="Garamond" w:hAnsi="Garamond"/>
          <w:sz w:val="20"/>
          <w:szCs w:val="20"/>
        </w:rPr>
        <w:t xml:space="preserve">Jeżeli w kraju, w którym wykonawca ma siedzibę lub miejsce zamieszkania, </w:t>
      </w:r>
      <w:r w:rsidR="0007771E" w:rsidRPr="00A5246B">
        <w:rPr>
          <w:rFonts w:ascii="Garamond" w:hAnsi="Garamond"/>
          <w:sz w:val="20"/>
          <w:szCs w:val="20"/>
        </w:rPr>
        <w:t>lub miejsce zamieszkania ma osoba,</w:t>
      </w:r>
      <w:r w:rsidR="0007771E" w:rsidRPr="00A5246B">
        <w:rPr>
          <w:rFonts w:ascii="Garamond" w:hAnsi="Garamond"/>
          <w:sz w:val="20"/>
          <w:szCs w:val="20"/>
          <w:shd w:val="clear" w:color="auto" w:fill="FFFFFF"/>
        </w:rPr>
        <w:t xml:space="preserve"> </w:t>
      </w:r>
      <w:r w:rsidR="0007771E" w:rsidRPr="00A5246B">
        <w:rPr>
          <w:rFonts w:ascii="Garamond" w:hAnsi="Garamond"/>
          <w:sz w:val="20"/>
          <w:szCs w:val="20"/>
        </w:rPr>
        <w:t xml:space="preserve">której dokument dotyczy </w:t>
      </w:r>
      <w:r w:rsidRPr="00A5246B">
        <w:rPr>
          <w:rFonts w:ascii="Garamond" w:hAnsi="Garamond"/>
          <w:sz w:val="20"/>
          <w:szCs w:val="20"/>
        </w:rPr>
        <w:t>nie wydaje się dokumentów, o których mowa w pkt 12.</w:t>
      </w:r>
      <w:r w:rsidR="009E533D" w:rsidRPr="00A5246B">
        <w:rPr>
          <w:rFonts w:ascii="Garamond" w:hAnsi="Garamond"/>
          <w:sz w:val="20"/>
          <w:szCs w:val="20"/>
        </w:rPr>
        <w:t>6</w:t>
      </w:r>
      <w:r w:rsidRPr="00A5246B">
        <w:rPr>
          <w:rFonts w:ascii="Garamond" w:hAnsi="Garamond"/>
          <w:sz w:val="20"/>
          <w:szCs w:val="20"/>
        </w:rPr>
        <w:t>.1, lub gdy dokumenty te nie odnoszą się do wszystkich przypadków, o których mowa w art. 108 ust. 1 pkt 1, 2 i 4, zastępuje się je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Dokumenty, o których mowa w zdaniu poprzedzającym, powinny być wystawione nie wcześniej niż 6 miesięcy przed ich złożeniem,</w:t>
      </w:r>
    </w:p>
    <w:p w14:paraId="14C8BFA5" w14:textId="521B00AA" w:rsidR="007E701E" w:rsidRPr="00A5246B" w:rsidRDefault="007E701E" w:rsidP="007E701E">
      <w:pPr>
        <w:numPr>
          <w:ilvl w:val="2"/>
          <w:numId w:val="93"/>
        </w:numPr>
        <w:spacing w:line="276" w:lineRule="auto"/>
        <w:jc w:val="both"/>
        <w:rPr>
          <w:rFonts w:ascii="Garamond" w:hAnsi="Garamond"/>
          <w:sz w:val="20"/>
          <w:szCs w:val="20"/>
        </w:rPr>
      </w:pPr>
      <w:r w:rsidRPr="00A5246B">
        <w:rPr>
          <w:rFonts w:ascii="Garamond" w:eastAsia="SimSun" w:hAnsi="Garamond" w:cs="Garamond"/>
          <w:kern w:val="0"/>
          <w:sz w:val="20"/>
          <w:szCs w:val="20"/>
          <w:lang w:eastAsia="pl-PL"/>
        </w:rPr>
        <w:t>informacji z Centralnego Rejestru Beneficjentów Rzeczywistych, o której mowa w 12.5 SWZ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Dokument, ten powinien być wystawiony nie wcześniej niż 3miesiąceprzed jego złożeniem;</w:t>
      </w:r>
    </w:p>
    <w:p w14:paraId="44A44D9E" w14:textId="77777777" w:rsidR="009046AB" w:rsidRPr="00A5246B" w:rsidRDefault="009046AB" w:rsidP="00A45C06">
      <w:pPr>
        <w:numPr>
          <w:ilvl w:val="2"/>
          <w:numId w:val="93"/>
        </w:numPr>
        <w:spacing w:line="276" w:lineRule="auto"/>
        <w:jc w:val="both"/>
        <w:rPr>
          <w:rFonts w:ascii="Garamond" w:hAnsi="Garamond"/>
          <w:sz w:val="20"/>
          <w:szCs w:val="20"/>
        </w:rPr>
      </w:pPr>
      <w:r w:rsidRPr="00A5246B">
        <w:rPr>
          <w:rFonts w:ascii="Garamond" w:hAnsi="Garamond"/>
          <w:sz w:val="20"/>
          <w:szCs w:val="20"/>
        </w:rPr>
        <w:t>W przypadku wątpliwości co do treści dokumentu złożonego przez wykonawcę, zamawiający może zwrócić się bezpośrednio do właściwych organów kraju, w którym wykonawca ma siedzibę lub miejsce zamieszkania, o udzielenie niezbędnych informacji dotyczących tego dokumentu,</w:t>
      </w:r>
    </w:p>
    <w:p w14:paraId="6E428C00" w14:textId="77777777" w:rsidR="009046AB" w:rsidRPr="00A5246B" w:rsidRDefault="009046AB" w:rsidP="00A45C06">
      <w:pPr>
        <w:numPr>
          <w:ilvl w:val="2"/>
          <w:numId w:val="93"/>
        </w:numPr>
        <w:spacing w:line="276" w:lineRule="auto"/>
        <w:jc w:val="both"/>
        <w:rPr>
          <w:rFonts w:ascii="Garamond" w:hAnsi="Garamond"/>
          <w:sz w:val="20"/>
          <w:szCs w:val="20"/>
        </w:rPr>
      </w:pPr>
      <w:r w:rsidRPr="00A5246B">
        <w:rPr>
          <w:rFonts w:ascii="Garamond" w:hAnsi="Garamond"/>
          <w:sz w:val="20"/>
          <w:szCs w:val="20"/>
        </w:rPr>
        <w:t xml:space="preserve">Zamawiający żąda od wykonawcy, który polega na zdolnościach lub sytuacji podmiotów udostępniających zasoby na zasadach określonych w art. 118 ustawy, przedstawienia podmiotowych środków dowodowych, o których mowa w pkt 12.1-12.4, dotyczących tych podmiotów, potwierdzających, że nie zachodzą wobec tych podmiotów podstawy wykluczenia z postępowania. </w:t>
      </w:r>
    </w:p>
    <w:p w14:paraId="0A01C188" w14:textId="77777777" w:rsidR="009046AB" w:rsidRPr="00A5246B" w:rsidRDefault="009046AB" w:rsidP="00A45C06">
      <w:pPr>
        <w:numPr>
          <w:ilvl w:val="2"/>
          <w:numId w:val="93"/>
        </w:numPr>
        <w:spacing w:line="276" w:lineRule="auto"/>
        <w:jc w:val="both"/>
        <w:rPr>
          <w:rFonts w:ascii="Garamond" w:hAnsi="Garamond"/>
          <w:sz w:val="20"/>
          <w:szCs w:val="20"/>
        </w:rPr>
      </w:pPr>
      <w:r w:rsidRPr="00A5246B">
        <w:rPr>
          <w:rFonts w:ascii="Garamond" w:hAnsi="Garamond"/>
          <w:sz w:val="20"/>
          <w:szCs w:val="20"/>
        </w:rPr>
        <w:t>Do podmiotów udostępniających zasoby na zasadach określonych w art. 118 ustawy, mających siedzibę lub miejsce zamieszkania poza terytorium Rzeczypospolitej Polskiej, zapisy 12.5.1, 12.5.2, 12.5.3, stosuje się odpowiednio.</w:t>
      </w:r>
    </w:p>
    <w:p w14:paraId="006A36AE" w14:textId="77777777" w:rsidR="009046AB" w:rsidRPr="00A5246B" w:rsidRDefault="009046AB" w:rsidP="00A45C06">
      <w:pPr>
        <w:numPr>
          <w:ilvl w:val="2"/>
          <w:numId w:val="93"/>
        </w:numPr>
        <w:spacing w:line="276" w:lineRule="auto"/>
        <w:jc w:val="both"/>
        <w:rPr>
          <w:rFonts w:ascii="Garamond" w:hAnsi="Garamond"/>
          <w:sz w:val="20"/>
          <w:szCs w:val="20"/>
        </w:rPr>
      </w:pPr>
      <w:r w:rsidRPr="00A5246B">
        <w:rPr>
          <w:rFonts w:ascii="Garamond" w:hAnsi="Garamond"/>
          <w:sz w:val="20"/>
          <w:szCs w:val="20"/>
        </w:rPr>
        <w:t>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ustawy.</w:t>
      </w:r>
    </w:p>
    <w:p w14:paraId="05C07480" w14:textId="501A57F6" w:rsidR="009046AB" w:rsidRPr="00A5246B" w:rsidRDefault="00D5663A" w:rsidP="00A45C06">
      <w:pPr>
        <w:numPr>
          <w:ilvl w:val="0"/>
          <w:numId w:val="93"/>
        </w:numPr>
        <w:tabs>
          <w:tab w:val="left" w:pos="0"/>
        </w:tabs>
        <w:spacing w:line="276" w:lineRule="auto"/>
        <w:jc w:val="both"/>
        <w:rPr>
          <w:rFonts w:ascii="Garamond" w:hAnsi="Garamond" w:cs="Garamond"/>
          <w:sz w:val="20"/>
          <w:szCs w:val="20"/>
        </w:rPr>
      </w:pPr>
      <w:bookmarkStart w:id="10" w:name="page7"/>
      <w:bookmarkEnd w:id="10"/>
      <w:r w:rsidRPr="00A5246B">
        <w:rPr>
          <w:rFonts w:ascii="Garamond" w:hAnsi="Garamond" w:cs="Garamond"/>
          <w:sz w:val="20"/>
          <w:szCs w:val="20"/>
        </w:rPr>
        <w:t>§</w:t>
      </w:r>
      <w:r w:rsidR="009046AB" w:rsidRPr="00A5246B">
        <w:rPr>
          <w:rFonts w:ascii="Garamond" w:hAnsi="Garamond" w:cs="Garamond"/>
          <w:sz w:val="20"/>
          <w:szCs w:val="20"/>
        </w:rPr>
        <w:t>ubiegający się o udzielenie zamówienia zobowiązani są ustanowić pełnomocnika do reprezentowania ich w postępowaniu o udzielenie zamówienia albo reprezentowania w postępowaniu i zawarcia umowy w sprawie zamówienia publicznego.</w:t>
      </w:r>
    </w:p>
    <w:p w14:paraId="43420A53"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hAnsi="Garamond" w:cs="Garamond"/>
          <w:sz w:val="20"/>
          <w:szCs w:val="20"/>
        </w:rPr>
        <w:t>W przypadku składania ofert przez podmioty ubiegające się wspólnie o udzielenie zamówienia należy dołączyć pełnomocnictwo do reprezentowania ich w postępowaniu o udzielenie zamówienia publicznego albo reprezentowania w postępowaniu i zawarcia umowy w sprawie zamówienia publicznego.</w:t>
      </w:r>
    </w:p>
    <w:p w14:paraId="5ADFEA01" w14:textId="1C0EB39C" w:rsidR="0007771E" w:rsidRPr="00A5246B" w:rsidRDefault="009046AB">
      <w:pPr>
        <w:numPr>
          <w:ilvl w:val="0"/>
          <w:numId w:val="150"/>
        </w:numPr>
        <w:tabs>
          <w:tab w:val="left" w:pos="0"/>
        </w:tabs>
        <w:spacing w:line="276" w:lineRule="auto"/>
        <w:jc w:val="both"/>
        <w:rPr>
          <w:rFonts w:ascii="Garamond" w:hAnsi="Garamond" w:cs="Arial"/>
          <w:sz w:val="20"/>
          <w:szCs w:val="20"/>
        </w:rPr>
      </w:pPr>
      <w:r w:rsidRPr="00A5246B">
        <w:rPr>
          <w:rFonts w:ascii="Garamond" w:hAnsi="Garamond" w:cs="Garamond"/>
          <w:sz w:val="20"/>
          <w:szCs w:val="20"/>
        </w:rPr>
        <w:t>Jeżeli oferta Wykonawców wspólnie ubiegających się o udzielenie zamówienia zostanie wybrana, Zamawiający będzie mógł żądać przed zawarciem umowy w sprawie zamówienia publicznego umowy regulującej współpracę tych Wykonawców</w:t>
      </w:r>
      <w:r w:rsidR="0007771E" w:rsidRPr="00A5246B">
        <w:rPr>
          <w:rFonts w:ascii="Garamond" w:hAnsi="Garamond" w:cs="Garamond"/>
          <w:sz w:val="20"/>
          <w:szCs w:val="20"/>
        </w:rPr>
        <w:t xml:space="preserve">. </w:t>
      </w:r>
      <w:r w:rsidR="0007771E" w:rsidRPr="00A5246B">
        <w:rPr>
          <w:rStyle w:val="cf01"/>
          <w:rFonts w:ascii="Garamond" w:hAnsi="Garamond"/>
          <w:sz w:val="20"/>
          <w:szCs w:val="20"/>
        </w:rPr>
        <w:t xml:space="preserve">Niezwłocznie po zawiadomieniu o wyborze oferty, ale przed podpisaniem umowy, Wykonawcy muszą przedłożyć Zamawiającemu kopię umowy, opisującą przyjętą formę prawną oraz określającą szczegółowo sposób współdziałania przy wykonywaniu usługi, w tym zawierać w swojej treści, co najmniej następujące postanowienia: związanie co najmniej na czas nie krótszy niż czas trwania umowy, wskazanie Pełnomocnika i jego umocowania do składania oświadczeń, zaciągania zobowiązań, przyjmowania od Zamawiającego płatności na rzecz wszystkich Wykonawców, wyłącznego wystawiania faktur na rzecz Zamawiającego z tytułu usług cząstkowych oraz do dokonywania pomiędzy nimi rozliczeń, przyjmowania od Zamawiającego instrukcji na rzecz i w imieniu wszystkich Wykonawców razem i każdego </w:t>
      </w:r>
      <w:r w:rsidR="0007771E" w:rsidRPr="00A5246B">
        <w:rPr>
          <w:rFonts w:ascii="Garamond" w:hAnsi="Garamond" w:cs="Segoe UI"/>
          <w:sz w:val="20"/>
          <w:szCs w:val="20"/>
        </w:rPr>
        <w:br/>
      </w:r>
      <w:r w:rsidR="0007771E" w:rsidRPr="00A5246B">
        <w:rPr>
          <w:rStyle w:val="cf01"/>
          <w:rFonts w:ascii="Garamond" w:hAnsi="Garamond"/>
          <w:sz w:val="20"/>
          <w:szCs w:val="20"/>
        </w:rPr>
        <w:t>z osobna, zapis o wspólnej i solidarnej odpowiedzialności w zakresie realizowanego zamówienia, role i zadania każdego z Wykonawców w wykonywaniu umowy, zapłata przez Zamawiającego wynagrodzenia na rzecz jednego z podmiotów wspólnie realizujących zamówienie, zwalnia Zamawiającego z zapłaty na rzecz pozostałych (art.367 KC). Wszelka korespondencja, oświadczenia, wnioski adresowane są do Pełnomocnika ze skutkiem wobec wszystkich mocodawców. Pełnomocnik dokonuje wszystkich czynności w imieniu mocodawców i na ich rzecz.</w:t>
      </w:r>
    </w:p>
    <w:p w14:paraId="3847DC01" w14:textId="77777777" w:rsidR="009046AB" w:rsidRPr="00A5246B" w:rsidRDefault="009046AB" w:rsidP="00A45C06">
      <w:pPr>
        <w:numPr>
          <w:ilvl w:val="0"/>
          <w:numId w:val="93"/>
        </w:numPr>
        <w:tabs>
          <w:tab w:val="left" w:pos="0"/>
        </w:tabs>
        <w:spacing w:line="276" w:lineRule="auto"/>
        <w:jc w:val="both"/>
        <w:rPr>
          <w:rFonts w:ascii="Garamond" w:hAnsi="Garamond"/>
          <w:sz w:val="20"/>
          <w:szCs w:val="20"/>
        </w:rPr>
      </w:pPr>
      <w:r w:rsidRPr="00A5246B">
        <w:rPr>
          <w:rFonts w:ascii="Garamond" w:hAnsi="Garamond" w:cs="Tahoma"/>
          <w:sz w:val="20"/>
          <w:szCs w:val="20"/>
          <w:lang w:eastAsia="ar-SA"/>
        </w:rPr>
        <w:t>W przypadku, gdy Wykonawca w miejsce któregoś z dokumentów, o których mowa w SWZ dostarczy jego kopię, kopia ta musi być poświadczona za zgodność z oryginałem przez Wykonawcę. W przypadku Wykonawców wspólnie ubiegających się o udzielenie zamówienia oraz w przypadku podmiotów udostępniających Wykonawcy zasoby, kopie dokumentów dotyczących odpowiednio Wykonawcy lub tych podmiotów powinny być poświadczane za zgodność z oryginałem przez Wykonawcę lub te podmioty. Zamawiający może zażądać przedstawienia oryginałów lub notarialnie potwierdzonych kopii dokumentów (np. jeśli przedstawione kserokopie będą nieczytelne lub będą wzbudzać wątpliwości co do ich prawdziwości).</w:t>
      </w:r>
    </w:p>
    <w:p w14:paraId="37CFD2CD" w14:textId="77777777" w:rsidR="009046AB" w:rsidRPr="00A5246B" w:rsidRDefault="009046AB" w:rsidP="00A45C06">
      <w:pPr>
        <w:numPr>
          <w:ilvl w:val="0"/>
          <w:numId w:val="93"/>
        </w:numPr>
        <w:tabs>
          <w:tab w:val="left" w:pos="0"/>
        </w:tabs>
        <w:spacing w:line="276" w:lineRule="auto"/>
        <w:jc w:val="both"/>
        <w:rPr>
          <w:rFonts w:ascii="Garamond" w:hAnsi="Garamond" w:cs="Garamond"/>
          <w:sz w:val="20"/>
          <w:szCs w:val="20"/>
        </w:rPr>
      </w:pPr>
      <w:r w:rsidRPr="00A5246B">
        <w:rPr>
          <w:rFonts w:ascii="Garamond" w:hAnsi="Garamond" w:cs="Tahoma"/>
          <w:sz w:val="20"/>
          <w:szCs w:val="20"/>
          <w:lang w:eastAsia="ar-SA"/>
        </w:rPr>
        <w:t>W przypadku wspólnego ubiegania się o zamówienie przez Wykonawców, oświadczenie o niepodleganiu wykluczeniu oraz spełnianiu warunków udziału w postępowaniu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AD6E468" w14:textId="77777777" w:rsidR="009046AB" w:rsidRPr="00A5246B" w:rsidRDefault="009046AB" w:rsidP="00A45C06">
      <w:pPr>
        <w:numPr>
          <w:ilvl w:val="0"/>
          <w:numId w:val="93"/>
        </w:numPr>
        <w:spacing w:line="276" w:lineRule="auto"/>
        <w:jc w:val="both"/>
        <w:rPr>
          <w:rFonts w:ascii="Garamond" w:hAnsi="Garamond" w:cs="Garamond"/>
          <w:sz w:val="20"/>
          <w:szCs w:val="20"/>
        </w:rPr>
      </w:pPr>
      <w:r w:rsidRPr="00A5246B">
        <w:rPr>
          <w:rFonts w:ascii="Garamond" w:eastAsia="Garamond" w:hAnsi="Garamond"/>
          <w:sz w:val="20"/>
          <w:szCs w:val="20"/>
        </w:rPr>
        <w:t>FORMA SKŁADANIA DOKUMENTÓW</w:t>
      </w:r>
    </w:p>
    <w:p w14:paraId="61052CC4" w14:textId="3971E058" w:rsidR="009046AB" w:rsidRPr="00A5246B" w:rsidRDefault="009046AB" w:rsidP="00A45C06">
      <w:pPr>
        <w:numPr>
          <w:ilvl w:val="2"/>
          <w:numId w:val="93"/>
        </w:numPr>
        <w:suppressAutoHyphens w:val="0"/>
        <w:autoSpaceDN/>
        <w:spacing w:line="276" w:lineRule="auto"/>
        <w:textAlignment w:val="auto"/>
        <w:rPr>
          <w:rFonts w:ascii="Garamond" w:hAnsi="Garamond" w:cs="Calibri Light"/>
          <w:i/>
          <w:sz w:val="20"/>
          <w:szCs w:val="20"/>
        </w:rPr>
      </w:pPr>
      <w:r w:rsidRPr="00A5246B">
        <w:rPr>
          <w:rFonts w:ascii="Garamond" w:hAnsi="Garamond" w:cs="Calibri Light"/>
          <w:iCs/>
          <w:sz w:val="20"/>
          <w:szCs w:val="20"/>
        </w:rPr>
        <w:t>Dokumenty, o których mowa w pkt 10.1.</w:t>
      </w:r>
      <w:r w:rsidR="009E02D5" w:rsidRPr="00A5246B">
        <w:rPr>
          <w:rFonts w:ascii="Garamond" w:hAnsi="Garamond" w:cs="Calibri Light"/>
          <w:iCs/>
          <w:sz w:val="20"/>
          <w:szCs w:val="20"/>
        </w:rPr>
        <w:t>3</w:t>
      </w:r>
      <w:r w:rsidRPr="00A5246B">
        <w:rPr>
          <w:rFonts w:ascii="Garamond" w:hAnsi="Garamond" w:cs="Calibri Light"/>
          <w:iCs/>
          <w:sz w:val="20"/>
          <w:szCs w:val="20"/>
        </w:rPr>
        <w:t xml:space="preserve"> SWZ wykonawca składa wraz z ofertą:</w:t>
      </w:r>
    </w:p>
    <w:p w14:paraId="1E9343E1" w14:textId="77777777" w:rsidR="009046AB" w:rsidRPr="00A5246B" w:rsidRDefault="009046AB" w:rsidP="00A45C06">
      <w:pPr>
        <w:spacing w:line="276" w:lineRule="auto"/>
        <w:jc w:val="both"/>
        <w:rPr>
          <w:rFonts w:ascii="Garamond" w:hAnsi="Garamond" w:cs="Calibri Light"/>
          <w:iCs/>
          <w:sz w:val="20"/>
          <w:szCs w:val="20"/>
        </w:rPr>
      </w:pPr>
      <w:r w:rsidRPr="00A5246B">
        <w:rPr>
          <w:rFonts w:ascii="Garamond" w:hAnsi="Garamond" w:cs="Calibri Light"/>
          <w:iCs/>
          <w:sz w:val="20"/>
          <w:szCs w:val="20"/>
        </w:rPr>
        <w:t>- w postaci elektronicznej opatrzonej kwalifikowanym podpisem elektronicznym</w:t>
      </w:r>
      <w:r w:rsidRPr="00A5246B">
        <w:rPr>
          <w:rFonts w:ascii="Garamond" w:hAnsi="Garamond" w:cs="Arial"/>
          <w:sz w:val="20"/>
          <w:szCs w:val="20"/>
        </w:rPr>
        <w:t xml:space="preserve">, </w:t>
      </w:r>
      <w:r w:rsidRPr="00A5246B">
        <w:rPr>
          <w:rFonts w:ascii="Garamond" w:hAnsi="Garamond" w:cs="Calibri Light"/>
          <w:iCs/>
          <w:sz w:val="20"/>
          <w:szCs w:val="20"/>
        </w:rPr>
        <w:t>lub w postaci elektronicznej kopii poświadczonej za zgodność z oryginałem przez notariusza (dotyczy pełnomocnictwa) lub w postaci elektronicznej kopii poświadczonej za zgodność z oryginałem przez wykonawcę opatrzonej kwalifikowanym podpisem elektronicznym,</w:t>
      </w:r>
    </w:p>
    <w:p w14:paraId="129FDF11" w14:textId="1CF9A4CC" w:rsidR="009046AB" w:rsidRPr="00A5246B" w:rsidRDefault="009046AB" w:rsidP="00A45C06">
      <w:pPr>
        <w:numPr>
          <w:ilvl w:val="2"/>
          <w:numId w:val="93"/>
        </w:numPr>
        <w:suppressAutoHyphens w:val="0"/>
        <w:autoSpaceDN/>
        <w:spacing w:line="276" w:lineRule="auto"/>
        <w:jc w:val="both"/>
        <w:textAlignment w:val="auto"/>
        <w:rPr>
          <w:rFonts w:ascii="Garamond" w:hAnsi="Garamond" w:cs="Calibri Light"/>
          <w:i/>
          <w:sz w:val="20"/>
          <w:szCs w:val="20"/>
        </w:rPr>
      </w:pPr>
      <w:r w:rsidRPr="00A5246B">
        <w:rPr>
          <w:rFonts w:ascii="Garamond" w:hAnsi="Garamond" w:cs="Calibri Light"/>
          <w:iCs/>
          <w:sz w:val="20"/>
          <w:szCs w:val="20"/>
        </w:rPr>
        <w:t>Dokument, o którym mowa w pkt 10.1.1 oraz 10.1.2 i 10.1.</w:t>
      </w:r>
      <w:r w:rsidR="009E02D5" w:rsidRPr="00A5246B">
        <w:rPr>
          <w:rFonts w:ascii="Garamond" w:hAnsi="Garamond" w:cs="Calibri Light"/>
          <w:iCs/>
          <w:sz w:val="20"/>
          <w:szCs w:val="20"/>
        </w:rPr>
        <w:t>4</w:t>
      </w:r>
      <w:r w:rsidRPr="00A5246B">
        <w:rPr>
          <w:rFonts w:ascii="Garamond" w:hAnsi="Garamond" w:cs="Calibri Light"/>
          <w:iCs/>
          <w:sz w:val="20"/>
          <w:szCs w:val="20"/>
        </w:rPr>
        <w:t xml:space="preserve"> oraz pozostałe oświadczenia wskazane w SWZ wykonawca składa w postaci elektronicznej opatrzonej kwalifikowanym podpisem elektronicznym,</w:t>
      </w:r>
    </w:p>
    <w:p w14:paraId="1A3D37DD" w14:textId="4BEBE519" w:rsidR="009046AB" w:rsidRPr="00A5246B" w:rsidRDefault="009046AB" w:rsidP="00A45C06">
      <w:pPr>
        <w:numPr>
          <w:ilvl w:val="2"/>
          <w:numId w:val="93"/>
        </w:numPr>
        <w:suppressAutoHyphens w:val="0"/>
        <w:autoSpaceDN/>
        <w:spacing w:line="276" w:lineRule="auto"/>
        <w:jc w:val="both"/>
        <w:textAlignment w:val="auto"/>
        <w:rPr>
          <w:rFonts w:ascii="Garamond" w:hAnsi="Garamond" w:cs="Calibri Light"/>
          <w:i/>
          <w:sz w:val="20"/>
          <w:szCs w:val="20"/>
        </w:rPr>
      </w:pPr>
      <w:r w:rsidRPr="00A5246B">
        <w:rPr>
          <w:rFonts w:ascii="Garamond" w:hAnsi="Garamond" w:cs="Calibri Light"/>
          <w:iCs/>
          <w:sz w:val="20"/>
          <w:szCs w:val="20"/>
        </w:rPr>
        <w:t>Pozostałe dokumenty, poza wskazanymi w pkt 1</w:t>
      </w:r>
      <w:r w:rsidR="009E02D5" w:rsidRPr="00A5246B">
        <w:rPr>
          <w:rFonts w:ascii="Garamond" w:hAnsi="Garamond" w:cs="Calibri Light"/>
          <w:iCs/>
          <w:sz w:val="20"/>
          <w:szCs w:val="20"/>
        </w:rPr>
        <w:t>7</w:t>
      </w:r>
      <w:r w:rsidRPr="00A5246B">
        <w:rPr>
          <w:rFonts w:ascii="Garamond" w:hAnsi="Garamond" w:cs="Calibri Light"/>
          <w:iCs/>
          <w:sz w:val="20"/>
          <w:szCs w:val="20"/>
        </w:rPr>
        <w:t>.1.1 i 1</w:t>
      </w:r>
      <w:r w:rsidR="009E02D5" w:rsidRPr="00A5246B">
        <w:rPr>
          <w:rFonts w:ascii="Garamond" w:hAnsi="Garamond" w:cs="Calibri Light"/>
          <w:iCs/>
          <w:sz w:val="20"/>
          <w:szCs w:val="20"/>
        </w:rPr>
        <w:t>7</w:t>
      </w:r>
      <w:r w:rsidRPr="00A5246B">
        <w:rPr>
          <w:rFonts w:ascii="Garamond" w:hAnsi="Garamond" w:cs="Calibri Light"/>
          <w:iCs/>
          <w:sz w:val="20"/>
          <w:szCs w:val="20"/>
        </w:rPr>
        <w:t xml:space="preserve">.1.2 składane są w postaci elektronicznej opatrzonej kwalifikowanym podpisem elektronicznym, lub elektronicznej kopii poświadczonej za zgodność z oryginałem kwalifikowanym podpisem elektronicznym, </w:t>
      </w:r>
    </w:p>
    <w:p w14:paraId="3994E4F7" w14:textId="77777777" w:rsidR="009046AB" w:rsidRPr="00A5246B" w:rsidRDefault="009046AB" w:rsidP="00A45C06">
      <w:pPr>
        <w:numPr>
          <w:ilvl w:val="2"/>
          <w:numId w:val="93"/>
        </w:numPr>
        <w:suppressAutoHyphens w:val="0"/>
        <w:autoSpaceDN/>
        <w:spacing w:line="276" w:lineRule="auto"/>
        <w:jc w:val="both"/>
        <w:textAlignment w:val="auto"/>
        <w:rPr>
          <w:rFonts w:ascii="Garamond" w:hAnsi="Garamond" w:cs="Calibri Light"/>
          <w:i/>
          <w:sz w:val="20"/>
          <w:szCs w:val="20"/>
        </w:rPr>
      </w:pPr>
      <w:r w:rsidRPr="00A5246B">
        <w:rPr>
          <w:rFonts w:ascii="Garamond" w:hAnsi="Garamond" w:cs="Calibri Light"/>
          <w:iCs/>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r w:rsidRPr="00A5246B">
        <w:rPr>
          <w:rFonts w:ascii="Garamond" w:hAnsi="Garamond" w:cs="Calibri Light"/>
          <w:i/>
          <w:sz w:val="20"/>
          <w:szCs w:val="20"/>
        </w:rPr>
        <w:t xml:space="preserve"> </w:t>
      </w:r>
      <w:r w:rsidRPr="00A5246B">
        <w:rPr>
          <w:rFonts w:ascii="Garamond" w:hAnsi="Garamond" w:cs="Calibri Light"/>
          <w:iCs/>
          <w:sz w:val="20"/>
          <w:szCs w:val="20"/>
        </w:rPr>
        <w:t>Poświadczenie za zgodność z oryginałem następuje w formie elektronicznej.</w:t>
      </w:r>
    </w:p>
    <w:p w14:paraId="20209CBE" w14:textId="77777777" w:rsidR="009046AB" w:rsidRPr="00A5246B" w:rsidRDefault="009046AB" w:rsidP="00A45C06">
      <w:pPr>
        <w:numPr>
          <w:ilvl w:val="2"/>
          <w:numId w:val="93"/>
        </w:numPr>
        <w:suppressAutoHyphens w:val="0"/>
        <w:autoSpaceDN/>
        <w:spacing w:line="276" w:lineRule="auto"/>
        <w:jc w:val="both"/>
        <w:textAlignment w:val="auto"/>
        <w:rPr>
          <w:rFonts w:ascii="Garamond" w:hAnsi="Garamond" w:cs="Calibri Light"/>
          <w:i/>
          <w:sz w:val="20"/>
          <w:szCs w:val="20"/>
        </w:rPr>
      </w:pPr>
      <w:r w:rsidRPr="00A5246B">
        <w:rPr>
          <w:rFonts w:ascii="Garamond" w:hAnsi="Garamond" w:cs="Calibri Light"/>
          <w:iCs/>
          <w:sz w:val="20"/>
          <w:szCs w:val="20"/>
        </w:rPr>
        <w:t>Dokumenty sporządzone w języku obcym są składane wraz z tłumaczeniem na język polski.</w:t>
      </w:r>
    </w:p>
    <w:p w14:paraId="1E29E3AA" w14:textId="77777777" w:rsidR="009046AB" w:rsidRPr="00A5246B" w:rsidRDefault="009046AB" w:rsidP="00A45C06">
      <w:pPr>
        <w:numPr>
          <w:ilvl w:val="0"/>
          <w:numId w:val="93"/>
        </w:numPr>
        <w:tabs>
          <w:tab w:val="left" w:pos="0"/>
        </w:tabs>
        <w:spacing w:line="276" w:lineRule="auto"/>
        <w:jc w:val="both"/>
        <w:rPr>
          <w:rFonts w:ascii="Garamond" w:hAnsi="Garamond" w:cs="Garamond"/>
          <w:sz w:val="20"/>
          <w:szCs w:val="20"/>
        </w:rPr>
      </w:pPr>
      <w:r w:rsidRPr="00A5246B">
        <w:rPr>
          <w:rFonts w:ascii="Garamond" w:hAnsi="Garamond" w:cs="Garamond"/>
          <w:sz w:val="20"/>
          <w:szCs w:val="20"/>
        </w:rPr>
        <w:t>OPIS SPOSOBU PRZYGOTOWANIA OFERTY</w:t>
      </w:r>
    </w:p>
    <w:p w14:paraId="480FC4E7" w14:textId="48E93EDB"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Oferta musi być sporządzona według załącznik</w:t>
      </w:r>
      <w:r w:rsidR="00886C8F" w:rsidRPr="00A5246B">
        <w:rPr>
          <w:rFonts w:ascii="Garamond" w:hAnsi="Garamond"/>
          <w:sz w:val="20"/>
          <w:szCs w:val="20"/>
        </w:rPr>
        <w:t>a</w:t>
      </w:r>
      <w:r w:rsidRPr="00A5246B">
        <w:rPr>
          <w:rFonts w:ascii="Garamond" w:hAnsi="Garamond"/>
          <w:sz w:val="20"/>
          <w:szCs w:val="20"/>
        </w:rPr>
        <w:t xml:space="preserve"> nr 2 oraz opatrzona </w:t>
      </w:r>
      <w:r w:rsidRPr="00A5246B">
        <w:rPr>
          <w:rFonts w:ascii="Garamond" w:hAnsi="Garamond" w:cs="Calibri Light"/>
          <w:iCs/>
          <w:sz w:val="20"/>
          <w:szCs w:val="20"/>
        </w:rPr>
        <w:t>kwalifikowanym podpisem elektronicznym</w:t>
      </w:r>
      <w:r w:rsidR="00F9081C" w:rsidRPr="00A5246B">
        <w:rPr>
          <w:rFonts w:ascii="Garamond" w:hAnsi="Garamond" w:cs="Calibri Light"/>
          <w:iCs/>
          <w:sz w:val="20"/>
          <w:szCs w:val="20"/>
        </w:rPr>
        <w:t xml:space="preserve"> </w:t>
      </w:r>
      <w:r w:rsidRPr="00A5246B">
        <w:rPr>
          <w:rFonts w:ascii="Garamond" w:hAnsi="Garamond"/>
          <w:sz w:val="20"/>
          <w:szCs w:val="20"/>
        </w:rPr>
        <w:t>przez osobę umocowaną do działania w imieniu Wykonawcy.</w:t>
      </w:r>
    </w:p>
    <w:p w14:paraId="2001AB16"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Kwalifikowany podpis elektroniczny powinien być wystawiony przez dostawcę kwalifikowanej usługi zaufania, będącego podmiotem świadczącym usługi certyfikacyjne – podpis elektroniczny, spełniające wymogi bezpieczeństwa określone w ustawie z dnia 5 września 2016</w:t>
      </w:r>
      <w:r w:rsidR="00B34DEA" w:rsidRPr="00A5246B">
        <w:rPr>
          <w:rFonts w:ascii="Garamond" w:hAnsi="Garamond"/>
          <w:sz w:val="20"/>
          <w:szCs w:val="20"/>
        </w:rPr>
        <w:t xml:space="preserve"> </w:t>
      </w:r>
      <w:r w:rsidRPr="00A5246B">
        <w:rPr>
          <w:rFonts w:ascii="Garamond" w:hAnsi="Garamond"/>
          <w:sz w:val="20"/>
          <w:szCs w:val="20"/>
        </w:rPr>
        <w:t>r</w:t>
      </w:r>
      <w:r w:rsidR="00B34DEA" w:rsidRPr="00A5246B">
        <w:rPr>
          <w:rFonts w:ascii="Garamond" w:hAnsi="Garamond"/>
          <w:sz w:val="20"/>
          <w:szCs w:val="20"/>
        </w:rPr>
        <w:t>.</w:t>
      </w:r>
      <w:r w:rsidRPr="00A5246B">
        <w:rPr>
          <w:rFonts w:ascii="Garamond" w:hAnsi="Garamond"/>
          <w:sz w:val="20"/>
          <w:szCs w:val="20"/>
        </w:rPr>
        <w:t xml:space="preserve"> o usługach zaufania oraz identyfikacji elektronicznej  </w:t>
      </w:r>
      <w:r w:rsidR="00B34DEA" w:rsidRPr="00A5246B">
        <w:rPr>
          <w:rFonts w:ascii="Garamond" w:hAnsi="Garamond"/>
          <w:sz w:val="20"/>
          <w:szCs w:val="20"/>
        </w:rPr>
        <w:t>(tj. Dz.U. z 2021 r. poz. 1797)</w:t>
      </w:r>
      <w:r w:rsidRPr="00A5246B">
        <w:rPr>
          <w:rFonts w:ascii="Garamond" w:hAnsi="Garamond"/>
          <w:sz w:val="20"/>
          <w:szCs w:val="20"/>
        </w:rPr>
        <w:t xml:space="preserve"> oraz przesłane za pośrednictwem środków komunikacji elektronicznej. </w:t>
      </w:r>
    </w:p>
    <w:p w14:paraId="7B0D244F"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Wykonawca może złożyć jedną ofertę w języku polskim.</w:t>
      </w:r>
    </w:p>
    <w:p w14:paraId="4236E92E"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Wszelkie koszty związane z przygotowaniem i złożeniem oferty ponosi Wykonawca.</w:t>
      </w:r>
    </w:p>
    <w:p w14:paraId="4F9C5490"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Oferta powinna być sporządzona w języku polskim, z zachowaniem postaci elektronicznej w następujących formatach przesyłanych danych: .pdf, .</w:t>
      </w:r>
      <w:proofErr w:type="spellStart"/>
      <w:r w:rsidRPr="00A5246B">
        <w:rPr>
          <w:rFonts w:ascii="Garamond" w:hAnsi="Garamond"/>
          <w:sz w:val="20"/>
          <w:szCs w:val="20"/>
        </w:rPr>
        <w:t>doc</w:t>
      </w:r>
      <w:proofErr w:type="spellEnd"/>
      <w:r w:rsidRPr="00A5246B">
        <w:rPr>
          <w:rFonts w:ascii="Garamond" w:hAnsi="Garamond"/>
          <w:sz w:val="20"/>
          <w:szCs w:val="20"/>
        </w:rPr>
        <w:t>, .</w:t>
      </w:r>
      <w:proofErr w:type="spellStart"/>
      <w:r w:rsidRPr="00A5246B">
        <w:rPr>
          <w:rFonts w:ascii="Garamond" w:hAnsi="Garamond"/>
          <w:sz w:val="20"/>
          <w:szCs w:val="20"/>
        </w:rPr>
        <w:t>docx</w:t>
      </w:r>
      <w:proofErr w:type="spellEnd"/>
      <w:r w:rsidRPr="00A5246B">
        <w:rPr>
          <w:rFonts w:ascii="Garamond" w:hAnsi="Garamond"/>
          <w:sz w:val="20"/>
          <w:szCs w:val="20"/>
        </w:rPr>
        <w:t xml:space="preserve">, , i podpisana kwalifikowanym podpisem elektronicznym. Ofertę należy złożyć w oryginale. </w:t>
      </w:r>
    </w:p>
    <w:p w14:paraId="3B6503C3"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 xml:space="preserve">Wszelkie informacje stanowiące tajemnicę przedsiębiorstwa w rozumieniu ustawy z dnia 16 kwietnia 1993 r. o zwalczaniu nieuczciwej konkurencji </w:t>
      </w:r>
      <w:r w:rsidR="00B34DEA" w:rsidRPr="00A5246B">
        <w:rPr>
          <w:rFonts w:ascii="Garamond" w:hAnsi="Garamond"/>
          <w:sz w:val="20"/>
          <w:szCs w:val="20"/>
        </w:rPr>
        <w:t>(tj. Dz.U. z 2022 r. poz. 1233),</w:t>
      </w:r>
      <w:r w:rsidRPr="00A5246B">
        <w:rPr>
          <w:rFonts w:ascii="Garamond" w:hAnsi="Garamond"/>
          <w:sz w:val="20"/>
          <w:szCs w:val="20"/>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2D4E1573"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 xml:space="preserve">Wykonawca winien wykazać, że przedmiotowe informacje faktycznie stanowią tajemnicę przedsiębiorstwa., tzn.: zastrzeżone informacje nie są ujawnione do publicznej informacji, </w:t>
      </w:r>
      <w:r w:rsidRPr="00A5246B">
        <w:rPr>
          <w:rFonts w:ascii="Garamond" w:hAnsi="Garamond" w:cs="Calibri Light"/>
          <w:sz w:val="20"/>
          <w:szCs w:val="20"/>
        </w:rPr>
        <w:t xml:space="preserve">zastrzeżone informacje, stanowią informacje techniczne, technologiczne, organizacyjne przedsiębiorstwa lub inne informacje posiadające wartość gospodarczą, Wykonawca podjął odpowiednie kroki/działania mające na celu zachowanie ich poufności. </w:t>
      </w:r>
      <w:r w:rsidRPr="00A5246B">
        <w:rPr>
          <w:rFonts w:ascii="Garamond" w:hAnsi="Garamond"/>
          <w:sz w:val="20"/>
          <w:szCs w:val="20"/>
        </w:rPr>
        <w:t xml:space="preserve">Zamawiający nie ponosi odpowiedzialności za ujawnienie informacji stanowiących tajemnicę przedsiębiorstwa, o których Wykonawca nie poinformował Zamawiającego w sposób określony w zdaniu </w:t>
      </w:r>
      <w:proofErr w:type="spellStart"/>
      <w:r w:rsidRPr="00A5246B">
        <w:rPr>
          <w:rFonts w:ascii="Garamond" w:hAnsi="Garamond"/>
          <w:sz w:val="20"/>
          <w:szCs w:val="20"/>
        </w:rPr>
        <w:t>poprzedzącym</w:t>
      </w:r>
      <w:proofErr w:type="spellEnd"/>
      <w:r w:rsidRPr="00A5246B">
        <w:rPr>
          <w:rFonts w:ascii="Garamond" w:hAnsi="Garamond"/>
          <w:sz w:val="20"/>
          <w:szCs w:val="20"/>
        </w:rPr>
        <w:t xml:space="preserve">. </w:t>
      </w:r>
    </w:p>
    <w:p w14:paraId="2799ACCD"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 xml:space="preserve">Pliki stanowiące ofertę należy skompresować do jednego pliku archiwum (ZIP). </w:t>
      </w:r>
    </w:p>
    <w:p w14:paraId="4D870E03"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Wykonawca po upływie terminu do składania ofert nie może skutecznie dokonać zmiany ani wycofać złożonej oferty.</w:t>
      </w:r>
    </w:p>
    <w:p w14:paraId="51316540"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 xml:space="preserve">We wszelkiej korespondencji związanej z niniejszym postępowaniem Zamawiający i Wykonawcy posługują się numerem ogłoszenia (BZP, TED lub ID postępowania). </w:t>
      </w:r>
    </w:p>
    <w:p w14:paraId="356CAFD2" w14:textId="77777777" w:rsidR="008B4210" w:rsidRPr="00A5246B" w:rsidRDefault="008B4210" w:rsidP="00A45C06">
      <w:pPr>
        <w:numPr>
          <w:ilvl w:val="1"/>
          <w:numId w:val="93"/>
        </w:numPr>
        <w:tabs>
          <w:tab w:val="left" w:pos="0"/>
        </w:tabs>
        <w:spacing w:line="276" w:lineRule="auto"/>
        <w:jc w:val="both"/>
        <w:rPr>
          <w:rFonts w:ascii="Garamond" w:hAnsi="Garamond"/>
          <w:sz w:val="20"/>
          <w:szCs w:val="20"/>
        </w:rPr>
      </w:pPr>
      <w:r w:rsidRPr="00A5246B">
        <w:rPr>
          <w:rFonts w:ascii="Garamond" w:hAnsi="Garamond"/>
          <w:sz w:val="20"/>
          <w:szCs w:val="20"/>
        </w:rPr>
        <w:t xml:space="preserve">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 rozporządzeniu Ministra Rozwoju, Pracy i Technologii z dnia 23 grudnia 2020 r.  </w:t>
      </w:r>
      <w:r w:rsidRPr="00A5246B">
        <w:rPr>
          <w:rFonts w:ascii="Garamond" w:eastAsia="SimSun" w:hAnsi="Garamond" w:cs="TimesNewRoman,Bold"/>
          <w:kern w:val="0"/>
          <w:sz w:val="20"/>
          <w:szCs w:val="20"/>
        </w:rPr>
        <w:t>w sprawie podmiotowych środków dowodowych oraz innych dokumentów lub oświadczeń, jakich może żądać</w:t>
      </w:r>
      <w:r w:rsidRPr="00A5246B">
        <w:rPr>
          <w:rFonts w:ascii="Garamond" w:hAnsi="Garamond"/>
          <w:sz w:val="20"/>
          <w:szCs w:val="20"/>
        </w:rPr>
        <w:t xml:space="preserve"> </w:t>
      </w:r>
      <w:r w:rsidRPr="00A5246B">
        <w:rPr>
          <w:rFonts w:ascii="Garamond" w:eastAsia="SimSun" w:hAnsi="Garamond" w:cs="TimesNewRoman,Bold"/>
          <w:kern w:val="0"/>
          <w:sz w:val="20"/>
          <w:szCs w:val="20"/>
        </w:rPr>
        <w:t>zamawiający od wykonawcy (</w:t>
      </w:r>
      <w:r w:rsidRPr="00A5246B">
        <w:rPr>
          <w:rFonts w:ascii="Garamond" w:hAnsi="Garamond"/>
          <w:sz w:val="20"/>
          <w:szCs w:val="20"/>
        </w:rPr>
        <w:t>Dz.U.2020.2415).</w:t>
      </w:r>
    </w:p>
    <w:p w14:paraId="5BBDC25A"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Arial"/>
          <w:sz w:val="20"/>
          <w:szCs w:val="20"/>
        </w:rPr>
        <w:t>Treść oferty musi być zgodna z wymaganiami Zamawiającego określonymi w dokumentach zamówienia, w szczególności zgodnie z niniejszą SWZ.</w:t>
      </w:r>
    </w:p>
    <w:p w14:paraId="19D5D089" w14:textId="14852B60"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Oferta wraz z załącznikami musi być złożona przy pomocy Formularza ofertowego (Załącznik nr 2 do SWZ) udostępnionego przez Zamawiającego na Platformie e-Zamówienia. Sposób zmiany i wycofania oferty został opisany w Instrukcji użytkownika dostępnej na stronie internetowej e-zamówienia https://ezamowienia.gov.pl/pl/instrukcje/ w zakładce „składanie ofert”.</w:t>
      </w:r>
    </w:p>
    <w:p w14:paraId="3AADE971"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kern w:val="0"/>
          <w:sz w:val="20"/>
          <w:szCs w:val="20"/>
          <w:lang w:eastAsia="pl-PL"/>
        </w:rPr>
        <w:t>Aby złożyć ofertę Wykonawca musi posiadać aktywne konto podmiotu „Wykonawca” na Platformie e-Zamówienia. Korzystanie z Platformy e-Zamówienia jest bezpłatne.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3CE16D71"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kern w:val="0"/>
          <w:sz w:val="20"/>
          <w:szCs w:val="20"/>
          <w:lang w:eastAsia="pl-PL"/>
        </w:rPr>
        <w:t>Wykonawca przystępując do niniejszego postępowania o udzielenie zamówienia publicznego, akceptuje warunki korzystania z Platformy e-Zamówienia, określone w Regulamin Platformy e-Zamówienia oraz zobowiązuje się korzystając z Platformy e-Zamówienia przestrzegać postanowień tego Regulaminu.</w:t>
      </w:r>
    </w:p>
    <w:p w14:paraId="2F305647"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kern w:val="0"/>
          <w:sz w:val="20"/>
          <w:szCs w:val="20"/>
          <w:lang w:eastAsia="pl-PL"/>
        </w:rPr>
        <w:t>Maksymalny łączny rozmiar plików stanowiących ofertę lub składanych wraz z ofertą to 250 MB.</w:t>
      </w:r>
    </w:p>
    <w:p w14:paraId="6C6AAD8B"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kern w:val="0"/>
          <w:sz w:val="20"/>
          <w:szCs w:val="20"/>
          <w:lang w:eastAsia="pl-PL"/>
        </w:rPr>
        <w:t>Zamawiający zamieścił link do postępowania oraz ID postępowania w Rozdziale 2 SWZ. Postępowanie można wyszukać również ze strony głównej Platformy e-Zamówienia (przycisk „Przeglądaj postępowania/konkursy”)</w:t>
      </w:r>
    </w:p>
    <w:p w14:paraId="53909FD6"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5246B">
        <w:rPr>
          <w:rFonts w:ascii="Garamond" w:hAnsi="Garamond" w:cs="Calibri"/>
          <w:sz w:val="20"/>
          <w:szCs w:val="20"/>
        </w:rPr>
        <w:t>drag&amp;drop</w:t>
      </w:r>
      <w:proofErr w:type="spellEnd"/>
      <w:r w:rsidRPr="00A5246B">
        <w:rPr>
          <w:rFonts w:ascii="Garamond" w:hAnsi="Garamond" w:cs="Calibri"/>
          <w:sz w:val="20"/>
          <w:szCs w:val="20"/>
        </w:rPr>
        <w:t xml:space="preserve"> („przeciągnij” i „upuść”) służące do dodawania plików. </w:t>
      </w:r>
    </w:p>
    <w:p w14:paraId="6E50B5C6"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UWAGA: Zamawiający nie udostępnia interaktywnego formularza ofertowego na platformie e- Zamówienia i należy zignorować komunikat pojawiający się przy składaniu oferty, iż „Postępowanie nie posiada opublikowanego formularza do tego etapu postępowania. </w:t>
      </w:r>
    </w:p>
    <w:p w14:paraId="295A4F63"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Wykonawca może przed upływem terminu składania ofert wycofać/zmienić ofertę.</w:t>
      </w:r>
    </w:p>
    <w:p w14:paraId="08A45685"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 xml:space="preserve">Wykonawca wycofuje ofertę w zakładce „Oferty/wnioski” używając przycisku „Wycofaj ofertę”. </w:t>
      </w:r>
    </w:p>
    <w:p w14:paraId="2397DFB8"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Sposób zmiany i wycofania oferty został opisany w Instrukcji użytkownika dostępnej na stronie internetowej e-zamówienia https://ezamowienia.gov.pl/pl/instrukcje/ w zakładce „składanie ofert”.</w:t>
      </w:r>
    </w:p>
    <w:p w14:paraId="146E608D" w14:textId="77777777" w:rsidR="009046AB" w:rsidRPr="00A5246B" w:rsidRDefault="009046AB" w:rsidP="00A45C06">
      <w:pPr>
        <w:numPr>
          <w:ilvl w:val="1"/>
          <w:numId w:val="93"/>
        </w:numPr>
        <w:tabs>
          <w:tab w:val="left" w:pos="0"/>
        </w:tabs>
        <w:spacing w:line="276" w:lineRule="auto"/>
        <w:jc w:val="both"/>
        <w:rPr>
          <w:rFonts w:ascii="Garamond" w:hAnsi="Garamond"/>
          <w:sz w:val="20"/>
          <w:szCs w:val="20"/>
        </w:rPr>
      </w:pPr>
      <w:r w:rsidRPr="00A5246B">
        <w:rPr>
          <w:rFonts w:ascii="Garamond" w:hAnsi="Garamond" w:cs="Calibri"/>
          <w:sz w:val="20"/>
          <w:szCs w:val="20"/>
        </w:rPr>
        <w:t>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697AB85E" w14:textId="77777777" w:rsidR="009046AB" w:rsidRPr="00A5246B" w:rsidRDefault="009046AB" w:rsidP="00A45C06">
      <w:pPr>
        <w:numPr>
          <w:ilvl w:val="0"/>
          <w:numId w:val="73"/>
        </w:numPr>
        <w:tabs>
          <w:tab w:val="left" w:pos="0"/>
        </w:tabs>
        <w:spacing w:line="276" w:lineRule="auto"/>
        <w:jc w:val="both"/>
        <w:rPr>
          <w:rFonts w:ascii="Garamond" w:hAnsi="Garamond"/>
          <w:sz w:val="20"/>
          <w:szCs w:val="20"/>
        </w:rPr>
      </w:pPr>
      <w:bookmarkStart w:id="11" w:name="_Toc529078494"/>
      <w:r w:rsidRPr="00A5246B">
        <w:rPr>
          <w:rFonts w:ascii="Garamond" w:hAnsi="Garamond"/>
          <w:sz w:val="20"/>
          <w:szCs w:val="20"/>
        </w:rPr>
        <w:t>Wykonawca celem wykazania spełnienia warunków udziału w postępowaniu oraz braku podstaw wykluczenia składa Jednolity Europejski Dokument Zamówienia (JEDZ). JEDZ sporządza się pod rygorem nieważności w postaci elektronicznej i podpisuje kwalifikowanym podpisem elektronicznym.</w:t>
      </w:r>
    </w:p>
    <w:p w14:paraId="23FFE25D" w14:textId="77777777" w:rsidR="009046AB" w:rsidRPr="00A5246B" w:rsidRDefault="009046AB" w:rsidP="00A45C06">
      <w:pPr>
        <w:numPr>
          <w:ilvl w:val="1"/>
          <w:numId w:val="80"/>
        </w:numPr>
        <w:tabs>
          <w:tab w:val="num" w:pos="0"/>
        </w:tabs>
        <w:spacing w:line="276" w:lineRule="auto"/>
        <w:ind w:left="0" w:firstLine="0"/>
        <w:jc w:val="both"/>
        <w:rPr>
          <w:rFonts w:ascii="Garamond" w:hAnsi="Garamond"/>
          <w:sz w:val="20"/>
          <w:szCs w:val="20"/>
        </w:rPr>
      </w:pPr>
      <w:r w:rsidRPr="00A5246B">
        <w:rPr>
          <w:rFonts w:ascii="Garamond" w:hAnsi="Garamond"/>
          <w:sz w:val="20"/>
          <w:szCs w:val="20"/>
        </w:rPr>
        <w:t>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spełnienia warunków udziału w postępowaniu i braku podstaw do wykluczenia.</w:t>
      </w:r>
    </w:p>
    <w:p w14:paraId="2A9BD910" w14:textId="77777777" w:rsidR="009046AB" w:rsidRPr="00A5246B" w:rsidRDefault="009046AB" w:rsidP="00A45C06">
      <w:pPr>
        <w:numPr>
          <w:ilvl w:val="1"/>
          <w:numId w:val="80"/>
        </w:numPr>
        <w:tabs>
          <w:tab w:val="num" w:pos="0"/>
        </w:tabs>
        <w:spacing w:line="276" w:lineRule="auto"/>
        <w:ind w:left="0" w:firstLine="0"/>
        <w:jc w:val="both"/>
        <w:rPr>
          <w:rFonts w:ascii="Garamond" w:hAnsi="Garamond"/>
          <w:sz w:val="20"/>
          <w:szCs w:val="20"/>
        </w:rPr>
      </w:pPr>
      <w:r w:rsidRPr="00A5246B">
        <w:rPr>
          <w:rFonts w:ascii="Garamond" w:hAnsi="Garamond"/>
          <w:sz w:val="20"/>
          <w:szCs w:val="20"/>
        </w:rPr>
        <w:t>Zamawiający dopuszcza następujący format przesyłanych danych: .pdf, .</w:t>
      </w:r>
      <w:proofErr w:type="spellStart"/>
      <w:r w:rsidRPr="00A5246B">
        <w:rPr>
          <w:rFonts w:ascii="Garamond" w:hAnsi="Garamond"/>
          <w:sz w:val="20"/>
          <w:szCs w:val="20"/>
        </w:rPr>
        <w:t>doc</w:t>
      </w:r>
      <w:proofErr w:type="spellEnd"/>
      <w:r w:rsidRPr="00A5246B">
        <w:rPr>
          <w:rFonts w:ascii="Garamond" w:hAnsi="Garamond"/>
          <w:sz w:val="20"/>
          <w:szCs w:val="20"/>
        </w:rPr>
        <w:t>, .</w:t>
      </w:r>
      <w:proofErr w:type="spellStart"/>
      <w:r w:rsidRPr="00A5246B">
        <w:rPr>
          <w:rFonts w:ascii="Garamond" w:hAnsi="Garamond"/>
          <w:sz w:val="20"/>
          <w:szCs w:val="20"/>
        </w:rPr>
        <w:t>docx</w:t>
      </w:r>
      <w:proofErr w:type="spellEnd"/>
      <w:r w:rsidRPr="00A5246B">
        <w:rPr>
          <w:rFonts w:ascii="Garamond" w:hAnsi="Garamond"/>
          <w:sz w:val="20"/>
          <w:szCs w:val="20"/>
        </w:rPr>
        <w:t>.</w:t>
      </w:r>
    </w:p>
    <w:p w14:paraId="37E2F508" w14:textId="77777777" w:rsidR="009046AB" w:rsidRPr="00A5246B" w:rsidRDefault="009046AB" w:rsidP="00A45C06">
      <w:pPr>
        <w:numPr>
          <w:ilvl w:val="1"/>
          <w:numId w:val="80"/>
        </w:numPr>
        <w:tabs>
          <w:tab w:val="num" w:pos="0"/>
        </w:tabs>
        <w:spacing w:line="276" w:lineRule="auto"/>
        <w:ind w:left="0" w:firstLine="0"/>
        <w:jc w:val="both"/>
        <w:rPr>
          <w:rFonts w:ascii="Garamond" w:hAnsi="Garamond"/>
          <w:sz w:val="20"/>
          <w:szCs w:val="20"/>
        </w:rPr>
      </w:pPr>
      <w:r w:rsidRPr="00A5246B">
        <w:rPr>
          <w:rFonts w:ascii="Garamond" w:hAnsi="Garamond"/>
          <w:sz w:val="20"/>
          <w:szCs w:val="20"/>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18DF12EB" w14:textId="77777777" w:rsidR="009046AB" w:rsidRPr="00A5246B" w:rsidRDefault="009046AB" w:rsidP="00A45C06">
      <w:pPr>
        <w:numPr>
          <w:ilvl w:val="1"/>
          <w:numId w:val="80"/>
        </w:numPr>
        <w:tabs>
          <w:tab w:val="num" w:pos="0"/>
        </w:tabs>
        <w:spacing w:line="276" w:lineRule="auto"/>
        <w:ind w:left="0" w:firstLine="0"/>
        <w:jc w:val="both"/>
        <w:rPr>
          <w:rFonts w:ascii="Garamond" w:hAnsi="Garamond"/>
          <w:sz w:val="20"/>
          <w:szCs w:val="20"/>
        </w:rPr>
      </w:pPr>
      <w:r w:rsidRPr="00A5246B">
        <w:rPr>
          <w:rFonts w:ascii="Garamond" w:hAnsi="Garamond"/>
          <w:sz w:val="20"/>
          <w:szCs w:val="20"/>
        </w:rPr>
        <w:t xml:space="preserve">Po stworzeniu lub wygenerowaniu przez wykonawcę dokumentu elektronicznego JEDZ, wykonawca podpisuje ww. dokument </w:t>
      </w:r>
      <w:r w:rsidRPr="00A5246B">
        <w:rPr>
          <w:rFonts w:ascii="Garamond" w:hAnsi="Garamond" w:cs="Arial"/>
          <w:sz w:val="20"/>
          <w:szCs w:val="20"/>
        </w:rPr>
        <w:t xml:space="preserve">w postaci elektronicznej opatrzonej </w:t>
      </w:r>
      <w:r w:rsidRPr="00A5246B">
        <w:rPr>
          <w:rFonts w:ascii="Garamond" w:hAnsi="Garamond"/>
          <w:sz w:val="20"/>
          <w:szCs w:val="20"/>
        </w:rPr>
        <w:t>kwalifikowanym podpisem elektronicznym, wystawiony przez dostawcę kwalifikowanej usługi zaufania, będącego podmiotem świadczącym usługi certyfikacyjne – podpis elektroniczny, spełniające wymogi bezpieczeństwa określone w ustawie z dnia 5 września 2016</w:t>
      </w:r>
      <w:r w:rsidR="00B34DEA" w:rsidRPr="00A5246B">
        <w:rPr>
          <w:rFonts w:ascii="Garamond" w:hAnsi="Garamond"/>
          <w:sz w:val="20"/>
          <w:szCs w:val="20"/>
        </w:rPr>
        <w:t xml:space="preserve"> </w:t>
      </w:r>
      <w:r w:rsidRPr="00A5246B">
        <w:rPr>
          <w:rFonts w:ascii="Garamond" w:hAnsi="Garamond"/>
          <w:sz w:val="20"/>
          <w:szCs w:val="20"/>
        </w:rPr>
        <w:t>r</w:t>
      </w:r>
      <w:r w:rsidR="00B34DEA" w:rsidRPr="00A5246B">
        <w:rPr>
          <w:rFonts w:ascii="Garamond" w:hAnsi="Garamond"/>
          <w:sz w:val="20"/>
          <w:szCs w:val="20"/>
        </w:rPr>
        <w:t>.</w:t>
      </w:r>
      <w:r w:rsidRPr="00A5246B">
        <w:rPr>
          <w:rFonts w:ascii="Garamond" w:hAnsi="Garamond"/>
          <w:sz w:val="20"/>
          <w:szCs w:val="20"/>
        </w:rPr>
        <w:t xml:space="preserve"> o usługach zaufania oraz identyfikacji elektronicznej</w:t>
      </w:r>
      <w:r w:rsidR="00B34DEA" w:rsidRPr="00A5246B">
        <w:rPr>
          <w:rFonts w:ascii="Garamond" w:hAnsi="Garamond"/>
          <w:sz w:val="20"/>
          <w:szCs w:val="20"/>
        </w:rPr>
        <w:t>.</w:t>
      </w:r>
    </w:p>
    <w:p w14:paraId="6FF2619D" w14:textId="7B01947B" w:rsidR="006372E3" w:rsidRPr="00A5246B" w:rsidRDefault="009046AB" w:rsidP="00A45C06">
      <w:pPr>
        <w:spacing w:line="276" w:lineRule="auto"/>
        <w:jc w:val="both"/>
        <w:rPr>
          <w:rFonts w:ascii="Garamond" w:hAnsi="Garamond"/>
          <w:sz w:val="20"/>
          <w:szCs w:val="20"/>
        </w:rPr>
      </w:pPr>
      <w:r w:rsidRPr="00A5246B">
        <w:rPr>
          <w:rFonts w:ascii="Garamond" w:hAnsi="Garamond"/>
          <w:sz w:val="20"/>
          <w:szCs w:val="20"/>
        </w:rPr>
        <w:t>23.</w:t>
      </w:r>
      <w:r w:rsidRPr="00A5246B">
        <w:rPr>
          <w:rFonts w:ascii="Garamond" w:hAnsi="Garamond"/>
          <w:sz w:val="20"/>
          <w:szCs w:val="20"/>
        </w:rPr>
        <w:tab/>
        <w:t xml:space="preserve">UWAGA!!!!!!!!!!!!!!! </w:t>
      </w:r>
      <w:r w:rsidRPr="00A5246B">
        <w:rPr>
          <w:rFonts w:ascii="Garamond" w:hAnsi="Garamond" w:cs="Garamond"/>
          <w:sz w:val="20"/>
          <w:szCs w:val="20"/>
        </w:rPr>
        <w:t>Wzór JEDZ dostępny jest pod linkiem</w:t>
      </w:r>
      <w:r w:rsidRPr="00A5246B">
        <w:rPr>
          <w:rFonts w:ascii="Garamond" w:eastAsia="Calibri" w:hAnsi="Garamond" w:cs="Garamond"/>
          <w:sz w:val="20"/>
          <w:szCs w:val="20"/>
        </w:rPr>
        <w:t>:</w:t>
      </w:r>
      <w:r w:rsidRPr="00A5246B">
        <w:rPr>
          <w:rFonts w:ascii="Garamond" w:hAnsi="Garamond"/>
          <w:sz w:val="20"/>
          <w:szCs w:val="20"/>
        </w:rPr>
        <w:t xml:space="preserve"> </w:t>
      </w:r>
      <w:hyperlink r:id="rId14" w:history="1">
        <w:r w:rsidR="006372E3" w:rsidRPr="00A5246B">
          <w:rPr>
            <w:rStyle w:val="Hipercze"/>
            <w:rFonts w:ascii="Garamond" w:hAnsi="Garamond"/>
            <w:color w:val="auto"/>
            <w:sz w:val="20"/>
            <w:szCs w:val="20"/>
          </w:rPr>
          <w:t>https://www.gov.pl/web/uzp/jednolity-europejski-dokument-zamowienia</w:t>
        </w:r>
      </w:hyperlink>
    </w:p>
    <w:p w14:paraId="3F97E54B" w14:textId="77777777" w:rsidR="009046AB" w:rsidRPr="00A5246B" w:rsidRDefault="009046AB" w:rsidP="00A45C06">
      <w:pPr>
        <w:spacing w:line="276" w:lineRule="auto"/>
        <w:jc w:val="both"/>
        <w:rPr>
          <w:rFonts w:ascii="Garamond" w:hAnsi="Garamond"/>
          <w:sz w:val="20"/>
          <w:szCs w:val="20"/>
        </w:rPr>
      </w:pPr>
      <w:r w:rsidRPr="00A5246B">
        <w:rPr>
          <w:rFonts w:ascii="Garamond" w:hAnsi="Garamond"/>
          <w:sz w:val="20"/>
          <w:szCs w:val="20"/>
        </w:rPr>
        <w:t>24.</w:t>
      </w:r>
      <w:r w:rsidRPr="00A5246B">
        <w:rPr>
          <w:rFonts w:ascii="Garamond" w:hAnsi="Garamond"/>
          <w:sz w:val="20"/>
          <w:szCs w:val="20"/>
        </w:rPr>
        <w:tab/>
        <w:t>SPOSÓB POROZUMIEWANIA SIĘ ZAMAWIAJĄCEGO Z WYKONAWCĄ – nie dotyczy składania oferty</w:t>
      </w:r>
      <w:bookmarkEnd w:id="11"/>
      <w:r w:rsidRPr="00A5246B">
        <w:rPr>
          <w:rFonts w:ascii="Garamond" w:hAnsi="Garamond" w:cs="Garamond"/>
          <w:sz w:val="20"/>
          <w:szCs w:val="20"/>
        </w:rPr>
        <w:t xml:space="preserve"> </w:t>
      </w:r>
    </w:p>
    <w:p w14:paraId="41445652" w14:textId="072A7265"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Calibri"/>
          <w:kern w:val="0"/>
          <w:sz w:val="20"/>
          <w:szCs w:val="20"/>
          <w:lang w:eastAsia="pl-PL"/>
        </w:rPr>
        <w:t xml:space="preserve">Z zastrzeżeniem postanowień zawartych w SWZ, komunikacja między Zamawiającym, a Wykonawcami może się odbywać wyłącznie przy użyciu środków komunikacji elektronicznej w rozumieniu ustawy z dnia 18 lipca 2002 r. o świadczeniu usług drogą elektroniczną </w:t>
      </w:r>
      <w:r w:rsidR="008B4210" w:rsidRPr="00A5246B">
        <w:rPr>
          <w:rFonts w:ascii="Garamond" w:hAnsi="Garamond" w:cs="Calibri"/>
          <w:kern w:val="0"/>
          <w:sz w:val="20"/>
          <w:szCs w:val="20"/>
          <w:lang w:eastAsia="pl-PL"/>
        </w:rPr>
        <w:t xml:space="preserve">(Dz.U. z 2024 r. poz. 1513 ze zm.), </w:t>
      </w:r>
      <w:r w:rsidRPr="00A5246B">
        <w:rPr>
          <w:rFonts w:ascii="Garamond" w:hAnsi="Garamond" w:cs="Calibri"/>
          <w:kern w:val="0"/>
          <w:sz w:val="20"/>
          <w:szCs w:val="20"/>
          <w:lang w:eastAsia="pl-PL"/>
        </w:rPr>
        <w:t>tj.:</w:t>
      </w:r>
    </w:p>
    <w:p w14:paraId="75B06D17" w14:textId="77777777" w:rsidR="009046AB" w:rsidRPr="00A5246B" w:rsidRDefault="009046AB" w:rsidP="00A45C06">
      <w:pPr>
        <w:numPr>
          <w:ilvl w:val="2"/>
          <w:numId w:val="110"/>
        </w:numPr>
        <w:suppressAutoHyphens w:val="0"/>
        <w:autoSpaceDN/>
        <w:spacing w:line="276" w:lineRule="auto"/>
        <w:ind w:left="0" w:firstLine="0"/>
        <w:jc w:val="both"/>
        <w:textAlignment w:val="auto"/>
        <w:rPr>
          <w:rFonts w:ascii="Garamond" w:hAnsi="Garamond" w:cs="Calibri"/>
          <w:kern w:val="0"/>
          <w:sz w:val="20"/>
          <w:szCs w:val="20"/>
          <w:lang w:eastAsia="pl-PL"/>
        </w:rPr>
      </w:pPr>
      <w:bookmarkStart w:id="12" w:name="_Hlk125126187"/>
      <w:r w:rsidRPr="00A5246B">
        <w:rPr>
          <w:rFonts w:ascii="Garamond" w:hAnsi="Garamond" w:cs="Calibri"/>
          <w:kern w:val="0"/>
          <w:sz w:val="20"/>
          <w:szCs w:val="20"/>
          <w:lang w:eastAsia="pl-PL"/>
        </w:rPr>
        <w:t xml:space="preserve">pocztą elektroniczną na adres e-mail: </w:t>
      </w:r>
      <w:hyperlink r:id="rId15" w:history="1">
        <w:r w:rsidRPr="00A5246B">
          <w:rPr>
            <w:rFonts w:ascii="Garamond" w:hAnsi="Garamond" w:cs="Calibri"/>
            <w:kern w:val="0"/>
            <w:sz w:val="20"/>
            <w:szCs w:val="20"/>
            <w:u w:val="single"/>
            <w:lang w:eastAsia="pl-PL"/>
          </w:rPr>
          <w:t>zam@5wszk.com.pl</w:t>
        </w:r>
      </w:hyperlink>
      <w:r w:rsidRPr="00A5246B">
        <w:rPr>
          <w:rFonts w:ascii="Garamond" w:hAnsi="Garamond" w:cs="Calibri"/>
          <w:kern w:val="0"/>
          <w:sz w:val="20"/>
          <w:szCs w:val="20"/>
          <w:u w:val="single"/>
          <w:lang w:eastAsia="pl-PL"/>
        </w:rPr>
        <w:t xml:space="preserve"> </w:t>
      </w:r>
      <w:r w:rsidRPr="00A5246B">
        <w:rPr>
          <w:rFonts w:ascii="Garamond" w:hAnsi="Garamond" w:cs="Calibri"/>
          <w:kern w:val="0"/>
          <w:sz w:val="20"/>
          <w:szCs w:val="20"/>
          <w:lang w:eastAsia="pl-PL"/>
        </w:rPr>
        <w:t xml:space="preserve"> lub</w:t>
      </w:r>
    </w:p>
    <w:p w14:paraId="0C55FB60" w14:textId="77777777" w:rsidR="009046AB" w:rsidRPr="00A5246B" w:rsidRDefault="009046AB" w:rsidP="00A45C06">
      <w:pPr>
        <w:numPr>
          <w:ilvl w:val="2"/>
          <w:numId w:val="110"/>
        </w:numPr>
        <w:tabs>
          <w:tab w:val="left" w:pos="0"/>
          <w:tab w:val="left" w:pos="851"/>
        </w:tabs>
        <w:suppressAutoHyphens w:val="0"/>
        <w:autoSpaceDN/>
        <w:spacing w:line="276" w:lineRule="auto"/>
        <w:ind w:left="0" w:firstLine="0"/>
        <w:jc w:val="both"/>
        <w:textAlignment w:val="auto"/>
        <w:rPr>
          <w:rFonts w:ascii="Garamond" w:hAnsi="Garamond" w:cs="Calibri"/>
          <w:strike/>
          <w:kern w:val="0"/>
          <w:sz w:val="20"/>
          <w:szCs w:val="20"/>
          <w:lang w:eastAsia="pl-PL"/>
        </w:rPr>
      </w:pPr>
      <w:r w:rsidRPr="00A5246B">
        <w:rPr>
          <w:rFonts w:ascii="Garamond" w:eastAsia="SimSun" w:hAnsi="Garamond" w:cs="Calibri"/>
          <w:kern w:val="0"/>
          <w:sz w:val="20"/>
          <w:szCs w:val="20"/>
        </w:rPr>
        <w:t xml:space="preserve">za pomocą </w:t>
      </w:r>
      <w:r w:rsidRPr="00A5246B">
        <w:rPr>
          <w:rFonts w:ascii="Garamond" w:hAnsi="Garamond" w:cs="Calibri"/>
          <w:kern w:val="0"/>
          <w:sz w:val="20"/>
          <w:szCs w:val="20"/>
          <w:lang w:eastAsia="pl-PL"/>
        </w:rPr>
        <w:t xml:space="preserve">Platformy e-Zamówienia, która jest dostępna pod adresem </w:t>
      </w:r>
      <w:hyperlink r:id="rId16" w:history="1">
        <w:r w:rsidRPr="00A5246B">
          <w:rPr>
            <w:rFonts w:ascii="Garamond" w:hAnsi="Garamond" w:cs="Calibri"/>
            <w:kern w:val="0"/>
            <w:sz w:val="20"/>
            <w:szCs w:val="20"/>
            <w:u w:val="single"/>
            <w:lang w:eastAsia="pl-PL"/>
          </w:rPr>
          <w:t>https://ezamowienia.gov.pl</w:t>
        </w:r>
      </w:hyperlink>
      <w:bookmarkEnd w:id="12"/>
      <w:r w:rsidRPr="00A5246B">
        <w:rPr>
          <w:rFonts w:ascii="Garamond" w:hAnsi="Garamond" w:cs="Calibri"/>
          <w:kern w:val="0"/>
          <w:sz w:val="20"/>
          <w:szCs w:val="20"/>
          <w:lang w:eastAsia="pl-PL"/>
        </w:rPr>
        <w:t>.</w:t>
      </w:r>
    </w:p>
    <w:p w14:paraId="59995AA1"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Calibri"/>
          <w:kern w:val="0"/>
          <w:sz w:val="20"/>
          <w:szCs w:val="20"/>
          <w:lang w:eastAsia="pl-PL"/>
        </w:rPr>
        <w:t>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6B36BAA3"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Calibri"/>
          <w:kern w:val="0"/>
          <w:sz w:val="20"/>
          <w:szCs w:val="20"/>
          <w:lang w:eastAsia="pl-PL"/>
        </w:rPr>
        <w:t xml:space="preserve">Komunikacja w postępowaniu o udzielenie zamówienia komunikacja pomiędzy Zamawiającym a Wykonawcami,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A5246B">
        <w:rPr>
          <w:rFonts w:ascii="Garamond" w:hAnsi="Garamond" w:cs="Arial"/>
          <w:sz w:val="20"/>
          <w:szCs w:val="20"/>
        </w:rPr>
        <w:t>Maksymalny rozmiar plików przesyłanych za pośrednictwem „Formularzy do komunikacji” wynosi 150 MB (wielkość ta dotyczy plików przesyłanych jako załączniki do jednego formularza).</w:t>
      </w:r>
    </w:p>
    <w:p w14:paraId="2DA2EB7D"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Calibri"/>
          <w:kern w:val="0"/>
          <w:sz w:val="20"/>
          <w:szCs w:val="20"/>
          <w:lang w:eastAsia="pl-PL"/>
        </w:rPr>
        <w:t xml:space="preserve">Zamawiający może również komunikować się z Wykonawcami za pomocą poczty elektronicznej </w:t>
      </w:r>
      <w:hyperlink r:id="rId17" w:history="1">
        <w:r w:rsidRPr="00A5246B">
          <w:rPr>
            <w:rFonts w:ascii="Garamond" w:hAnsi="Garamond" w:cs="Calibri"/>
            <w:kern w:val="0"/>
            <w:sz w:val="20"/>
            <w:szCs w:val="20"/>
            <w:u w:val="single"/>
            <w:lang w:eastAsia="pl-PL"/>
          </w:rPr>
          <w:t>zam@5wszk.com.pl</w:t>
        </w:r>
      </w:hyperlink>
    </w:p>
    <w:p w14:paraId="5E30E004"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Calibri"/>
          <w:kern w:val="0"/>
          <w:sz w:val="20"/>
          <w:szCs w:val="2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w:t>
      </w:r>
    </w:p>
    <w:p w14:paraId="140EEFD8"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1C13E4A6"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Arial"/>
          <w:sz w:val="20"/>
          <w:szCs w:val="20"/>
        </w:rPr>
        <w:t>Wszystkie wysłane i odebrane w postępowaniu przez wykonawcę wiadomości widoczne są po zalogowaniu w podglądzie postępowania w zakładce „Komunikacja”.</w:t>
      </w:r>
    </w:p>
    <w:p w14:paraId="42376A1A"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Arial"/>
          <w:sz w:val="20"/>
          <w:szCs w:val="20"/>
        </w:rPr>
        <w:t>Minimalne wymagania techniczne dotyczące sprzętu używanego w celu korzystania z usług Platformy e-Zamówienia oraz informacje dotyczące specyfikacji połączenia określa Regulamin Platformy e-Zamówienia.</w:t>
      </w:r>
    </w:p>
    <w:p w14:paraId="62EE5151"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Arial"/>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6BB28383"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Arial"/>
          <w:sz w:val="20"/>
          <w:szCs w:val="20"/>
        </w:rPr>
        <w:t>Zamawiający nie przewiduje odstąpienia od użycia środków komunikacji elektronicznej.</w:t>
      </w:r>
    </w:p>
    <w:p w14:paraId="3A6C38CB" w14:textId="77777777" w:rsidR="009046AB" w:rsidRPr="00A5246B" w:rsidRDefault="009046AB" w:rsidP="00A45C06">
      <w:pPr>
        <w:numPr>
          <w:ilvl w:val="0"/>
          <w:numId w:val="109"/>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A5246B">
        <w:rPr>
          <w:rFonts w:ascii="Garamond" w:hAnsi="Garamond" w:cs="Arial"/>
          <w:sz w:val="20"/>
          <w:szCs w:val="20"/>
        </w:rPr>
        <w:t xml:space="preserve">Za datę przekazania dokumentów, informacji i oświadczeń oraz ich cyfrowych </w:t>
      </w:r>
      <w:proofErr w:type="spellStart"/>
      <w:r w:rsidRPr="00A5246B">
        <w:rPr>
          <w:rFonts w:ascii="Garamond" w:hAnsi="Garamond" w:cs="Arial"/>
          <w:sz w:val="20"/>
          <w:szCs w:val="20"/>
        </w:rPr>
        <w:t>odwzorowań</w:t>
      </w:r>
      <w:proofErr w:type="spellEnd"/>
      <w:r w:rsidRPr="00A5246B">
        <w:rPr>
          <w:rFonts w:ascii="Garamond" w:hAnsi="Garamond" w:cs="Arial"/>
          <w:sz w:val="20"/>
          <w:szCs w:val="20"/>
        </w:rPr>
        <w:t xml:space="preserve"> przyjmuje się datę ich wpływu na Platformę e-Zamówienia lub datę i godzinę wpływu na serwer pocztowy Zamawiającego. </w:t>
      </w:r>
    </w:p>
    <w:p w14:paraId="64CB957E" w14:textId="77777777" w:rsidR="009046AB" w:rsidRPr="00A5246B" w:rsidRDefault="009046AB" w:rsidP="00A45C06">
      <w:pPr>
        <w:tabs>
          <w:tab w:val="left" w:pos="0"/>
        </w:tabs>
        <w:spacing w:line="276" w:lineRule="auto"/>
        <w:rPr>
          <w:rFonts w:ascii="Garamond" w:hAnsi="Garamond" w:cs="Garamond"/>
          <w:sz w:val="20"/>
          <w:szCs w:val="20"/>
        </w:rPr>
      </w:pPr>
      <w:r w:rsidRPr="00A5246B">
        <w:rPr>
          <w:rFonts w:ascii="Garamond" w:hAnsi="Garamond"/>
          <w:sz w:val="20"/>
          <w:szCs w:val="20"/>
        </w:rPr>
        <w:t>25.</w:t>
      </w:r>
      <w:r w:rsidRPr="00A5246B">
        <w:rPr>
          <w:rFonts w:ascii="Garamond" w:hAnsi="Garamond"/>
          <w:sz w:val="20"/>
          <w:szCs w:val="20"/>
        </w:rPr>
        <w:tab/>
        <w:t>MIEJSCE ORAZ TERMIN SKŁADANIA I OTWARCIA OFERT:</w:t>
      </w:r>
    </w:p>
    <w:p w14:paraId="7132E321"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Wykonawca może złożyć tylko jedną ofertę.</w:t>
      </w:r>
    </w:p>
    <w:p w14:paraId="48405975" w14:textId="62C567FA"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b/>
          <w:bCs/>
          <w:sz w:val="20"/>
          <w:szCs w:val="20"/>
        </w:rPr>
      </w:pPr>
      <w:r w:rsidRPr="00A5246B">
        <w:rPr>
          <w:rFonts w:ascii="Garamond" w:hAnsi="Garamond" w:cs="Arial"/>
          <w:b/>
          <w:bCs/>
          <w:sz w:val="20"/>
          <w:szCs w:val="20"/>
        </w:rPr>
        <w:t xml:space="preserve">Ofertę wraz z wymaganymi dokumentami należy złożyć w terminie do dnia </w:t>
      </w:r>
      <w:r w:rsidR="00DF4E18" w:rsidRPr="00A5246B">
        <w:rPr>
          <w:rFonts w:ascii="Garamond" w:hAnsi="Garamond" w:cs="Arial"/>
          <w:b/>
          <w:bCs/>
          <w:sz w:val="20"/>
          <w:szCs w:val="20"/>
        </w:rPr>
        <w:t>20.11.</w:t>
      </w:r>
      <w:r w:rsidR="008418BA" w:rsidRPr="00A5246B">
        <w:rPr>
          <w:rFonts w:ascii="Garamond" w:hAnsi="Garamond" w:cs="Arial"/>
          <w:b/>
          <w:bCs/>
          <w:sz w:val="20"/>
          <w:szCs w:val="20"/>
        </w:rPr>
        <w:t xml:space="preserve">2025 </w:t>
      </w:r>
      <w:r w:rsidR="00BF1D27" w:rsidRPr="00A5246B">
        <w:rPr>
          <w:rFonts w:ascii="Garamond" w:hAnsi="Garamond" w:cs="Arial"/>
          <w:b/>
          <w:bCs/>
          <w:sz w:val="20"/>
          <w:szCs w:val="20"/>
        </w:rPr>
        <w:t xml:space="preserve"> </w:t>
      </w:r>
      <w:r w:rsidR="00D9615D" w:rsidRPr="00A5246B">
        <w:rPr>
          <w:rFonts w:ascii="Garamond" w:hAnsi="Garamond" w:cs="Arial"/>
          <w:b/>
          <w:bCs/>
          <w:sz w:val="20"/>
          <w:szCs w:val="20"/>
        </w:rPr>
        <w:t>roku</w:t>
      </w:r>
      <w:r w:rsidRPr="00A5246B">
        <w:rPr>
          <w:rFonts w:ascii="Garamond" w:hAnsi="Garamond" w:cs="Arial"/>
          <w:b/>
          <w:bCs/>
          <w:sz w:val="20"/>
          <w:szCs w:val="20"/>
        </w:rPr>
        <w:t xml:space="preserve"> do godziny </w:t>
      </w:r>
      <w:r w:rsidR="00125459" w:rsidRPr="00A5246B">
        <w:rPr>
          <w:rFonts w:ascii="Garamond" w:hAnsi="Garamond" w:cs="Arial"/>
          <w:b/>
          <w:bCs/>
          <w:sz w:val="20"/>
          <w:szCs w:val="20"/>
        </w:rPr>
        <w:t>08</w:t>
      </w:r>
      <w:r w:rsidRPr="00A5246B">
        <w:rPr>
          <w:rFonts w:ascii="Garamond" w:hAnsi="Garamond" w:cs="Arial"/>
          <w:b/>
          <w:bCs/>
          <w:sz w:val="20"/>
          <w:szCs w:val="20"/>
        </w:rPr>
        <w:t>:00.</w:t>
      </w:r>
    </w:p>
    <w:p w14:paraId="67B4A9B4" w14:textId="2850693A"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b/>
          <w:bCs/>
          <w:sz w:val="20"/>
          <w:szCs w:val="20"/>
        </w:rPr>
      </w:pPr>
      <w:r w:rsidRPr="00A5246B">
        <w:rPr>
          <w:rFonts w:ascii="Garamond" w:hAnsi="Garamond" w:cs="Arial"/>
          <w:b/>
          <w:bCs/>
          <w:sz w:val="20"/>
          <w:szCs w:val="20"/>
        </w:rPr>
        <w:t>Otwarcie ofert nastąpi</w:t>
      </w:r>
      <w:r w:rsidR="008418BA" w:rsidRPr="00A5246B">
        <w:rPr>
          <w:rFonts w:ascii="Garamond" w:hAnsi="Garamond" w:cs="Arial"/>
          <w:b/>
          <w:bCs/>
          <w:sz w:val="20"/>
          <w:szCs w:val="20"/>
        </w:rPr>
        <w:t xml:space="preserve"> </w:t>
      </w:r>
      <w:r w:rsidR="00DF4E18" w:rsidRPr="00A5246B">
        <w:rPr>
          <w:rFonts w:ascii="Garamond" w:hAnsi="Garamond" w:cs="Arial"/>
          <w:b/>
          <w:bCs/>
          <w:sz w:val="20"/>
          <w:szCs w:val="20"/>
        </w:rPr>
        <w:t>20.11.</w:t>
      </w:r>
      <w:r w:rsidR="008418BA" w:rsidRPr="00A5246B">
        <w:rPr>
          <w:rFonts w:ascii="Garamond" w:hAnsi="Garamond" w:cs="Arial"/>
          <w:b/>
          <w:bCs/>
          <w:sz w:val="20"/>
          <w:szCs w:val="20"/>
        </w:rPr>
        <w:t>2025 roku</w:t>
      </w:r>
      <w:r w:rsidRPr="00A5246B">
        <w:rPr>
          <w:rFonts w:ascii="Garamond" w:hAnsi="Garamond" w:cs="Arial"/>
          <w:b/>
          <w:bCs/>
          <w:sz w:val="20"/>
          <w:szCs w:val="20"/>
        </w:rPr>
        <w:t>, o godz.09:</w:t>
      </w:r>
      <w:r w:rsidR="00125459" w:rsidRPr="00A5246B">
        <w:rPr>
          <w:rFonts w:ascii="Garamond" w:hAnsi="Garamond" w:cs="Arial"/>
          <w:b/>
          <w:bCs/>
          <w:sz w:val="20"/>
          <w:szCs w:val="20"/>
        </w:rPr>
        <w:t>0</w:t>
      </w:r>
      <w:r w:rsidRPr="00A5246B">
        <w:rPr>
          <w:rFonts w:ascii="Garamond" w:hAnsi="Garamond" w:cs="Arial"/>
          <w:b/>
          <w:bCs/>
          <w:sz w:val="20"/>
          <w:szCs w:val="20"/>
        </w:rPr>
        <w:t>0 przy użyciu systemu teleinformatycznego.</w:t>
      </w:r>
    </w:p>
    <w:p w14:paraId="18DF542E"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5246B">
        <w:rPr>
          <w:rFonts w:ascii="Garamond" w:hAnsi="Garamond" w:cs="Arial"/>
          <w:sz w:val="20"/>
          <w:szCs w:val="20"/>
        </w:rPr>
        <w:t>drag&amp;drop</w:t>
      </w:r>
      <w:proofErr w:type="spellEnd"/>
      <w:r w:rsidRPr="00A5246B">
        <w:rPr>
          <w:rFonts w:ascii="Garamond" w:hAnsi="Garamond" w:cs="Arial"/>
          <w:sz w:val="20"/>
          <w:szCs w:val="20"/>
        </w:rPr>
        <w:t xml:space="preserve"> („przeciągnij” i „upuść”) służące do dodawania plików.</w:t>
      </w:r>
    </w:p>
    <w:p w14:paraId="4AAD30DE"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1388B6A"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1494863"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Oferta może być złożona tylko do upływu terminu składania ofert.</w:t>
      </w:r>
    </w:p>
    <w:p w14:paraId="136AC094"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Wykonawca może przed upływem terminu składania ofert wycofać ofertę. Wykonawca wycofuje ofertę w zakładce „Oferty/wnioski” używając przycisku „Wycofaj ofertę”.</w:t>
      </w:r>
    </w:p>
    <w:p w14:paraId="016AB39A"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Wykonawca po upływie terminu do składania ofert nie może skutecznie dokonać zmiany ani wycofać złożonej oferty.</w:t>
      </w:r>
    </w:p>
    <w:p w14:paraId="7578D982"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Zamawiający odrzuci ofertę złożoną po terminie składania ofert</w:t>
      </w:r>
    </w:p>
    <w:p w14:paraId="383D43C5" w14:textId="77777777" w:rsidR="009046AB" w:rsidRPr="00A5246B" w:rsidRDefault="009046AB" w:rsidP="00A45C06">
      <w:pPr>
        <w:numPr>
          <w:ilvl w:val="0"/>
          <w:numId w:val="81"/>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O terminie złożenia oferty decyduje czas pełnego przeprocesowania transakcji na Platformie.</w:t>
      </w:r>
    </w:p>
    <w:p w14:paraId="215D9F08" w14:textId="77777777" w:rsidR="009046AB" w:rsidRPr="00A5246B" w:rsidRDefault="009046AB" w:rsidP="00A45C06">
      <w:pPr>
        <w:numPr>
          <w:ilvl w:val="0"/>
          <w:numId w:val="81"/>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hAnsi="Garamond" w:cs="Arial"/>
          <w:sz w:val="20"/>
          <w:szCs w:val="20"/>
        </w:rPr>
      </w:pPr>
      <w:r w:rsidRPr="00A5246B">
        <w:rPr>
          <w:rFonts w:ascii="Garamond" w:hAnsi="Garamond" w:cs="Arial"/>
          <w:sz w:val="20"/>
          <w:szCs w:val="20"/>
        </w:rPr>
        <w:t>W przypadku awarii systemu teleinformatycznego, która powoduje brak możliwości otwarcia ofert w terminie określonym przez zamawiającego, otwarcie ofert następuje niezwłocznie po usunięciu awarii.</w:t>
      </w:r>
    </w:p>
    <w:p w14:paraId="1FAAADCE" w14:textId="77777777" w:rsidR="009046AB" w:rsidRPr="00A5246B" w:rsidRDefault="009046AB" w:rsidP="00A45C06">
      <w:pPr>
        <w:numPr>
          <w:ilvl w:val="0"/>
          <w:numId w:val="81"/>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hAnsi="Garamond" w:cs="Arial"/>
          <w:sz w:val="20"/>
          <w:szCs w:val="20"/>
        </w:rPr>
      </w:pPr>
      <w:r w:rsidRPr="00A5246B">
        <w:rPr>
          <w:rFonts w:ascii="Garamond" w:hAnsi="Garamond" w:cs="Arial"/>
          <w:sz w:val="20"/>
          <w:szCs w:val="20"/>
        </w:rPr>
        <w:t>Zamawiający, najpóźniej przed otwarciem ofert, udostępnia na stronie internetowej prowadzonego postępowania informację o kwocie, jaką zamierza przeznaczyć na sfinansowanie zamówienia.</w:t>
      </w:r>
    </w:p>
    <w:p w14:paraId="71DA7EA4" w14:textId="77777777" w:rsidR="009046AB" w:rsidRPr="00A5246B" w:rsidRDefault="009046AB" w:rsidP="00A45C06">
      <w:pPr>
        <w:numPr>
          <w:ilvl w:val="0"/>
          <w:numId w:val="81"/>
        </w:numPr>
        <w:shd w:val="clear" w:color="auto" w:fill="FFFFFF"/>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A5246B">
        <w:rPr>
          <w:rFonts w:ascii="Garamond" w:hAnsi="Garamond" w:cs="Arial"/>
          <w:sz w:val="20"/>
          <w:szCs w:val="20"/>
        </w:rPr>
        <w:t xml:space="preserve">Zgodnie z Ustawą PZP Zamawiający nie ma obowiązku przeprowadzania jawnej sesji otwarcia ofert w sposób jawny z udziałem Wykonawców lub transmitowania sesji otwarcia za pośrednictwem elektronicznych narzędzi do przekazu wideo on-line. </w:t>
      </w:r>
    </w:p>
    <w:p w14:paraId="66394C5E" w14:textId="77777777" w:rsidR="009046AB" w:rsidRPr="00A5246B" w:rsidRDefault="009046AB" w:rsidP="00A45C06">
      <w:pPr>
        <w:numPr>
          <w:ilvl w:val="0"/>
          <w:numId w:val="81"/>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eastAsia="Arial" w:hAnsi="Garamond" w:cs="Arial"/>
          <w:sz w:val="20"/>
          <w:szCs w:val="20"/>
        </w:rPr>
      </w:pPr>
      <w:r w:rsidRPr="00A5246B">
        <w:rPr>
          <w:rFonts w:ascii="Garamond" w:eastAsia="Arial" w:hAnsi="Garamond" w:cs="Arial"/>
          <w:sz w:val="20"/>
          <w:szCs w:val="20"/>
        </w:rPr>
        <w:t xml:space="preserve">Otwarcie ofert nastąpi na zasadach i w trybie art. 222 ust. 1, 2, 3 i 4 ustawy </w:t>
      </w:r>
      <w:proofErr w:type="spellStart"/>
      <w:r w:rsidRPr="00A5246B">
        <w:rPr>
          <w:rFonts w:ascii="Garamond" w:eastAsia="Arial" w:hAnsi="Garamond" w:cs="Arial"/>
          <w:sz w:val="20"/>
          <w:szCs w:val="20"/>
        </w:rPr>
        <w:t>Pzp</w:t>
      </w:r>
      <w:proofErr w:type="spellEnd"/>
      <w:r w:rsidRPr="00A5246B">
        <w:rPr>
          <w:rFonts w:ascii="Garamond" w:eastAsia="Arial" w:hAnsi="Garamond" w:cs="Arial"/>
          <w:sz w:val="20"/>
          <w:szCs w:val="20"/>
        </w:rPr>
        <w:t>.</w:t>
      </w:r>
    </w:p>
    <w:p w14:paraId="3F33967A" w14:textId="77777777" w:rsidR="009046AB" w:rsidRPr="00A5246B" w:rsidRDefault="009046AB" w:rsidP="00A45C06">
      <w:pPr>
        <w:numPr>
          <w:ilvl w:val="0"/>
          <w:numId w:val="81"/>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eastAsia="Arial" w:hAnsi="Garamond" w:cs="Arial"/>
          <w:sz w:val="20"/>
          <w:szCs w:val="20"/>
        </w:rPr>
      </w:pPr>
      <w:r w:rsidRPr="00A5246B">
        <w:rPr>
          <w:rFonts w:ascii="Garamond" w:eastAsia="Arial" w:hAnsi="Garamond" w:cs="Arial"/>
          <w:sz w:val="20"/>
          <w:szCs w:val="20"/>
        </w:rPr>
        <w:t>Niezwłocznie po otwarciu ofert Zamawiający zamieści na stronie internetowej, na której była zamieszczona SWZ wraz z załącznikami, informacje, o których mowa w art. 222 ust. 5 ustawy.</w:t>
      </w:r>
    </w:p>
    <w:p w14:paraId="3920A87A" w14:textId="77777777" w:rsidR="009046AB" w:rsidRPr="00A5246B" w:rsidRDefault="009046AB" w:rsidP="00A45C06">
      <w:pPr>
        <w:numPr>
          <w:ilvl w:val="0"/>
          <w:numId w:val="95"/>
        </w:numPr>
        <w:spacing w:line="276" w:lineRule="auto"/>
        <w:jc w:val="both"/>
        <w:rPr>
          <w:rFonts w:ascii="Garamond" w:hAnsi="Garamond" w:cs="Arial"/>
          <w:vanish/>
          <w:sz w:val="20"/>
          <w:szCs w:val="20"/>
        </w:rPr>
      </w:pPr>
    </w:p>
    <w:p w14:paraId="34EC2836" w14:textId="77777777" w:rsidR="009046AB" w:rsidRPr="00A5246B" w:rsidRDefault="009046AB" w:rsidP="00A45C06">
      <w:pPr>
        <w:numPr>
          <w:ilvl w:val="0"/>
          <w:numId w:val="95"/>
        </w:numPr>
        <w:spacing w:line="276" w:lineRule="auto"/>
        <w:jc w:val="both"/>
        <w:rPr>
          <w:rFonts w:ascii="Garamond" w:hAnsi="Garamond" w:cs="Arial"/>
          <w:vanish/>
          <w:sz w:val="20"/>
          <w:szCs w:val="20"/>
        </w:rPr>
      </w:pPr>
    </w:p>
    <w:p w14:paraId="62CF7BED" w14:textId="77777777" w:rsidR="009046AB" w:rsidRPr="00A5246B" w:rsidRDefault="009046AB" w:rsidP="00A45C06">
      <w:pPr>
        <w:spacing w:line="276" w:lineRule="auto"/>
        <w:rPr>
          <w:rFonts w:ascii="Garamond" w:hAnsi="Garamond"/>
          <w:sz w:val="20"/>
          <w:szCs w:val="20"/>
        </w:rPr>
      </w:pPr>
      <w:r w:rsidRPr="00A5246B">
        <w:rPr>
          <w:rFonts w:ascii="Garamond" w:hAnsi="Garamond"/>
          <w:sz w:val="20"/>
          <w:szCs w:val="20"/>
        </w:rPr>
        <w:t>26.</w:t>
      </w:r>
      <w:r w:rsidRPr="00A5246B">
        <w:rPr>
          <w:rFonts w:ascii="Garamond" w:hAnsi="Garamond"/>
          <w:sz w:val="20"/>
          <w:szCs w:val="20"/>
        </w:rPr>
        <w:tab/>
        <w:t>TERMIN ZWIĄZANIA OFERTĄ.</w:t>
      </w:r>
    </w:p>
    <w:p w14:paraId="4CD22AE8" w14:textId="77777777" w:rsidR="009046AB" w:rsidRPr="00A5246B" w:rsidRDefault="009046AB" w:rsidP="00A45C06">
      <w:pPr>
        <w:numPr>
          <w:ilvl w:val="0"/>
          <w:numId w:val="82"/>
        </w:numPr>
        <w:spacing w:line="276" w:lineRule="auto"/>
        <w:jc w:val="both"/>
        <w:rPr>
          <w:rFonts w:ascii="Garamond" w:hAnsi="Garamond" w:cs="Garamond"/>
          <w:vanish/>
          <w:sz w:val="20"/>
          <w:szCs w:val="20"/>
        </w:rPr>
      </w:pPr>
    </w:p>
    <w:p w14:paraId="35C4F121" w14:textId="77777777" w:rsidR="009046AB" w:rsidRPr="00A5246B" w:rsidRDefault="009046AB" w:rsidP="00A45C06">
      <w:pPr>
        <w:numPr>
          <w:ilvl w:val="0"/>
          <w:numId w:val="82"/>
        </w:numPr>
        <w:spacing w:line="276" w:lineRule="auto"/>
        <w:jc w:val="both"/>
        <w:rPr>
          <w:rFonts w:ascii="Garamond" w:hAnsi="Garamond" w:cs="Garamond"/>
          <w:vanish/>
          <w:sz w:val="20"/>
          <w:szCs w:val="20"/>
        </w:rPr>
      </w:pPr>
    </w:p>
    <w:p w14:paraId="5F635993" w14:textId="5569AEF6" w:rsidR="009046AB" w:rsidRPr="00A5246B" w:rsidRDefault="009046AB" w:rsidP="00A45C06">
      <w:pPr>
        <w:pStyle w:val="Standard"/>
        <w:numPr>
          <w:ilvl w:val="1"/>
          <w:numId w:val="82"/>
        </w:numPr>
        <w:tabs>
          <w:tab w:val="clear" w:pos="360"/>
          <w:tab w:val="num" w:pos="0"/>
        </w:tabs>
        <w:spacing w:line="276" w:lineRule="auto"/>
        <w:ind w:left="0" w:firstLine="0"/>
        <w:jc w:val="both"/>
        <w:rPr>
          <w:rFonts w:ascii="Garamond" w:hAnsi="Garamond"/>
          <w:sz w:val="20"/>
          <w:szCs w:val="20"/>
        </w:rPr>
      </w:pPr>
      <w:r w:rsidRPr="00A5246B">
        <w:rPr>
          <w:rFonts w:ascii="Garamond" w:hAnsi="Garamond" w:cs="Garamond"/>
          <w:sz w:val="20"/>
          <w:szCs w:val="20"/>
        </w:rPr>
        <w:t xml:space="preserve">Termin związania ofertą wynosi </w:t>
      </w:r>
      <w:r w:rsidR="006372E3" w:rsidRPr="00A5246B">
        <w:rPr>
          <w:rFonts w:ascii="Garamond" w:hAnsi="Garamond" w:cs="Garamond"/>
          <w:sz w:val="20"/>
          <w:szCs w:val="20"/>
        </w:rPr>
        <w:t>6</w:t>
      </w:r>
      <w:r w:rsidRPr="00A5246B">
        <w:rPr>
          <w:rFonts w:ascii="Garamond" w:hAnsi="Garamond" w:cs="Garamond"/>
          <w:sz w:val="20"/>
          <w:szCs w:val="20"/>
        </w:rPr>
        <w:t xml:space="preserve">0 dni. </w:t>
      </w:r>
      <w:r w:rsidRPr="00A5246B">
        <w:rPr>
          <w:rFonts w:ascii="Garamond" w:hAnsi="Garamond" w:cs="Garamond"/>
          <w:b/>
          <w:bCs/>
          <w:sz w:val="20"/>
          <w:szCs w:val="20"/>
        </w:rPr>
        <w:t xml:space="preserve">Bieg terminu związania ofertą rozpoczyna się wraz z upływem terminu składania ofert i kończy się </w:t>
      </w:r>
      <w:r w:rsidR="00DF4E18" w:rsidRPr="00A5246B">
        <w:rPr>
          <w:rFonts w:ascii="Garamond" w:hAnsi="Garamond" w:cs="Garamond"/>
          <w:b/>
          <w:bCs/>
          <w:sz w:val="20"/>
          <w:szCs w:val="20"/>
        </w:rPr>
        <w:t>18.01.2025</w:t>
      </w:r>
      <w:r w:rsidRPr="00A5246B">
        <w:rPr>
          <w:rFonts w:ascii="Garamond" w:hAnsi="Garamond" w:cs="Garamond"/>
          <w:b/>
          <w:bCs/>
          <w:sz w:val="20"/>
          <w:szCs w:val="20"/>
        </w:rPr>
        <w:t xml:space="preserve"> roku. </w:t>
      </w:r>
    </w:p>
    <w:p w14:paraId="01704D66" w14:textId="77777777" w:rsidR="009046AB" w:rsidRPr="00A5246B" w:rsidRDefault="009046AB" w:rsidP="00A45C06">
      <w:pPr>
        <w:pStyle w:val="Standard"/>
        <w:numPr>
          <w:ilvl w:val="1"/>
          <w:numId w:val="82"/>
        </w:numPr>
        <w:tabs>
          <w:tab w:val="clear" w:pos="360"/>
          <w:tab w:val="num" w:pos="0"/>
        </w:tabs>
        <w:spacing w:line="276" w:lineRule="auto"/>
        <w:ind w:left="0" w:firstLine="0"/>
        <w:jc w:val="both"/>
        <w:rPr>
          <w:rFonts w:ascii="Garamond" w:hAnsi="Garamond"/>
          <w:sz w:val="20"/>
          <w:szCs w:val="20"/>
        </w:rPr>
      </w:pPr>
      <w:r w:rsidRPr="00A5246B">
        <w:rPr>
          <w:rFonts w:ascii="Garamond" w:hAnsi="Garamond" w:cs="Arial"/>
          <w:sz w:val="20"/>
          <w:szCs w:val="20"/>
        </w:rPr>
        <w:t>W</w:t>
      </w:r>
      <w:r w:rsidR="00C1382B" w:rsidRPr="00A5246B">
        <w:rPr>
          <w:rFonts w:ascii="Garamond" w:hAnsi="Garamond" w:cs="Arial"/>
          <w:sz w:val="20"/>
          <w:szCs w:val="20"/>
        </w:rPr>
        <w:t xml:space="preserve"> </w:t>
      </w:r>
      <w:r w:rsidRPr="00A5246B">
        <w:rPr>
          <w:rFonts w:ascii="Garamond" w:hAnsi="Garamond" w:cs="Arial"/>
          <w:sz w:val="20"/>
          <w:szCs w:val="20"/>
        </w:rPr>
        <w:t>przypadku gdy wybór najkorzystniejszej oferty nie nastąpi przed upływem terminu związania ofertą,  o którym mowa w pkt 27.1 zamawiający przed upływem terminu związania ofertą, zwraca się jednokrotnie do wykonawców o wyrażenie zgody na przedłużenie tego terminu o wskazywany przez niego okres, nie dłuższy niż 60 dni.</w:t>
      </w:r>
    </w:p>
    <w:p w14:paraId="4C55F23C" w14:textId="77777777" w:rsidR="009046AB" w:rsidRPr="00A5246B" w:rsidRDefault="009046AB" w:rsidP="00A45C06">
      <w:pPr>
        <w:pStyle w:val="Standard"/>
        <w:numPr>
          <w:ilvl w:val="1"/>
          <w:numId w:val="82"/>
        </w:numPr>
        <w:tabs>
          <w:tab w:val="clear" w:pos="360"/>
          <w:tab w:val="num" w:pos="0"/>
        </w:tabs>
        <w:spacing w:line="276" w:lineRule="auto"/>
        <w:ind w:left="0" w:firstLine="0"/>
        <w:jc w:val="both"/>
        <w:rPr>
          <w:rFonts w:ascii="Garamond" w:hAnsi="Garamond"/>
          <w:sz w:val="20"/>
          <w:szCs w:val="20"/>
        </w:rPr>
      </w:pPr>
      <w:r w:rsidRPr="00A5246B">
        <w:rPr>
          <w:rFonts w:ascii="Garamond" w:hAnsi="Garamond" w:cs="Arial"/>
          <w:sz w:val="20"/>
          <w:szCs w:val="20"/>
        </w:rPr>
        <w:t>Przedłużenie terminu związania ofertą, o którym mowa w pkt 27. 1, wymaga złożenia przez wykonawcę pisemnego oświadczenia o wyrażeniu zgody na przedłużenie terminu związania ofertą.</w:t>
      </w:r>
    </w:p>
    <w:p w14:paraId="183AB9C6" w14:textId="77777777" w:rsidR="009046AB" w:rsidRPr="00A5246B" w:rsidRDefault="009046AB" w:rsidP="00A45C06">
      <w:pPr>
        <w:pStyle w:val="Standard"/>
        <w:numPr>
          <w:ilvl w:val="1"/>
          <w:numId w:val="82"/>
        </w:numPr>
        <w:tabs>
          <w:tab w:val="clear" w:pos="360"/>
          <w:tab w:val="num" w:pos="0"/>
        </w:tabs>
        <w:spacing w:line="276" w:lineRule="auto"/>
        <w:ind w:left="0" w:firstLine="0"/>
        <w:jc w:val="both"/>
        <w:rPr>
          <w:rFonts w:ascii="Garamond" w:hAnsi="Garamond"/>
          <w:sz w:val="20"/>
          <w:szCs w:val="20"/>
        </w:rPr>
      </w:pPr>
      <w:r w:rsidRPr="00A5246B">
        <w:rPr>
          <w:rFonts w:ascii="Garamond" w:hAnsi="Garamond" w:cs="Arial"/>
          <w:sz w:val="20"/>
          <w:szCs w:val="20"/>
        </w:rPr>
        <w:t>W</w:t>
      </w:r>
      <w:r w:rsidR="00C1382B" w:rsidRPr="00A5246B">
        <w:rPr>
          <w:rFonts w:ascii="Garamond" w:hAnsi="Garamond" w:cs="Arial"/>
          <w:sz w:val="20"/>
          <w:szCs w:val="20"/>
        </w:rPr>
        <w:t xml:space="preserve"> </w:t>
      </w:r>
      <w:r w:rsidRPr="00A5246B">
        <w:rPr>
          <w:rFonts w:ascii="Garamond" w:hAnsi="Garamond" w:cs="Arial"/>
          <w:sz w:val="20"/>
          <w:szCs w:val="20"/>
        </w:rPr>
        <w:t>przypadku gdy zamawiający żąda wniesienia wadium, przedłużenie terminu związania ofertą, o którym mowa w pkt 27.1, następuje wraz z przedłużeniem okresu ważności wadium albo, jeżeli nie jest to możliwe, z wniesieniem nowego wadium na przedłużony okres związania ofertą.</w:t>
      </w:r>
    </w:p>
    <w:p w14:paraId="1FF594EF" w14:textId="77777777" w:rsidR="009046AB" w:rsidRPr="00A5246B" w:rsidRDefault="009046AB" w:rsidP="00A45C06">
      <w:pPr>
        <w:spacing w:line="276" w:lineRule="auto"/>
        <w:jc w:val="both"/>
        <w:rPr>
          <w:rFonts w:ascii="Garamond" w:hAnsi="Garamond"/>
          <w:sz w:val="20"/>
          <w:szCs w:val="20"/>
        </w:rPr>
      </w:pPr>
      <w:r w:rsidRPr="00A5246B">
        <w:rPr>
          <w:rFonts w:ascii="Garamond" w:hAnsi="Garamond" w:cs="Garamond"/>
          <w:sz w:val="20"/>
          <w:szCs w:val="20"/>
        </w:rPr>
        <w:t>27.</w:t>
      </w:r>
      <w:r w:rsidRPr="00A5246B">
        <w:rPr>
          <w:rFonts w:ascii="Garamond" w:hAnsi="Garamond" w:cs="Garamond"/>
          <w:sz w:val="20"/>
          <w:szCs w:val="20"/>
        </w:rPr>
        <w:tab/>
        <w:t>UDZIELANIE  WYJAŚNIEŃ  ORAZ  DOKONYWANIE  MODYFIKACJI DOTYCZĄCYCH SPECYFIKACJI ISTSTOTNYCH WARUNKÓW ZAMÓWIENIA</w:t>
      </w:r>
    </w:p>
    <w:p w14:paraId="2B5F4A8D" w14:textId="77777777" w:rsidR="009046AB" w:rsidRPr="00A5246B" w:rsidRDefault="009046AB" w:rsidP="00A45C06">
      <w:pPr>
        <w:numPr>
          <w:ilvl w:val="0"/>
          <w:numId w:val="83"/>
        </w:numPr>
        <w:spacing w:line="276" w:lineRule="auto"/>
        <w:jc w:val="both"/>
        <w:rPr>
          <w:rFonts w:ascii="Garamond" w:hAnsi="Garamond"/>
          <w:vanish/>
          <w:sz w:val="20"/>
          <w:szCs w:val="20"/>
        </w:rPr>
      </w:pPr>
    </w:p>
    <w:p w14:paraId="01BBBFC5" w14:textId="77777777" w:rsidR="009046AB" w:rsidRPr="00A5246B" w:rsidRDefault="009046AB" w:rsidP="00A45C06">
      <w:pPr>
        <w:numPr>
          <w:ilvl w:val="0"/>
          <w:numId w:val="83"/>
        </w:numPr>
        <w:spacing w:line="276" w:lineRule="auto"/>
        <w:jc w:val="both"/>
        <w:rPr>
          <w:rFonts w:ascii="Garamond" w:hAnsi="Garamond"/>
          <w:vanish/>
          <w:sz w:val="20"/>
          <w:szCs w:val="20"/>
        </w:rPr>
      </w:pPr>
    </w:p>
    <w:p w14:paraId="1AB8930E" w14:textId="77777777" w:rsidR="009046AB" w:rsidRPr="00A5246B" w:rsidRDefault="009046AB" w:rsidP="00A45C06">
      <w:pPr>
        <w:numPr>
          <w:ilvl w:val="1"/>
          <w:numId w:val="83"/>
        </w:numPr>
        <w:spacing w:line="276" w:lineRule="auto"/>
        <w:jc w:val="both"/>
        <w:rPr>
          <w:rFonts w:ascii="Garamond" w:hAnsi="Garamond"/>
          <w:sz w:val="20"/>
          <w:szCs w:val="20"/>
        </w:rPr>
      </w:pPr>
      <w:r w:rsidRPr="00A5246B">
        <w:rPr>
          <w:rFonts w:ascii="Garamond" w:hAnsi="Garamond"/>
          <w:sz w:val="20"/>
          <w:szCs w:val="20"/>
        </w:rPr>
        <w:t>Wykonawca może zwrócić się do Zamawiającego o wyjaśnienie treści SWZ.</w:t>
      </w:r>
    </w:p>
    <w:p w14:paraId="35EE3331" w14:textId="77777777" w:rsidR="009046AB"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 xml:space="preserve">Zamawiający udzieli wyjaśnień </w:t>
      </w:r>
      <w:r w:rsidRPr="00A5246B">
        <w:rPr>
          <w:rFonts w:ascii="Garamond" w:hAnsi="Garamond" w:cs="Arial"/>
          <w:sz w:val="20"/>
          <w:szCs w:val="20"/>
        </w:rPr>
        <w:t>niezwłocznie, jednak nie później niż na 6 dni przed upływem terminu składania ofert albo nie później niż na 4 dni przed upływem terminu składania ofert w przypadku, o</w:t>
      </w:r>
      <w:r w:rsidR="00C1382B" w:rsidRPr="00A5246B">
        <w:rPr>
          <w:rFonts w:ascii="Garamond" w:hAnsi="Garamond" w:cs="Arial"/>
          <w:sz w:val="20"/>
          <w:szCs w:val="20"/>
        </w:rPr>
        <w:t xml:space="preserve"> </w:t>
      </w:r>
      <w:r w:rsidRPr="00A5246B">
        <w:rPr>
          <w:rFonts w:ascii="Garamond" w:hAnsi="Garamond" w:cs="Arial"/>
          <w:sz w:val="20"/>
          <w:szCs w:val="20"/>
        </w:rPr>
        <w:t xml:space="preserve">którym mowa wart.138ust.2pkt2 </w:t>
      </w:r>
      <w:proofErr w:type="spellStart"/>
      <w:r w:rsidRPr="00A5246B">
        <w:rPr>
          <w:rFonts w:ascii="Garamond" w:hAnsi="Garamond" w:cs="Arial"/>
          <w:sz w:val="20"/>
          <w:szCs w:val="20"/>
        </w:rPr>
        <w:t>Pzp</w:t>
      </w:r>
      <w:proofErr w:type="spellEnd"/>
      <w:r w:rsidRPr="00A5246B">
        <w:rPr>
          <w:rFonts w:ascii="Garamond" w:hAnsi="Garamond" w:cs="Arial"/>
          <w:sz w:val="20"/>
          <w:szCs w:val="20"/>
        </w:rPr>
        <w:t>, pod warunkiem że wniosek o wyjaśnienie treści SWZ wpłynął do zamawiającego nie później niż na odpowiednio 14 albo 7dni przed upływem terminu składania ofert.</w:t>
      </w:r>
    </w:p>
    <w:p w14:paraId="0E2EA4A3" w14:textId="004C7FEE" w:rsidR="009046AB"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W przypadku gdy wniosek o wyjaśnienie treści SWZ nie wpłynął w</w:t>
      </w:r>
      <w:r w:rsidR="00C1382B" w:rsidRPr="00A5246B">
        <w:rPr>
          <w:rFonts w:ascii="Garamond" w:hAnsi="Garamond"/>
          <w:sz w:val="20"/>
          <w:szCs w:val="20"/>
        </w:rPr>
        <w:t xml:space="preserve"> </w:t>
      </w:r>
      <w:r w:rsidRPr="00A5246B">
        <w:rPr>
          <w:rFonts w:ascii="Garamond" w:hAnsi="Garamond"/>
          <w:sz w:val="20"/>
          <w:szCs w:val="20"/>
        </w:rPr>
        <w:t>terminie, o</w:t>
      </w:r>
      <w:r w:rsidR="00C1382B" w:rsidRPr="00A5246B">
        <w:rPr>
          <w:rFonts w:ascii="Garamond" w:hAnsi="Garamond"/>
          <w:sz w:val="20"/>
          <w:szCs w:val="20"/>
        </w:rPr>
        <w:t xml:space="preserve"> </w:t>
      </w:r>
      <w:r w:rsidRPr="00A5246B">
        <w:rPr>
          <w:rFonts w:ascii="Garamond" w:hAnsi="Garamond"/>
          <w:sz w:val="20"/>
          <w:szCs w:val="20"/>
        </w:rPr>
        <w:t>którym mowa w pkt 2</w:t>
      </w:r>
      <w:r w:rsidR="0007771E" w:rsidRPr="00A5246B">
        <w:rPr>
          <w:rFonts w:ascii="Garamond" w:hAnsi="Garamond"/>
          <w:sz w:val="20"/>
          <w:szCs w:val="20"/>
        </w:rPr>
        <w:t>7</w:t>
      </w:r>
      <w:r w:rsidRPr="00A5246B">
        <w:rPr>
          <w:rFonts w:ascii="Garamond" w:hAnsi="Garamond"/>
          <w:sz w:val="20"/>
          <w:szCs w:val="20"/>
        </w:rPr>
        <w:t>.2, zamawiający nie ma obowiązku udzielania wyjaśnień SWZ oraz obowiązku przedłużenia terminu składania ofert.</w:t>
      </w:r>
    </w:p>
    <w:p w14:paraId="2E6EBFC8" w14:textId="77777777" w:rsidR="00E50E55"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 xml:space="preserve">Zamawiający prześle treść wyjaśnień wszystkim Wykonawcom, którym przekazano SWZ, a także umieści je na stronie internetowej: </w:t>
      </w:r>
      <w:r w:rsidRPr="00A5246B">
        <w:rPr>
          <w:rFonts w:ascii="Garamond" w:hAnsi="Garamond" w:cs="Garamond"/>
          <w:sz w:val="20"/>
          <w:szCs w:val="20"/>
        </w:rPr>
        <w:t xml:space="preserve"> </w:t>
      </w:r>
      <w:hyperlink r:id="rId18" w:history="1">
        <w:r w:rsidR="00125459" w:rsidRPr="00A5246B">
          <w:rPr>
            <w:rStyle w:val="Hipercze"/>
            <w:rFonts w:ascii="Garamond" w:hAnsi="Garamond"/>
            <w:color w:val="auto"/>
            <w:sz w:val="20"/>
            <w:szCs w:val="20"/>
          </w:rPr>
          <w:t>https://ezamowienia.gov.pl/</w:t>
        </w:r>
      </w:hyperlink>
      <w:r w:rsidR="00125459" w:rsidRPr="00A5246B">
        <w:rPr>
          <w:rFonts w:ascii="Garamond" w:hAnsi="Garamond"/>
          <w:sz w:val="20"/>
          <w:szCs w:val="20"/>
        </w:rPr>
        <w:t xml:space="preserve"> </w:t>
      </w:r>
      <w:r w:rsidRPr="00A5246B">
        <w:rPr>
          <w:rFonts w:ascii="Garamond" w:hAnsi="Garamond" w:cs="Garamond"/>
          <w:sz w:val="20"/>
          <w:szCs w:val="20"/>
        </w:rPr>
        <w:t xml:space="preserve">oraz na stronie </w:t>
      </w:r>
      <w:r w:rsidR="00E50E55" w:rsidRPr="00A5246B">
        <w:rPr>
          <w:rFonts w:ascii="Garamond" w:hAnsi="Garamond" w:cs="Garamond"/>
          <w:sz w:val="20"/>
          <w:szCs w:val="20"/>
        </w:rPr>
        <w:t>https://5wszk.com.pl/zamowienia</w:t>
      </w:r>
    </w:p>
    <w:p w14:paraId="69C028D5" w14:textId="77777777" w:rsidR="009046AB"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Zamawiający nie organizuje spotkania z Wykonawcami w celu udzielania odpowiedzi na ewentualne pytania.</w:t>
      </w:r>
    </w:p>
    <w:p w14:paraId="0BEB50AB" w14:textId="77777777" w:rsidR="009046AB"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Zmiana treści SWZ: W szczególnie uzasadnionych przypadkach, przed upływem terminu składania ofert,  Zamawiający może zmienić treść dokumentów składających się na SWZ.</w:t>
      </w:r>
    </w:p>
    <w:p w14:paraId="5D826911" w14:textId="77777777" w:rsidR="00E50E55"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 xml:space="preserve">O każdej zmianie Zamawiający zawiadomi wszystkich Wykonawców, którym przekazano SWZ oraz umieści treść zmiany na </w:t>
      </w:r>
      <w:hyperlink r:id="rId19" w:history="1">
        <w:r w:rsidR="00125459" w:rsidRPr="00A5246B">
          <w:rPr>
            <w:rStyle w:val="Hipercze"/>
            <w:rFonts w:ascii="Garamond" w:hAnsi="Garamond"/>
            <w:color w:val="auto"/>
            <w:sz w:val="20"/>
            <w:szCs w:val="20"/>
          </w:rPr>
          <w:t>https://ezamowienia.gov.pl/</w:t>
        </w:r>
      </w:hyperlink>
      <w:r w:rsidR="00125459" w:rsidRPr="00A5246B">
        <w:rPr>
          <w:rFonts w:ascii="Garamond" w:hAnsi="Garamond"/>
          <w:sz w:val="20"/>
          <w:szCs w:val="20"/>
        </w:rPr>
        <w:t xml:space="preserve"> </w:t>
      </w:r>
      <w:r w:rsidRPr="00A5246B">
        <w:rPr>
          <w:rFonts w:ascii="Garamond" w:hAnsi="Garamond"/>
          <w:sz w:val="20"/>
          <w:szCs w:val="20"/>
        </w:rPr>
        <w:t xml:space="preserve">oraz stronie internetowej: </w:t>
      </w:r>
      <w:r w:rsidR="00E50E55" w:rsidRPr="00A5246B">
        <w:rPr>
          <w:rFonts w:ascii="Garamond" w:hAnsi="Garamond" w:cs="Garamond"/>
          <w:sz w:val="20"/>
          <w:szCs w:val="20"/>
        </w:rPr>
        <w:t>https://5wszk.com.pl/zamowienia</w:t>
      </w:r>
    </w:p>
    <w:p w14:paraId="6F058CCF" w14:textId="77777777" w:rsidR="009046AB" w:rsidRPr="00A5246B" w:rsidRDefault="009046AB" w:rsidP="00A45C06">
      <w:pPr>
        <w:numPr>
          <w:ilvl w:val="1"/>
          <w:numId w:val="83"/>
        </w:numPr>
        <w:tabs>
          <w:tab w:val="clear" w:pos="360"/>
          <w:tab w:val="num" w:pos="0"/>
        </w:tabs>
        <w:spacing w:line="276" w:lineRule="auto"/>
        <w:ind w:left="0" w:firstLine="0"/>
        <w:jc w:val="both"/>
        <w:rPr>
          <w:rFonts w:ascii="Garamond" w:hAnsi="Garamond"/>
          <w:sz w:val="20"/>
          <w:szCs w:val="20"/>
        </w:rPr>
      </w:pPr>
      <w:r w:rsidRPr="00A5246B">
        <w:rPr>
          <w:rFonts w:ascii="Garamond" w:hAnsi="Garamond"/>
          <w:sz w:val="20"/>
          <w:szCs w:val="20"/>
        </w:rPr>
        <w:t>Zamawiający przedłuży termin składania ofert, jeżeli w wyniku zmiany treści SWZ niezbędny jest dodatkowy czas na wprowadzenie zmian w ofertach.</w:t>
      </w:r>
    </w:p>
    <w:p w14:paraId="42F7E705" w14:textId="77777777" w:rsidR="009046AB" w:rsidRPr="00A5246B" w:rsidRDefault="009046AB" w:rsidP="00A45C06">
      <w:pPr>
        <w:widowControl w:val="0"/>
        <w:tabs>
          <w:tab w:val="left" w:pos="0"/>
        </w:tabs>
        <w:suppressAutoHyphens w:val="0"/>
        <w:autoSpaceDN/>
        <w:spacing w:line="276" w:lineRule="auto"/>
        <w:jc w:val="both"/>
        <w:textAlignment w:val="auto"/>
        <w:rPr>
          <w:rFonts w:ascii="Garamond" w:hAnsi="Garamond" w:cs="Calibri Light"/>
          <w:sz w:val="20"/>
          <w:szCs w:val="20"/>
        </w:rPr>
      </w:pPr>
      <w:r w:rsidRPr="00A5246B">
        <w:rPr>
          <w:rFonts w:ascii="Garamond" w:hAnsi="Garamond" w:cs="Garamond"/>
          <w:sz w:val="20"/>
          <w:szCs w:val="20"/>
        </w:rPr>
        <w:t>28.</w:t>
      </w:r>
      <w:r w:rsidRPr="00A5246B">
        <w:rPr>
          <w:rFonts w:ascii="Garamond" w:hAnsi="Garamond" w:cs="Garamond"/>
          <w:sz w:val="20"/>
          <w:szCs w:val="20"/>
        </w:rPr>
        <w:tab/>
        <w:t>OPIS SPOSOBU OBLICZENIA CENY</w:t>
      </w:r>
    </w:p>
    <w:p w14:paraId="3B66948A" w14:textId="77777777" w:rsidR="009046AB" w:rsidRPr="00A5246B" w:rsidRDefault="009046AB" w:rsidP="00A45C06">
      <w:pPr>
        <w:widowControl w:val="0"/>
        <w:numPr>
          <w:ilvl w:val="0"/>
          <w:numId w:val="84"/>
        </w:numPr>
        <w:tabs>
          <w:tab w:val="left" w:pos="0"/>
        </w:tabs>
        <w:suppressAutoHyphens w:val="0"/>
        <w:autoSpaceDN/>
        <w:spacing w:line="276" w:lineRule="auto"/>
        <w:jc w:val="both"/>
        <w:textAlignment w:val="auto"/>
        <w:rPr>
          <w:rFonts w:ascii="Garamond" w:hAnsi="Garamond" w:cs="Calibri"/>
          <w:vanish/>
          <w:sz w:val="20"/>
          <w:szCs w:val="20"/>
        </w:rPr>
      </w:pPr>
    </w:p>
    <w:p w14:paraId="695D5749" w14:textId="77777777" w:rsidR="009046AB" w:rsidRPr="00A5246B" w:rsidRDefault="009046AB" w:rsidP="00A45C06">
      <w:pPr>
        <w:widowControl w:val="0"/>
        <w:numPr>
          <w:ilvl w:val="0"/>
          <w:numId w:val="84"/>
        </w:numPr>
        <w:tabs>
          <w:tab w:val="left" w:pos="0"/>
        </w:tabs>
        <w:suppressAutoHyphens w:val="0"/>
        <w:autoSpaceDN/>
        <w:spacing w:line="276" w:lineRule="auto"/>
        <w:jc w:val="both"/>
        <w:textAlignment w:val="auto"/>
        <w:rPr>
          <w:rFonts w:ascii="Garamond" w:hAnsi="Garamond" w:cs="Calibri"/>
          <w:vanish/>
          <w:sz w:val="20"/>
          <w:szCs w:val="20"/>
        </w:rPr>
      </w:pPr>
    </w:p>
    <w:p w14:paraId="3CEA6D9A" w14:textId="0B2C636D" w:rsidR="009046AB" w:rsidRPr="00A5246B" w:rsidRDefault="009046AB" w:rsidP="00A45C06">
      <w:pPr>
        <w:widowControl w:val="0"/>
        <w:numPr>
          <w:ilvl w:val="1"/>
          <w:numId w:val="84"/>
        </w:numPr>
        <w:tabs>
          <w:tab w:val="num"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Wykonawca określi cenę realizacji zamówienia podając w formularzu ofertowym kwotę cyfrowo i słownie dla całości zamówienia</w:t>
      </w:r>
      <w:r w:rsidR="000C2054" w:rsidRPr="00A5246B">
        <w:rPr>
          <w:rFonts w:ascii="Garamond" w:hAnsi="Garamond" w:cs="Calibri"/>
          <w:sz w:val="20"/>
          <w:szCs w:val="20"/>
        </w:rPr>
        <w:t>.</w:t>
      </w:r>
    </w:p>
    <w:p w14:paraId="087B7DDF" w14:textId="256787A3"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 xml:space="preserve">Cena zamówienia zostanie obliczona z wykorzystaniem formularza stanowiącego załącznik nr </w:t>
      </w:r>
      <w:r w:rsidR="00F9081C" w:rsidRPr="00A5246B">
        <w:rPr>
          <w:rFonts w:ascii="Garamond" w:hAnsi="Garamond" w:cs="Calibri"/>
          <w:sz w:val="20"/>
          <w:szCs w:val="20"/>
        </w:rPr>
        <w:t>2</w:t>
      </w:r>
      <w:r w:rsidRPr="00A5246B">
        <w:rPr>
          <w:rFonts w:ascii="Garamond" w:hAnsi="Garamond" w:cs="Calibri"/>
          <w:sz w:val="20"/>
          <w:szCs w:val="20"/>
        </w:rPr>
        <w:t xml:space="preserve"> do SWZ.</w:t>
      </w:r>
    </w:p>
    <w:p w14:paraId="04988E16"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Wykazywane kwoty zaokrągla się do pełnych groszy, przy czym końcówki poniżej 0,5 grosza pomija się, a końcówki 0,5 grosza i wyższe zaokrągla się do 1 grosza.</w:t>
      </w:r>
    </w:p>
    <w:p w14:paraId="6B8F8CB3"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Wszystkie wartości pieniężne wyrażone w złotych podane są z dokładnością do dwóch miejsc po przecinku.</w:t>
      </w:r>
    </w:p>
    <w:p w14:paraId="7D159D65"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Rozliczenia  pomiędzy  Zamawiającym  a Wykonawcą  będą  prowadzone  w  walucie  PLN.  Nie przewiduje się rozliczeń w walutach obcych.</w:t>
      </w:r>
    </w:p>
    <w:p w14:paraId="41441AF6"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Cena musi być wyrażona w złotych polskich.</w:t>
      </w:r>
    </w:p>
    <w:p w14:paraId="6CCB1F2A"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Cena ofertowa brutto musi uwzględniać wszystkie koszty związane z realizacją przedmiotu zamówienia zgodnie z opisem przedmiotu zamówienia.</w:t>
      </w:r>
    </w:p>
    <w:p w14:paraId="47777941"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Cena oferty i składniki cenotwórcze podane przez Wykonawcę będą stałe przez okres realizacji Umowy i nie będą mogły podlegać zmianie (z zastrzeżeniem postanowień zawartych we Wzorze Umowy).</w:t>
      </w:r>
    </w:p>
    <w:p w14:paraId="4D739B23"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Wszystkie czynności związane z obliczeniem wynagrodzenia i mające wpływ na jego wysokość Wykonawca powinien wykonać z należytą starannością.</w:t>
      </w:r>
    </w:p>
    <w:p w14:paraId="67137676"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Prawidłowe ustalenie podatku VAT należy do obowiązków wykonawcy, zgodnie z przepisami ustawy o podatku od towarów i usług oraz podatku akcyzowym.</w:t>
      </w:r>
    </w:p>
    <w:p w14:paraId="70B48A85"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Wynagrodzenie należy obliczyć w taki sposób, by obejmowało wszelkie koszty jakie poniesie Wykonawca w celu należytego wykonania przedmiotu zamówienia, w tym także wszelkie koszty nie wynikające bezpośrednio z opisu przedmiotu zamówienia i wzoru umowy, ale możliwe do przewidzenia przez Wykonawcę przed złożeniem oferty.</w:t>
      </w:r>
    </w:p>
    <w:p w14:paraId="5933019B"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w:t>
      </w:r>
    </w:p>
    <w:p w14:paraId="14D189BA" w14:textId="77777777"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Prawidłowe ustalenie podatku VAT należy do obowiązków wykonawcy, zgodnie z przepisami ustawy o podatku od towarów i usług oraz podatku akcyzowym. Zastosowanie przez wykonawcę stawki podatku VAT niezgodnej z obowiązującymi przepisami Zamawiający potraktuje jako błąd w obliczeniu ceny, skutkujący odrzuceniem oferty</w:t>
      </w:r>
    </w:p>
    <w:p w14:paraId="459D660F" w14:textId="278DD02C" w:rsidR="009046AB" w:rsidRPr="00A5246B" w:rsidRDefault="009046AB" w:rsidP="00A45C06">
      <w:pPr>
        <w:widowControl w:val="0"/>
        <w:numPr>
          <w:ilvl w:val="1"/>
          <w:numId w:val="84"/>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Pr="00A5246B">
        <w:rPr>
          <w:rFonts w:ascii="Garamond" w:hAnsi="Garamond" w:cs="Calibri"/>
          <w:sz w:val="20"/>
          <w:szCs w:val="20"/>
          <w:u w:val="single"/>
        </w:rPr>
        <w:t>Wykonawca,</w:t>
      </w:r>
      <w:bookmarkStart w:id="13" w:name="page13"/>
      <w:bookmarkEnd w:id="13"/>
      <w:r w:rsidRPr="00A5246B">
        <w:rPr>
          <w:rFonts w:ascii="Garamond" w:hAnsi="Garamond" w:cs="Calibri"/>
          <w:sz w:val="20"/>
          <w:szCs w:val="20"/>
        </w:rPr>
        <w:t xml:space="preserve"> </w:t>
      </w:r>
      <w:r w:rsidRPr="00A5246B">
        <w:rPr>
          <w:rFonts w:ascii="Garamond" w:hAnsi="Garamond" w:cs="Calibri"/>
          <w:sz w:val="20"/>
          <w:szCs w:val="20"/>
          <w:u w:val="single"/>
        </w:rPr>
        <w:t>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A5246B">
        <w:rPr>
          <w:rFonts w:ascii="Garamond" w:hAnsi="Garamond" w:cs="Calibri"/>
          <w:sz w:val="20"/>
          <w:szCs w:val="20"/>
        </w:rPr>
        <w:t>.</w:t>
      </w:r>
    </w:p>
    <w:p w14:paraId="42611DD9" w14:textId="77777777" w:rsidR="009046AB" w:rsidRPr="00A5246B" w:rsidRDefault="009046AB" w:rsidP="00A45C06">
      <w:pPr>
        <w:widowControl w:val="0"/>
        <w:tabs>
          <w:tab w:val="left" w:pos="0"/>
        </w:tabs>
        <w:suppressAutoHyphens w:val="0"/>
        <w:autoSpaceDN/>
        <w:spacing w:line="276" w:lineRule="auto"/>
        <w:jc w:val="both"/>
        <w:textAlignment w:val="auto"/>
        <w:rPr>
          <w:rFonts w:ascii="Garamond" w:hAnsi="Garamond" w:cs="Calibri"/>
          <w:sz w:val="20"/>
          <w:szCs w:val="20"/>
        </w:rPr>
      </w:pPr>
      <w:r w:rsidRPr="00A5246B">
        <w:rPr>
          <w:rFonts w:ascii="Garamond" w:hAnsi="Garamond" w:cs="Calibri"/>
          <w:sz w:val="20"/>
          <w:szCs w:val="20"/>
        </w:rPr>
        <w:t>29.</w:t>
      </w:r>
      <w:r w:rsidRPr="00A5246B">
        <w:rPr>
          <w:rFonts w:ascii="Garamond" w:hAnsi="Garamond" w:cs="Calibri"/>
          <w:sz w:val="20"/>
          <w:szCs w:val="20"/>
        </w:rPr>
        <w:tab/>
        <w:t>OPIS KRYTERIÓW KTÓRYMI ZAMAWIAJĄCY BĘDZIE SIĘ KIEROWAŁ PRZY WYBORZE OFERTY WRAZ Z WAGĄ TYCH KRYTERIÓW I SPOSOBU OCENY OFERT</w:t>
      </w:r>
    </w:p>
    <w:p w14:paraId="22C2E3DA" w14:textId="77777777" w:rsidR="009046AB" w:rsidRPr="00A5246B" w:rsidRDefault="009046AB" w:rsidP="00A45C06">
      <w:pPr>
        <w:widowControl w:val="0"/>
        <w:numPr>
          <w:ilvl w:val="0"/>
          <w:numId w:val="85"/>
        </w:numPr>
        <w:tabs>
          <w:tab w:val="left" w:pos="0"/>
        </w:tabs>
        <w:suppressAutoHyphens w:val="0"/>
        <w:autoSpaceDN/>
        <w:spacing w:line="276" w:lineRule="auto"/>
        <w:jc w:val="both"/>
        <w:textAlignment w:val="auto"/>
        <w:rPr>
          <w:rFonts w:ascii="Garamond" w:hAnsi="Garamond" w:cs="Calibri"/>
          <w:vanish/>
          <w:sz w:val="20"/>
          <w:szCs w:val="20"/>
        </w:rPr>
      </w:pPr>
    </w:p>
    <w:p w14:paraId="29ABE9C1" w14:textId="77777777" w:rsidR="009046AB" w:rsidRPr="00A5246B" w:rsidRDefault="009046AB" w:rsidP="00A45C06">
      <w:pPr>
        <w:widowControl w:val="0"/>
        <w:numPr>
          <w:ilvl w:val="0"/>
          <w:numId w:val="85"/>
        </w:numPr>
        <w:tabs>
          <w:tab w:val="left" w:pos="0"/>
        </w:tabs>
        <w:suppressAutoHyphens w:val="0"/>
        <w:autoSpaceDN/>
        <w:spacing w:line="276" w:lineRule="auto"/>
        <w:jc w:val="both"/>
        <w:textAlignment w:val="auto"/>
        <w:rPr>
          <w:rFonts w:ascii="Garamond" w:hAnsi="Garamond" w:cs="Calibri"/>
          <w:vanish/>
          <w:sz w:val="20"/>
          <w:szCs w:val="20"/>
        </w:rPr>
      </w:pPr>
    </w:p>
    <w:p w14:paraId="4333567F" w14:textId="77777777" w:rsidR="009046AB" w:rsidRPr="00A5246B" w:rsidRDefault="009046AB" w:rsidP="00A45C06">
      <w:pPr>
        <w:widowControl w:val="0"/>
        <w:numPr>
          <w:ilvl w:val="1"/>
          <w:numId w:val="85"/>
        </w:numPr>
        <w:tabs>
          <w:tab w:val="left" w:pos="0"/>
        </w:tabs>
        <w:suppressAutoHyphens w:val="0"/>
        <w:autoSpaceDN/>
        <w:spacing w:line="276" w:lineRule="auto"/>
        <w:jc w:val="both"/>
        <w:textAlignment w:val="auto"/>
        <w:rPr>
          <w:rFonts w:ascii="Garamond" w:hAnsi="Garamond" w:cs="Calibri"/>
          <w:sz w:val="20"/>
          <w:szCs w:val="20"/>
        </w:rPr>
      </w:pPr>
      <w:r w:rsidRPr="00A5246B">
        <w:rPr>
          <w:rFonts w:ascii="Garamond" w:hAnsi="Garamond" w:cs="Calibri"/>
          <w:sz w:val="20"/>
          <w:szCs w:val="20"/>
        </w:rPr>
        <w:t>Najkorzystniejszą ofertą będzie oferta, która przedstawia najkorzystniejszy bilans ceny i innych kryteriów odnoszących się do przedmiotu zamówienia publicznego.</w:t>
      </w:r>
    </w:p>
    <w:p w14:paraId="238A279F" w14:textId="77777777" w:rsidR="009046AB" w:rsidRPr="00A5246B" w:rsidRDefault="009046AB" w:rsidP="00A45C06">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Ocenie ofert podlegają tylko oferty niepodlegające odrzuceniu.</w:t>
      </w:r>
    </w:p>
    <w:p w14:paraId="061EBE4E" w14:textId="77777777" w:rsidR="009046AB" w:rsidRPr="00A5246B" w:rsidRDefault="009046AB" w:rsidP="00A45C06">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Kryterium oceny ofert i jego znaczenie oraz opis sposobu oceny ofert:</w:t>
      </w:r>
    </w:p>
    <w:p w14:paraId="64776B02" w14:textId="77777777" w:rsidR="009046AB" w:rsidRPr="00A5246B" w:rsidRDefault="009046AB" w:rsidP="00A45C06">
      <w:pPr>
        <w:autoSpaceDE w:val="0"/>
        <w:spacing w:line="276" w:lineRule="auto"/>
        <w:rPr>
          <w:rFonts w:ascii="Garamond" w:eastAsia="Garamond-Bold" w:hAnsi="Garamond" w:cs="Garamond-Bold"/>
          <w:sz w:val="20"/>
          <w:szCs w:val="20"/>
        </w:rPr>
      </w:pPr>
    </w:p>
    <w:p w14:paraId="51968C19" w14:textId="77777777" w:rsidR="00815D88" w:rsidRPr="00A5246B" w:rsidRDefault="00815D88" w:rsidP="00A45C06">
      <w:pPr>
        <w:widowControl w:val="0"/>
        <w:tabs>
          <w:tab w:val="left" w:pos="0"/>
        </w:tabs>
        <w:suppressAutoHyphens w:val="0"/>
        <w:autoSpaceDN/>
        <w:spacing w:line="276" w:lineRule="auto"/>
        <w:jc w:val="both"/>
        <w:textAlignment w:val="auto"/>
        <w:rPr>
          <w:rFonts w:ascii="Garamond" w:hAnsi="Garamond" w:cs="Garamond"/>
          <w:b/>
          <w:bCs/>
          <w:kern w:val="2"/>
          <w:sz w:val="20"/>
          <w:szCs w:val="20"/>
          <w:u w:val="single"/>
        </w:rPr>
      </w:pPr>
      <w:r w:rsidRPr="00A5246B">
        <w:rPr>
          <w:rFonts w:ascii="Garamond" w:hAnsi="Garamond" w:cs="Calibri"/>
          <w:noProof/>
          <w:kern w:val="2"/>
          <w:sz w:val="20"/>
          <w:szCs w:val="20"/>
          <w:lang w:eastAsia="pl-PL"/>
        </w:rPr>
        <mc:AlternateContent>
          <mc:Choice Requires="wps">
            <w:drawing>
              <wp:anchor distT="0" distB="0" distL="0" distR="89535" simplePos="0" relativeHeight="251659264" behindDoc="0" locked="0" layoutInCell="1" allowOverlap="1" wp14:anchorId="66D515E9" wp14:editId="17B68C13">
                <wp:simplePos x="0" y="0"/>
                <wp:positionH relativeFrom="column">
                  <wp:posOffset>6350</wp:posOffset>
                </wp:positionH>
                <wp:positionV relativeFrom="paragraph">
                  <wp:posOffset>92710</wp:posOffset>
                </wp:positionV>
                <wp:extent cx="3008630" cy="715010"/>
                <wp:effectExtent l="6350" t="6350" r="4445" b="2540"/>
                <wp:wrapSquare wrapText="bothSides"/>
                <wp:docPr id="650872153"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8630" cy="7150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10" w:type="dxa"/>
                                <w:right w:w="10" w:type="dxa"/>
                              </w:tblCellMar>
                              <w:tblLook w:val="0000" w:firstRow="0" w:lastRow="0" w:firstColumn="0" w:lastColumn="0" w:noHBand="0" w:noVBand="0"/>
                            </w:tblPr>
                            <w:tblGrid>
                              <w:gridCol w:w="3853"/>
                              <w:gridCol w:w="887"/>
                            </w:tblGrid>
                            <w:tr w:rsidR="00A11BD3" w14:paraId="1B581B2A" w14:textId="77777777">
                              <w:trPr>
                                <w:trHeight w:val="230"/>
                              </w:trPr>
                              <w:tc>
                                <w:tcPr>
                                  <w:tcW w:w="3853" w:type="dxa"/>
                                  <w:vAlign w:val="bottom"/>
                                </w:tcPr>
                                <w:p w14:paraId="0FC1FF99" w14:textId="77777777" w:rsidR="00A11BD3" w:rsidRDefault="00A11BD3">
                                  <w:pPr>
                                    <w:pStyle w:val="Standard"/>
                                    <w:spacing w:line="276" w:lineRule="auto"/>
                                    <w:jc w:val="both"/>
                                  </w:pPr>
                                  <w:r>
                                    <w:rPr>
                                      <w:rFonts w:ascii="Garamond" w:hAnsi="Garamond" w:cs="Garamond"/>
                                      <w:b/>
                                      <w:bCs/>
                                      <w:sz w:val="20"/>
                                      <w:szCs w:val="20"/>
                                    </w:rPr>
                                    <w:t>KRYTERIUM:</w:t>
                                  </w:r>
                                </w:p>
                              </w:tc>
                              <w:tc>
                                <w:tcPr>
                                  <w:tcW w:w="887" w:type="dxa"/>
                                  <w:vAlign w:val="bottom"/>
                                </w:tcPr>
                                <w:p w14:paraId="207749D4" w14:textId="77777777" w:rsidR="00A11BD3" w:rsidRDefault="00A11BD3">
                                  <w:pPr>
                                    <w:pStyle w:val="Standard"/>
                                    <w:spacing w:line="276" w:lineRule="auto"/>
                                    <w:jc w:val="both"/>
                                  </w:pPr>
                                  <w:r>
                                    <w:rPr>
                                      <w:rFonts w:ascii="Garamond" w:hAnsi="Garamond" w:cs="Garamond"/>
                                      <w:b/>
                                      <w:bCs/>
                                      <w:w w:val="94"/>
                                      <w:sz w:val="20"/>
                                      <w:szCs w:val="20"/>
                                    </w:rPr>
                                    <w:t>WAGA</w:t>
                                  </w:r>
                                  <w:r>
                                    <w:rPr>
                                      <w:rFonts w:ascii="Garamond" w:hAnsi="Garamond" w:cs="Garamond"/>
                                      <w:w w:val="94"/>
                                      <w:sz w:val="20"/>
                                      <w:szCs w:val="20"/>
                                    </w:rPr>
                                    <w:t>:</w:t>
                                  </w:r>
                                </w:p>
                              </w:tc>
                            </w:tr>
                            <w:tr w:rsidR="00A11BD3" w14:paraId="0DD5AF5C" w14:textId="77777777">
                              <w:trPr>
                                <w:trHeight w:val="348"/>
                              </w:trPr>
                              <w:tc>
                                <w:tcPr>
                                  <w:tcW w:w="3853" w:type="dxa"/>
                                  <w:vAlign w:val="bottom"/>
                                </w:tcPr>
                                <w:p w14:paraId="1E16E93C" w14:textId="60232A13" w:rsidR="00A11BD3" w:rsidRDefault="00A11BD3">
                                  <w:pPr>
                                    <w:pStyle w:val="Standard"/>
                                    <w:spacing w:line="276" w:lineRule="auto"/>
                                    <w:jc w:val="both"/>
                                  </w:pPr>
                                  <w:r>
                                    <w:rPr>
                                      <w:rFonts w:ascii="Garamond" w:hAnsi="Garamond" w:cs="Garamond"/>
                                      <w:bCs/>
                                      <w:sz w:val="20"/>
                                      <w:szCs w:val="20"/>
                                    </w:rPr>
                                    <w:t xml:space="preserve">CENA (całościowo, tj. na zamówienie podstawowe i opcjonalne) </w:t>
                                  </w:r>
                                </w:p>
                              </w:tc>
                              <w:tc>
                                <w:tcPr>
                                  <w:tcW w:w="887" w:type="dxa"/>
                                  <w:vAlign w:val="bottom"/>
                                </w:tcPr>
                                <w:p w14:paraId="6FFE6781" w14:textId="77777777" w:rsidR="00A11BD3" w:rsidRDefault="00A11BD3">
                                  <w:pPr>
                                    <w:pStyle w:val="Standard"/>
                                    <w:spacing w:line="276" w:lineRule="auto"/>
                                    <w:jc w:val="both"/>
                                  </w:pPr>
                                  <w:r>
                                    <w:rPr>
                                      <w:rFonts w:ascii="Garamond" w:hAnsi="Garamond" w:cs="Garamond"/>
                                      <w:bCs/>
                                      <w:w w:val="98"/>
                                      <w:sz w:val="20"/>
                                      <w:szCs w:val="20"/>
                                    </w:rPr>
                                    <w:t>- 60 %</w:t>
                                  </w:r>
                                </w:p>
                              </w:tc>
                            </w:tr>
                            <w:tr w:rsidR="00A11BD3" w14:paraId="53F066B7" w14:textId="77777777">
                              <w:trPr>
                                <w:trHeight w:val="346"/>
                              </w:trPr>
                              <w:tc>
                                <w:tcPr>
                                  <w:tcW w:w="3853" w:type="dxa"/>
                                  <w:vAlign w:val="bottom"/>
                                </w:tcPr>
                                <w:p w14:paraId="59B51AB0" w14:textId="77777777" w:rsidR="00A11BD3" w:rsidRDefault="00A11BD3">
                                  <w:pPr>
                                    <w:pStyle w:val="Standard"/>
                                    <w:spacing w:line="276" w:lineRule="auto"/>
                                    <w:jc w:val="both"/>
                                  </w:pPr>
                                  <w:r>
                                    <w:rPr>
                                      <w:rFonts w:ascii="Garamond" w:hAnsi="Garamond" w:cs="Garamond"/>
                                      <w:sz w:val="20"/>
                                      <w:szCs w:val="20"/>
                                    </w:rPr>
                                    <w:t>TERMIN GWARANCJI</w:t>
                                  </w:r>
                                </w:p>
                              </w:tc>
                              <w:tc>
                                <w:tcPr>
                                  <w:tcW w:w="887" w:type="dxa"/>
                                  <w:vAlign w:val="bottom"/>
                                </w:tcPr>
                                <w:p w14:paraId="13CDA99B" w14:textId="77777777" w:rsidR="00A11BD3" w:rsidRDefault="00A11BD3">
                                  <w:pPr>
                                    <w:pStyle w:val="Standard"/>
                                    <w:spacing w:line="276" w:lineRule="auto"/>
                                    <w:jc w:val="both"/>
                                  </w:pPr>
                                  <w:r>
                                    <w:rPr>
                                      <w:rFonts w:ascii="Garamond" w:hAnsi="Garamond" w:cs="Garamond"/>
                                      <w:sz w:val="20"/>
                                      <w:szCs w:val="20"/>
                                    </w:rPr>
                                    <w:t>- 40 %</w:t>
                                  </w:r>
                                </w:p>
                              </w:tc>
                            </w:tr>
                          </w:tbl>
                          <w:p w14:paraId="48A1584A" w14:textId="77777777" w:rsidR="00A11BD3" w:rsidRDefault="00A11BD3" w:rsidP="00815D88">
                            <w:r>
                              <w:t xml:space="preserve"> </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515E9" id="_x0000_t202" coordsize="21600,21600" o:spt="202" path="m,l,21600r21600,l21600,xe">
                <v:stroke joinstyle="miter"/>
                <v:path gradientshapeok="t" o:connecttype="rect"/>
              </v:shapetype>
              <v:shape id="Pole tekstowe 1" o:spid="_x0000_s1026" type="#_x0000_t202" style="position:absolute;left:0;text-align:left;margin-left:.5pt;margin-top:7.3pt;width:236.9pt;height:56.3pt;z-index:251659264;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" stroked="f">
                <v:fill opacity="0"/>
                <v:textbox inset=".05pt,.05pt,.05pt,.05pt">
                  <w:txbxContent>
                    <w:tbl>
                      <w:tblPr>
                        <w:tblW w:w="0" w:type="auto"/>
                        <w:tblInd w:w="10" w:type="dxa"/>
                        <w:tblLayout w:type="fixed"/>
                        <w:tblCellMar>
                          <w:left w:w="10" w:type="dxa"/>
                          <w:right w:w="10" w:type="dxa"/>
                        </w:tblCellMar>
                        <w:tblLook w:val="0000" w:firstRow="0" w:lastRow="0" w:firstColumn="0" w:lastColumn="0" w:noHBand="0" w:noVBand="0"/>
                      </w:tblPr>
                      <w:tblGrid>
                        <w:gridCol w:w="3853"/>
                        <w:gridCol w:w="887"/>
                      </w:tblGrid>
                      <w:tr w:rsidR="00A11BD3" w14:paraId="1B581B2A" w14:textId="77777777">
                        <w:trPr>
                          <w:trHeight w:val="230"/>
                        </w:trPr>
                        <w:tc>
                          <w:tcPr>
                            <w:tcW w:w="3853" w:type="dxa"/>
                            <w:vAlign w:val="bottom"/>
                          </w:tcPr>
                          <w:p w14:paraId="0FC1FF99" w14:textId="77777777" w:rsidR="00A11BD3" w:rsidRDefault="00A11BD3">
                            <w:pPr>
                              <w:pStyle w:val="Standard"/>
                              <w:spacing w:line="276" w:lineRule="auto"/>
                              <w:jc w:val="both"/>
                            </w:pPr>
                            <w:r>
                              <w:rPr>
                                <w:rFonts w:ascii="Garamond" w:hAnsi="Garamond" w:cs="Garamond"/>
                                <w:b/>
                                <w:bCs/>
                                <w:sz w:val="20"/>
                                <w:szCs w:val="20"/>
                              </w:rPr>
                              <w:t>KRYTERIUM:</w:t>
                            </w:r>
                          </w:p>
                        </w:tc>
                        <w:tc>
                          <w:tcPr>
                            <w:tcW w:w="887" w:type="dxa"/>
                            <w:vAlign w:val="bottom"/>
                          </w:tcPr>
                          <w:p w14:paraId="207749D4" w14:textId="77777777" w:rsidR="00A11BD3" w:rsidRDefault="00A11BD3">
                            <w:pPr>
                              <w:pStyle w:val="Standard"/>
                              <w:spacing w:line="276" w:lineRule="auto"/>
                              <w:jc w:val="both"/>
                            </w:pPr>
                            <w:r>
                              <w:rPr>
                                <w:rFonts w:ascii="Garamond" w:hAnsi="Garamond" w:cs="Garamond"/>
                                <w:b/>
                                <w:bCs/>
                                <w:w w:val="94"/>
                                <w:sz w:val="20"/>
                                <w:szCs w:val="20"/>
                              </w:rPr>
                              <w:t>WAGA</w:t>
                            </w:r>
                            <w:r>
                              <w:rPr>
                                <w:rFonts w:ascii="Garamond" w:hAnsi="Garamond" w:cs="Garamond"/>
                                <w:w w:val="94"/>
                                <w:sz w:val="20"/>
                                <w:szCs w:val="20"/>
                              </w:rPr>
                              <w:t>:</w:t>
                            </w:r>
                          </w:p>
                        </w:tc>
                      </w:tr>
                      <w:tr w:rsidR="00A11BD3" w14:paraId="0DD5AF5C" w14:textId="77777777">
                        <w:trPr>
                          <w:trHeight w:val="348"/>
                        </w:trPr>
                        <w:tc>
                          <w:tcPr>
                            <w:tcW w:w="3853" w:type="dxa"/>
                            <w:vAlign w:val="bottom"/>
                          </w:tcPr>
                          <w:p w14:paraId="1E16E93C" w14:textId="60232A13" w:rsidR="00A11BD3" w:rsidRDefault="00A11BD3">
                            <w:pPr>
                              <w:pStyle w:val="Standard"/>
                              <w:spacing w:line="276" w:lineRule="auto"/>
                              <w:jc w:val="both"/>
                            </w:pPr>
                            <w:r>
                              <w:rPr>
                                <w:rFonts w:ascii="Garamond" w:hAnsi="Garamond" w:cs="Garamond"/>
                                <w:bCs/>
                                <w:sz w:val="20"/>
                                <w:szCs w:val="20"/>
                              </w:rPr>
                              <w:t xml:space="preserve">CENA (całościowo, tj. na zamówienie podstawowe i opcjonalne) </w:t>
                            </w:r>
                          </w:p>
                        </w:tc>
                        <w:tc>
                          <w:tcPr>
                            <w:tcW w:w="887" w:type="dxa"/>
                            <w:vAlign w:val="bottom"/>
                          </w:tcPr>
                          <w:p w14:paraId="6FFE6781" w14:textId="77777777" w:rsidR="00A11BD3" w:rsidRDefault="00A11BD3">
                            <w:pPr>
                              <w:pStyle w:val="Standard"/>
                              <w:spacing w:line="276" w:lineRule="auto"/>
                              <w:jc w:val="both"/>
                            </w:pPr>
                            <w:r>
                              <w:rPr>
                                <w:rFonts w:ascii="Garamond" w:hAnsi="Garamond" w:cs="Garamond"/>
                                <w:bCs/>
                                <w:w w:val="98"/>
                                <w:sz w:val="20"/>
                                <w:szCs w:val="20"/>
                              </w:rPr>
                              <w:t>- 60 %</w:t>
                            </w:r>
                          </w:p>
                        </w:tc>
                      </w:tr>
                      <w:tr w:rsidR="00A11BD3" w14:paraId="53F066B7" w14:textId="77777777">
                        <w:trPr>
                          <w:trHeight w:val="346"/>
                        </w:trPr>
                        <w:tc>
                          <w:tcPr>
                            <w:tcW w:w="3853" w:type="dxa"/>
                            <w:vAlign w:val="bottom"/>
                          </w:tcPr>
                          <w:p w14:paraId="59B51AB0" w14:textId="77777777" w:rsidR="00A11BD3" w:rsidRDefault="00A11BD3">
                            <w:pPr>
                              <w:pStyle w:val="Standard"/>
                              <w:spacing w:line="276" w:lineRule="auto"/>
                              <w:jc w:val="both"/>
                            </w:pPr>
                            <w:r>
                              <w:rPr>
                                <w:rFonts w:ascii="Garamond" w:hAnsi="Garamond" w:cs="Garamond"/>
                                <w:sz w:val="20"/>
                                <w:szCs w:val="20"/>
                              </w:rPr>
                              <w:t>TERMIN GWARANCJI</w:t>
                            </w:r>
                          </w:p>
                        </w:tc>
                        <w:tc>
                          <w:tcPr>
                            <w:tcW w:w="887" w:type="dxa"/>
                            <w:vAlign w:val="bottom"/>
                          </w:tcPr>
                          <w:p w14:paraId="13CDA99B" w14:textId="77777777" w:rsidR="00A11BD3" w:rsidRDefault="00A11BD3">
                            <w:pPr>
                              <w:pStyle w:val="Standard"/>
                              <w:spacing w:line="276" w:lineRule="auto"/>
                              <w:jc w:val="both"/>
                            </w:pPr>
                            <w:r>
                              <w:rPr>
                                <w:rFonts w:ascii="Garamond" w:hAnsi="Garamond" w:cs="Garamond"/>
                                <w:sz w:val="20"/>
                                <w:szCs w:val="20"/>
                              </w:rPr>
                              <w:t>- 40 %</w:t>
                            </w:r>
                          </w:p>
                        </w:tc>
                      </w:tr>
                    </w:tbl>
                    <w:p w14:paraId="48A1584A" w14:textId="77777777" w:rsidR="00A11BD3" w:rsidRDefault="00A11BD3" w:rsidP="00815D88">
                      <w:r>
                        <w:t xml:space="preserve"> </w:t>
                      </w:r>
                    </w:p>
                  </w:txbxContent>
                </v:textbox>
                <w10:wrap type="square"/>
              </v:shape>
            </w:pict>
          </mc:Fallback>
        </mc:AlternateContent>
      </w:r>
    </w:p>
    <w:p w14:paraId="178979F2" w14:textId="77777777" w:rsidR="00815D88" w:rsidRPr="00A5246B" w:rsidRDefault="00815D88" w:rsidP="00A45C06">
      <w:pPr>
        <w:autoSpaceDN/>
        <w:spacing w:line="276" w:lineRule="auto"/>
        <w:jc w:val="both"/>
        <w:rPr>
          <w:rFonts w:ascii="Garamond" w:hAnsi="Garamond"/>
          <w:kern w:val="2"/>
          <w:sz w:val="20"/>
          <w:szCs w:val="20"/>
        </w:rPr>
      </w:pPr>
      <w:r w:rsidRPr="00A5246B">
        <w:rPr>
          <w:rFonts w:ascii="Garamond" w:hAnsi="Garamond" w:cs="Garamond"/>
          <w:kern w:val="2"/>
          <w:sz w:val="20"/>
          <w:szCs w:val="20"/>
        </w:rPr>
        <w:br/>
      </w:r>
    </w:p>
    <w:p w14:paraId="1017EABF" w14:textId="77777777" w:rsidR="00815D88" w:rsidRPr="00A5246B" w:rsidRDefault="00815D88" w:rsidP="00A45C06">
      <w:pPr>
        <w:widowControl w:val="0"/>
        <w:tabs>
          <w:tab w:val="left" w:pos="0"/>
        </w:tabs>
        <w:suppressAutoHyphens w:val="0"/>
        <w:autoSpaceDN/>
        <w:spacing w:line="276" w:lineRule="auto"/>
        <w:jc w:val="both"/>
        <w:textAlignment w:val="auto"/>
        <w:rPr>
          <w:rFonts w:ascii="Garamond" w:hAnsi="Garamond" w:cs="Calibri"/>
          <w:kern w:val="2"/>
          <w:sz w:val="20"/>
          <w:szCs w:val="20"/>
        </w:rPr>
      </w:pPr>
    </w:p>
    <w:p w14:paraId="00954CD9" w14:textId="77777777" w:rsidR="00815D88" w:rsidRPr="00A5246B" w:rsidRDefault="00815D88" w:rsidP="00A45C06">
      <w:pPr>
        <w:widowControl w:val="0"/>
        <w:tabs>
          <w:tab w:val="left" w:pos="0"/>
        </w:tabs>
        <w:suppressAutoHyphens w:val="0"/>
        <w:autoSpaceDN/>
        <w:spacing w:line="276" w:lineRule="auto"/>
        <w:jc w:val="both"/>
        <w:textAlignment w:val="auto"/>
        <w:rPr>
          <w:rFonts w:ascii="Garamond" w:hAnsi="Garamond" w:cs="Calibri"/>
          <w:kern w:val="2"/>
          <w:sz w:val="20"/>
          <w:szCs w:val="20"/>
        </w:rPr>
      </w:pPr>
    </w:p>
    <w:p w14:paraId="7AB1E1CB" w14:textId="77777777" w:rsidR="00815D88" w:rsidRPr="00A5246B" w:rsidRDefault="00815D88">
      <w:pPr>
        <w:widowControl w:val="0"/>
        <w:numPr>
          <w:ilvl w:val="1"/>
          <w:numId w:val="146"/>
        </w:numPr>
        <w:tabs>
          <w:tab w:val="left" w:pos="0"/>
        </w:tabs>
        <w:suppressAutoHyphens w:val="0"/>
        <w:autoSpaceDN/>
        <w:spacing w:line="276" w:lineRule="auto"/>
        <w:ind w:left="0" w:firstLine="0"/>
        <w:jc w:val="both"/>
        <w:textAlignment w:val="auto"/>
        <w:rPr>
          <w:rFonts w:ascii="Garamond" w:hAnsi="Garamond" w:cs="Calibri"/>
          <w:kern w:val="2"/>
          <w:sz w:val="20"/>
          <w:szCs w:val="20"/>
        </w:rPr>
      </w:pPr>
      <w:r w:rsidRPr="00A5246B">
        <w:rPr>
          <w:rFonts w:ascii="Garamond" w:hAnsi="Garamond" w:cs="Garamond"/>
          <w:kern w:val="2"/>
          <w:sz w:val="20"/>
          <w:szCs w:val="20"/>
        </w:rPr>
        <w:t>Oferty będą oceniane w odniesieniu do najkorzystniejszych warunków przedstawionych przez Wykonawców w zakresie każdego ww. kryterium.</w:t>
      </w:r>
    </w:p>
    <w:p w14:paraId="15301519" w14:textId="77777777" w:rsidR="00815D88" w:rsidRPr="00A5246B" w:rsidRDefault="00815D88" w:rsidP="00A45C06">
      <w:pPr>
        <w:widowControl w:val="0"/>
        <w:autoSpaceDN/>
        <w:spacing w:line="276" w:lineRule="auto"/>
        <w:jc w:val="both"/>
        <w:rPr>
          <w:rFonts w:ascii="Garamond" w:hAnsi="Garamond"/>
          <w:kern w:val="2"/>
          <w:sz w:val="20"/>
          <w:szCs w:val="20"/>
        </w:rPr>
      </w:pPr>
      <w:r w:rsidRPr="00A5246B">
        <w:rPr>
          <w:rFonts w:ascii="Garamond" w:hAnsi="Garamond" w:cs="Garamond"/>
          <w:b/>
          <w:bCs/>
          <w:kern w:val="2"/>
          <w:sz w:val="20"/>
          <w:szCs w:val="20"/>
        </w:rPr>
        <w:t>1)</w:t>
      </w:r>
      <w:r w:rsidRPr="00A5246B">
        <w:rPr>
          <w:rFonts w:ascii="Garamond" w:hAnsi="Garamond" w:cs="Garamond"/>
          <w:b/>
          <w:bCs/>
          <w:kern w:val="2"/>
          <w:sz w:val="20"/>
          <w:szCs w:val="20"/>
        </w:rPr>
        <w:tab/>
        <w:t>Kryterium Cena – 60 % znaczenia (</w:t>
      </w:r>
      <w:proofErr w:type="spellStart"/>
      <w:r w:rsidRPr="00A5246B">
        <w:rPr>
          <w:rFonts w:ascii="Garamond" w:hAnsi="Garamond" w:cs="Garamond"/>
          <w:b/>
          <w:bCs/>
          <w:kern w:val="2"/>
          <w:sz w:val="20"/>
          <w:szCs w:val="20"/>
        </w:rPr>
        <w:t>Wc</w:t>
      </w:r>
      <w:proofErr w:type="spellEnd"/>
      <w:r w:rsidRPr="00A5246B">
        <w:rPr>
          <w:rFonts w:ascii="Garamond" w:hAnsi="Garamond" w:cs="Garamond"/>
          <w:b/>
          <w:bCs/>
          <w:kern w:val="2"/>
          <w:sz w:val="20"/>
          <w:szCs w:val="20"/>
        </w:rPr>
        <w:t>)</w:t>
      </w:r>
    </w:p>
    <w:p w14:paraId="70A611C2" w14:textId="77777777" w:rsidR="00815D88" w:rsidRPr="00A5246B" w:rsidRDefault="00815D88" w:rsidP="00A45C06">
      <w:pPr>
        <w:widowControl w:val="0"/>
        <w:autoSpaceDN/>
        <w:spacing w:line="276" w:lineRule="auto"/>
        <w:jc w:val="both"/>
        <w:rPr>
          <w:rFonts w:ascii="Garamond" w:hAnsi="Garamond"/>
          <w:kern w:val="2"/>
          <w:sz w:val="20"/>
          <w:szCs w:val="20"/>
        </w:rPr>
      </w:pPr>
      <w:r w:rsidRPr="00A5246B">
        <w:rPr>
          <w:rFonts w:ascii="Garamond" w:hAnsi="Garamond" w:cs="Garamond"/>
          <w:bCs/>
          <w:kern w:val="2"/>
          <w:sz w:val="20"/>
          <w:szCs w:val="20"/>
        </w:rPr>
        <w:t>Sposób dokonania oceny wg wzoru:</w:t>
      </w:r>
    </w:p>
    <w:p w14:paraId="2E0429BA"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Wc</w:t>
      </w:r>
      <w:proofErr w:type="spellEnd"/>
      <w:r w:rsidRPr="00A5246B">
        <w:rPr>
          <w:rFonts w:ascii="Garamond" w:hAnsi="Garamond" w:cs="Garamond"/>
          <w:bCs/>
          <w:kern w:val="2"/>
          <w:sz w:val="20"/>
          <w:szCs w:val="20"/>
        </w:rPr>
        <w:t xml:space="preserve"> = [( </w:t>
      </w:r>
      <w:proofErr w:type="spellStart"/>
      <w:r w:rsidRPr="00A5246B">
        <w:rPr>
          <w:rFonts w:ascii="Garamond" w:hAnsi="Garamond" w:cs="Garamond"/>
          <w:bCs/>
          <w:kern w:val="2"/>
          <w:sz w:val="20"/>
          <w:szCs w:val="20"/>
        </w:rPr>
        <w:t>Cn</w:t>
      </w:r>
      <w:proofErr w:type="spellEnd"/>
      <w:r w:rsidRPr="00A5246B">
        <w:rPr>
          <w:rFonts w:ascii="Garamond" w:hAnsi="Garamond" w:cs="Garamond"/>
          <w:bCs/>
          <w:kern w:val="2"/>
          <w:sz w:val="20"/>
          <w:szCs w:val="20"/>
        </w:rPr>
        <w:t xml:space="preserve"> : </w:t>
      </w:r>
      <w:proofErr w:type="spellStart"/>
      <w:r w:rsidRPr="00A5246B">
        <w:rPr>
          <w:rFonts w:ascii="Garamond" w:hAnsi="Garamond" w:cs="Garamond"/>
          <w:bCs/>
          <w:kern w:val="2"/>
          <w:sz w:val="20"/>
          <w:szCs w:val="20"/>
        </w:rPr>
        <w:t>Cb</w:t>
      </w:r>
      <w:proofErr w:type="spellEnd"/>
      <w:r w:rsidRPr="00A5246B">
        <w:rPr>
          <w:rFonts w:ascii="Garamond" w:hAnsi="Garamond" w:cs="Garamond"/>
          <w:bCs/>
          <w:kern w:val="2"/>
          <w:sz w:val="20"/>
          <w:szCs w:val="20"/>
        </w:rPr>
        <w:t xml:space="preserve"> ) x 60 </w:t>
      </w:r>
    </w:p>
    <w:p w14:paraId="70C18DEC"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Wc</w:t>
      </w:r>
      <w:proofErr w:type="spellEnd"/>
      <w:r w:rsidRPr="00A5246B">
        <w:rPr>
          <w:rFonts w:ascii="Garamond" w:hAnsi="Garamond" w:cs="Garamond"/>
          <w:bCs/>
          <w:kern w:val="2"/>
          <w:sz w:val="20"/>
          <w:szCs w:val="20"/>
        </w:rPr>
        <w:t xml:space="preserve"> – wartość punktowa ceny brutto</w:t>
      </w:r>
    </w:p>
    <w:p w14:paraId="4C6E9045"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Cn</w:t>
      </w:r>
      <w:proofErr w:type="spellEnd"/>
      <w:r w:rsidRPr="00A5246B">
        <w:rPr>
          <w:rFonts w:ascii="Garamond" w:hAnsi="Garamond" w:cs="Garamond"/>
          <w:bCs/>
          <w:kern w:val="2"/>
          <w:sz w:val="20"/>
          <w:szCs w:val="20"/>
        </w:rPr>
        <w:t xml:space="preserve"> – cena najniższa</w:t>
      </w:r>
    </w:p>
    <w:p w14:paraId="48A17285"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Cb</w:t>
      </w:r>
      <w:proofErr w:type="spellEnd"/>
      <w:r w:rsidRPr="00A5246B">
        <w:rPr>
          <w:rFonts w:ascii="Garamond" w:hAnsi="Garamond" w:cs="Garamond"/>
          <w:bCs/>
          <w:kern w:val="2"/>
          <w:sz w:val="20"/>
          <w:szCs w:val="20"/>
        </w:rPr>
        <w:t xml:space="preserve"> – cena badanej oferty</w:t>
      </w:r>
    </w:p>
    <w:p w14:paraId="74B32EC8" w14:textId="13D5BC6B" w:rsidR="00815D88" w:rsidRPr="00A5246B" w:rsidRDefault="00815D88" w:rsidP="00A45C06">
      <w:pPr>
        <w:widowControl w:val="0"/>
        <w:autoSpaceDN/>
        <w:spacing w:line="276" w:lineRule="auto"/>
        <w:jc w:val="both"/>
        <w:textAlignment w:val="auto"/>
        <w:rPr>
          <w:rFonts w:ascii="Garamond" w:hAnsi="Garamond"/>
          <w:kern w:val="2"/>
          <w:sz w:val="20"/>
          <w:szCs w:val="20"/>
        </w:rPr>
      </w:pPr>
      <w:r w:rsidRPr="00A5246B">
        <w:rPr>
          <w:rFonts w:ascii="Garamond" w:hAnsi="Garamond" w:cs="Garamond"/>
          <w:b/>
          <w:bCs/>
          <w:kern w:val="2"/>
          <w:sz w:val="20"/>
          <w:szCs w:val="20"/>
        </w:rPr>
        <w:t>2)</w:t>
      </w:r>
      <w:r w:rsidRPr="00A5246B">
        <w:rPr>
          <w:rFonts w:ascii="Garamond" w:hAnsi="Garamond" w:cs="Garamond"/>
          <w:b/>
          <w:bCs/>
          <w:kern w:val="2"/>
          <w:sz w:val="20"/>
          <w:szCs w:val="20"/>
        </w:rPr>
        <w:tab/>
        <w:t>Kryterium termin gwarancji – 40 % znaczenia (</w:t>
      </w:r>
      <w:proofErr w:type="spellStart"/>
      <w:r w:rsidRPr="00A5246B">
        <w:rPr>
          <w:rFonts w:ascii="Garamond" w:hAnsi="Garamond" w:cs="Garamond"/>
          <w:b/>
          <w:bCs/>
          <w:kern w:val="2"/>
          <w:sz w:val="20"/>
          <w:szCs w:val="20"/>
        </w:rPr>
        <w:t>Wd</w:t>
      </w:r>
      <w:proofErr w:type="spellEnd"/>
      <w:r w:rsidRPr="00A5246B">
        <w:rPr>
          <w:rFonts w:ascii="Garamond" w:hAnsi="Garamond" w:cs="Garamond"/>
          <w:b/>
          <w:bCs/>
          <w:kern w:val="2"/>
          <w:sz w:val="20"/>
          <w:szCs w:val="20"/>
        </w:rPr>
        <w:t xml:space="preserve">) - </w:t>
      </w:r>
      <w:r w:rsidRPr="00A5246B">
        <w:rPr>
          <w:rFonts w:ascii="Garamond" w:hAnsi="Garamond" w:cs="Garamond"/>
          <w:kern w:val="2"/>
          <w:sz w:val="20"/>
          <w:szCs w:val="20"/>
        </w:rPr>
        <w:t xml:space="preserve">co najmniej </w:t>
      </w:r>
      <w:r w:rsidR="001B09F4" w:rsidRPr="00A5246B">
        <w:rPr>
          <w:rFonts w:ascii="Garamond" w:hAnsi="Garamond" w:cs="Garamond"/>
          <w:kern w:val="2"/>
          <w:sz w:val="20"/>
          <w:szCs w:val="20"/>
        </w:rPr>
        <w:t xml:space="preserve">36 </w:t>
      </w:r>
      <w:r w:rsidRPr="00A5246B">
        <w:rPr>
          <w:rFonts w:ascii="Garamond" w:hAnsi="Garamond" w:cs="Garamond"/>
          <w:kern w:val="2"/>
          <w:sz w:val="20"/>
          <w:szCs w:val="20"/>
        </w:rPr>
        <w:t>miesięcy (lecz nie dłuższy niż</w:t>
      </w:r>
      <w:r w:rsidR="001B09F4" w:rsidRPr="00A5246B">
        <w:rPr>
          <w:rFonts w:ascii="Garamond" w:hAnsi="Garamond" w:cs="Garamond"/>
          <w:kern w:val="2"/>
          <w:sz w:val="20"/>
          <w:szCs w:val="20"/>
        </w:rPr>
        <w:t xml:space="preserve"> 60 </w:t>
      </w:r>
      <w:r w:rsidRPr="00A5246B">
        <w:rPr>
          <w:rFonts w:ascii="Garamond" w:hAnsi="Garamond" w:cs="Garamond"/>
          <w:kern w:val="2"/>
          <w:sz w:val="20"/>
          <w:szCs w:val="20"/>
        </w:rPr>
        <w:t xml:space="preserve">miesięcy) </w:t>
      </w:r>
    </w:p>
    <w:p w14:paraId="1916A007" w14:textId="77777777" w:rsidR="00815D88" w:rsidRPr="00A5246B" w:rsidRDefault="00815D88" w:rsidP="00A45C06">
      <w:pPr>
        <w:widowControl w:val="0"/>
        <w:autoSpaceDN/>
        <w:spacing w:line="276" w:lineRule="auto"/>
        <w:jc w:val="both"/>
        <w:rPr>
          <w:rFonts w:ascii="Garamond" w:hAnsi="Garamond"/>
          <w:kern w:val="2"/>
          <w:sz w:val="20"/>
          <w:szCs w:val="20"/>
        </w:rPr>
      </w:pPr>
      <w:r w:rsidRPr="00A5246B">
        <w:rPr>
          <w:rFonts w:ascii="Garamond" w:hAnsi="Garamond" w:cs="Garamond"/>
          <w:bCs/>
          <w:kern w:val="2"/>
          <w:sz w:val="20"/>
          <w:szCs w:val="20"/>
        </w:rPr>
        <w:t>Sposób dokonania oceny wg wzoru:</w:t>
      </w:r>
    </w:p>
    <w:p w14:paraId="1405D947"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Wd</w:t>
      </w:r>
      <w:proofErr w:type="spellEnd"/>
      <w:r w:rsidRPr="00A5246B">
        <w:rPr>
          <w:rFonts w:ascii="Garamond" w:hAnsi="Garamond" w:cs="Garamond"/>
          <w:bCs/>
          <w:kern w:val="2"/>
          <w:sz w:val="20"/>
          <w:szCs w:val="20"/>
        </w:rPr>
        <w:t xml:space="preserve"> = [( </w:t>
      </w:r>
      <w:proofErr w:type="spellStart"/>
      <w:r w:rsidRPr="00A5246B">
        <w:rPr>
          <w:rFonts w:ascii="Garamond" w:hAnsi="Garamond" w:cs="Garamond"/>
          <w:bCs/>
          <w:kern w:val="2"/>
          <w:sz w:val="20"/>
          <w:szCs w:val="20"/>
        </w:rPr>
        <w:t>Wdn</w:t>
      </w:r>
      <w:proofErr w:type="spellEnd"/>
      <w:r w:rsidRPr="00A5246B">
        <w:rPr>
          <w:rFonts w:ascii="Garamond" w:hAnsi="Garamond" w:cs="Garamond"/>
          <w:bCs/>
          <w:kern w:val="2"/>
          <w:sz w:val="20"/>
          <w:szCs w:val="20"/>
        </w:rPr>
        <w:t xml:space="preserve"> : </w:t>
      </w:r>
      <w:proofErr w:type="spellStart"/>
      <w:r w:rsidRPr="00A5246B">
        <w:rPr>
          <w:rFonts w:ascii="Garamond" w:hAnsi="Garamond" w:cs="Garamond"/>
          <w:bCs/>
          <w:kern w:val="2"/>
          <w:sz w:val="20"/>
          <w:szCs w:val="20"/>
        </w:rPr>
        <w:t>Wdb</w:t>
      </w:r>
      <w:proofErr w:type="spellEnd"/>
      <w:r w:rsidRPr="00A5246B">
        <w:rPr>
          <w:rFonts w:ascii="Garamond" w:hAnsi="Garamond" w:cs="Garamond"/>
          <w:bCs/>
          <w:kern w:val="2"/>
          <w:sz w:val="20"/>
          <w:szCs w:val="20"/>
        </w:rPr>
        <w:t xml:space="preserve"> ) x 40 </w:t>
      </w:r>
    </w:p>
    <w:p w14:paraId="3F6D3D21"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Wd</w:t>
      </w:r>
      <w:proofErr w:type="spellEnd"/>
      <w:r w:rsidRPr="00A5246B">
        <w:rPr>
          <w:rFonts w:ascii="Garamond" w:hAnsi="Garamond" w:cs="Garamond"/>
          <w:bCs/>
          <w:kern w:val="2"/>
          <w:sz w:val="20"/>
          <w:szCs w:val="20"/>
        </w:rPr>
        <w:t xml:space="preserve"> – wartość punktowa kryterium gwarancji na wykonane </w:t>
      </w:r>
      <w:r w:rsidRPr="00A5246B">
        <w:rPr>
          <w:rFonts w:ascii="Garamond" w:hAnsi="Garamond" w:cs="Garamond"/>
          <w:kern w:val="2"/>
          <w:sz w:val="20"/>
          <w:szCs w:val="20"/>
        </w:rPr>
        <w:t>roboty i zainstalowane/wbudowane materiały, dostarczone urządzenia i instalacje liczone od daty odbioru całości zamówienia.</w:t>
      </w:r>
    </w:p>
    <w:p w14:paraId="5CCEE7A3"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Wdn</w:t>
      </w:r>
      <w:proofErr w:type="spellEnd"/>
      <w:r w:rsidRPr="00A5246B">
        <w:rPr>
          <w:rFonts w:ascii="Garamond" w:hAnsi="Garamond" w:cs="Garamond"/>
          <w:bCs/>
          <w:kern w:val="2"/>
          <w:sz w:val="20"/>
          <w:szCs w:val="20"/>
        </w:rPr>
        <w:t xml:space="preserve"> – zaoferowany termin gwarancji na wykonane </w:t>
      </w:r>
      <w:r w:rsidRPr="00A5246B">
        <w:rPr>
          <w:rFonts w:ascii="Garamond" w:hAnsi="Garamond" w:cs="Garamond"/>
          <w:kern w:val="2"/>
          <w:sz w:val="20"/>
          <w:szCs w:val="20"/>
        </w:rPr>
        <w:t>roboty i zainstalowane/wbudowane materiały, dostarczone urządzenia i instalacje liczone od daty odbioru całości zamówienia.</w:t>
      </w:r>
    </w:p>
    <w:p w14:paraId="08995174" w14:textId="77777777" w:rsidR="00815D88" w:rsidRPr="00A5246B" w:rsidRDefault="00815D88" w:rsidP="00A45C06">
      <w:pPr>
        <w:widowControl w:val="0"/>
        <w:autoSpaceDN/>
        <w:spacing w:line="276" w:lineRule="auto"/>
        <w:jc w:val="both"/>
        <w:rPr>
          <w:rFonts w:ascii="Garamond" w:hAnsi="Garamond"/>
          <w:kern w:val="2"/>
          <w:sz w:val="20"/>
          <w:szCs w:val="20"/>
        </w:rPr>
      </w:pPr>
      <w:proofErr w:type="spellStart"/>
      <w:r w:rsidRPr="00A5246B">
        <w:rPr>
          <w:rFonts w:ascii="Garamond" w:hAnsi="Garamond" w:cs="Garamond"/>
          <w:bCs/>
          <w:kern w:val="2"/>
          <w:sz w:val="20"/>
          <w:szCs w:val="20"/>
        </w:rPr>
        <w:t>Wdb</w:t>
      </w:r>
      <w:proofErr w:type="spellEnd"/>
      <w:r w:rsidRPr="00A5246B">
        <w:rPr>
          <w:rFonts w:ascii="Garamond" w:hAnsi="Garamond" w:cs="Garamond"/>
          <w:bCs/>
          <w:kern w:val="2"/>
          <w:sz w:val="20"/>
          <w:szCs w:val="20"/>
        </w:rPr>
        <w:t xml:space="preserve"> – </w:t>
      </w:r>
      <w:proofErr w:type="spellStart"/>
      <w:r w:rsidRPr="00A5246B">
        <w:rPr>
          <w:rFonts w:ascii="Garamond" w:hAnsi="Garamond" w:cs="Garamond"/>
          <w:bCs/>
          <w:kern w:val="2"/>
          <w:sz w:val="20"/>
          <w:szCs w:val="20"/>
        </w:rPr>
        <w:t>najwżyszy</w:t>
      </w:r>
      <w:proofErr w:type="spellEnd"/>
      <w:r w:rsidRPr="00A5246B">
        <w:rPr>
          <w:rFonts w:ascii="Garamond" w:hAnsi="Garamond" w:cs="Garamond"/>
          <w:bCs/>
          <w:kern w:val="2"/>
          <w:sz w:val="20"/>
          <w:szCs w:val="20"/>
        </w:rPr>
        <w:t xml:space="preserve"> termin zaoferowanej gwarancji na wykonane </w:t>
      </w:r>
      <w:r w:rsidRPr="00A5246B">
        <w:rPr>
          <w:rFonts w:ascii="Garamond" w:hAnsi="Garamond" w:cs="Garamond"/>
          <w:kern w:val="2"/>
          <w:sz w:val="20"/>
          <w:szCs w:val="20"/>
        </w:rPr>
        <w:t>roboty i zainstalowane/wbudowane materiały, dostarczone urządzenia i instalacje liczone od daty odbioru całości zamówienia.</w:t>
      </w:r>
    </w:p>
    <w:p w14:paraId="7CD67E91" w14:textId="77777777" w:rsidR="00815D88" w:rsidRPr="00A5246B" w:rsidRDefault="00815D88" w:rsidP="00A45C06">
      <w:pPr>
        <w:widowControl w:val="0"/>
        <w:autoSpaceDN/>
        <w:spacing w:line="276" w:lineRule="auto"/>
        <w:jc w:val="both"/>
        <w:textAlignment w:val="auto"/>
        <w:rPr>
          <w:rFonts w:ascii="Garamond" w:hAnsi="Garamond" w:cs="Garamond"/>
          <w:bCs/>
          <w:kern w:val="2"/>
          <w:sz w:val="20"/>
          <w:szCs w:val="20"/>
        </w:rPr>
      </w:pPr>
    </w:p>
    <w:p w14:paraId="712D6D9A" w14:textId="77777777" w:rsidR="000C2054" w:rsidRPr="00A5246B" w:rsidRDefault="000C2054" w:rsidP="00A45C06">
      <w:pPr>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UWAGA!!!! Termin gwarancji wyraża się w miesiącach. Brak wyrażenia tego terminu w miesiącach przez Wykonawcę będzie skutkować odrzuceniem oferty. UWAGA!!!! Zgodnie z warunkami SWZ minimalny termin gwarancji nie jest mniejszy niż36.miesięcy i nie dłuższy niż 60 miesięcy. Zaoferowanie niższego terminu skutkować będzie odrzuceniem oferty. Ocena wg kryterium ,,Termin gwarancji” dokonana zostanie w oparciu o informację Wykonawcy zawartą w ,,Formularzu” - Załącznik nr 2 do SWZ</w:t>
      </w:r>
    </w:p>
    <w:p w14:paraId="7FB76AD4" w14:textId="77777777" w:rsidR="00815D88" w:rsidRPr="00A5246B" w:rsidRDefault="00815D88" w:rsidP="00A45C06">
      <w:pPr>
        <w:widowControl w:val="0"/>
        <w:autoSpaceDN/>
        <w:spacing w:line="276" w:lineRule="auto"/>
        <w:jc w:val="both"/>
        <w:textAlignment w:val="auto"/>
        <w:rPr>
          <w:rFonts w:ascii="Garamond" w:hAnsi="Garamond" w:cs="Garamond"/>
          <w:bCs/>
          <w:kern w:val="0"/>
          <w:sz w:val="20"/>
          <w:szCs w:val="20"/>
          <w:lang w:eastAsia="ar-SA"/>
        </w:rPr>
      </w:pPr>
    </w:p>
    <w:p w14:paraId="36C4EA29" w14:textId="3A8A4DBD" w:rsidR="00815D88" w:rsidRPr="00A5246B" w:rsidRDefault="00815D88" w:rsidP="00A45C06">
      <w:pPr>
        <w:spacing w:line="276" w:lineRule="auto"/>
        <w:jc w:val="both"/>
        <w:rPr>
          <w:rFonts w:ascii="Garamond" w:hAnsi="Garamond"/>
          <w:sz w:val="20"/>
          <w:szCs w:val="20"/>
        </w:rPr>
      </w:pPr>
      <w:r w:rsidRPr="00A5246B">
        <w:rPr>
          <w:rFonts w:ascii="Garamond" w:hAnsi="Garamond" w:cs="Garamond"/>
          <w:kern w:val="2"/>
          <w:sz w:val="20"/>
          <w:szCs w:val="20"/>
        </w:rPr>
        <w:t>Wykonawca może uzyskać maksymalnie 100 pkt.</w:t>
      </w:r>
    </w:p>
    <w:p w14:paraId="397485BB" w14:textId="77777777" w:rsidR="00815D88" w:rsidRPr="00A5246B" w:rsidRDefault="00815D88" w:rsidP="00A45C06">
      <w:pPr>
        <w:spacing w:line="276" w:lineRule="auto"/>
        <w:jc w:val="both"/>
        <w:rPr>
          <w:rFonts w:ascii="Garamond" w:hAnsi="Garamond"/>
          <w:sz w:val="20"/>
          <w:szCs w:val="20"/>
        </w:rPr>
      </w:pPr>
    </w:p>
    <w:p w14:paraId="039B4111" w14:textId="195F2ED9" w:rsidR="009046AB" w:rsidRPr="00A5246B" w:rsidRDefault="009046AB" w:rsidP="00A45C06">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Najkorzystniejszą ofertę w postępowaniu będzie miała oferta która zdobędzie najwięcej punktów  z kryteriów określonych w pkt. 29.3. Każdy Wykonawca może zdobyć maksymalnie 100 punktów.</w:t>
      </w:r>
    </w:p>
    <w:p w14:paraId="761BED95" w14:textId="77777777" w:rsidR="009046AB" w:rsidRPr="00A5246B" w:rsidRDefault="009046AB" w:rsidP="00A45C06">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w:t>
      </w:r>
      <w:r w:rsidRPr="00A5246B">
        <w:rPr>
          <w:rFonts w:ascii="Garamond" w:hAnsi="Garamond" w:cs="Calibri"/>
          <w:sz w:val="20"/>
          <w:szCs w:val="20"/>
        </w:rPr>
        <w:tab/>
        <w:t>przypadku omyłek rachunkowych tj. wadliwego wyniku działania arytmetycznego oczywistym dla Zamawiającego będzie, iż cena jednostkowa netto została podana prawidłowo.</w:t>
      </w:r>
    </w:p>
    <w:p w14:paraId="2876671D" w14:textId="77777777" w:rsidR="009046AB" w:rsidRPr="00A5246B" w:rsidRDefault="009046AB" w:rsidP="00A45C06">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Zamawiający poprawi również inne omyłki polegające na niezgodności oferty z przedmiotową SWZ, niepowodujące istotnych zmian w treści oferty.</w:t>
      </w:r>
    </w:p>
    <w:p w14:paraId="615E9248" w14:textId="77777777" w:rsidR="009046AB" w:rsidRPr="00A5246B" w:rsidRDefault="009046AB" w:rsidP="00A45C06">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O poprawionych omyłkach Zamawiający powiadomi niezwłocznie wykonawcę, którego oferta została poprawiona. Spośród ofert nie podlegających odrzuceniu Zamawiający wybierze ofertę najkorzystniejszą, która z punktu widzenia kryteriów określonych w niniejszym postępowaniu uzyska największą liczbę punków, udzielając zamówienie Wykonawcy, który je złożył.</w:t>
      </w:r>
    </w:p>
    <w:p w14:paraId="041ED0B1" w14:textId="21D79F71" w:rsidR="009046AB" w:rsidRPr="00A5246B" w:rsidRDefault="009046AB" w:rsidP="00A45C06">
      <w:pPr>
        <w:widowControl w:val="0"/>
        <w:tabs>
          <w:tab w:val="left" w:pos="0"/>
        </w:tabs>
        <w:suppressAutoHyphens w:val="0"/>
        <w:autoSpaceDN/>
        <w:spacing w:line="276" w:lineRule="auto"/>
        <w:jc w:val="both"/>
        <w:textAlignment w:val="auto"/>
        <w:rPr>
          <w:rFonts w:ascii="Garamond" w:hAnsi="Garamond" w:cs="Calibri"/>
          <w:sz w:val="20"/>
          <w:szCs w:val="20"/>
        </w:rPr>
      </w:pPr>
      <w:r w:rsidRPr="00A5246B">
        <w:rPr>
          <w:rFonts w:ascii="Garamond" w:hAnsi="Garamond" w:cs="Calibri"/>
          <w:sz w:val="20"/>
          <w:szCs w:val="20"/>
        </w:rPr>
        <w:t>30.</w:t>
      </w:r>
      <w:r w:rsidRPr="00A5246B">
        <w:rPr>
          <w:rFonts w:ascii="Garamond" w:hAnsi="Garamond" w:cs="Calibri"/>
          <w:sz w:val="20"/>
          <w:szCs w:val="20"/>
        </w:rPr>
        <w:tab/>
        <w:t>WYMAGANIA DOTYCZĄCE WADIUM</w:t>
      </w:r>
    </w:p>
    <w:p w14:paraId="33755672" w14:textId="77777777" w:rsidR="00A45C06" w:rsidRPr="00A5246B" w:rsidRDefault="00A45C06">
      <w:pPr>
        <w:widowControl w:val="0"/>
        <w:numPr>
          <w:ilvl w:val="1"/>
          <w:numId w:val="167"/>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Light"/>
          <w:sz w:val="20"/>
          <w:szCs w:val="20"/>
        </w:rPr>
        <w:t>Zamawiający wymaga od Wykonawców wniesienia wadium.</w:t>
      </w:r>
    </w:p>
    <w:p w14:paraId="37822ADB" w14:textId="00B21246" w:rsidR="00A45C06" w:rsidRPr="00A5246B" w:rsidRDefault="00A45C06">
      <w:pPr>
        <w:widowControl w:val="0"/>
        <w:numPr>
          <w:ilvl w:val="1"/>
          <w:numId w:val="167"/>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Light"/>
          <w:sz w:val="20"/>
          <w:szCs w:val="20"/>
        </w:rPr>
        <w:t xml:space="preserve">Ustala się wadium dla całości przedmiotu zamówienia w wysokości: </w:t>
      </w:r>
      <w:r w:rsidR="003D3FD7" w:rsidRPr="00A5246B">
        <w:rPr>
          <w:rFonts w:ascii="Garamond" w:hAnsi="Garamond" w:cs="Calibri Light"/>
          <w:b/>
          <w:sz w:val="20"/>
          <w:szCs w:val="20"/>
        </w:rPr>
        <w:t>2 5</w:t>
      </w:r>
      <w:r w:rsidRPr="00A5246B">
        <w:rPr>
          <w:rFonts w:ascii="Garamond" w:hAnsi="Garamond" w:cs="Calibri Light"/>
          <w:b/>
          <w:sz w:val="20"/>
          <w:szCs w:val="20"/>
        </w:rPr>
        <w:t xml:space="preserve">00 000,00 </w:t>
      </w:r>
      <w:r w:rsidRPr="00A5246B">
        <w:rPr>
          <w:rFonts w:ascii="Garamond" w:hAnsi="Garamond" w:cs="Calibri Light"/>
          <w:sz w:val="20"/>
          <w:szCs w:val="20"/>
        </w:rPr>
        <w:t xml:space="preserve">zł (słownie: </w:t>
      </w:r>
      <w:r w:rsidR="003D3FD7" w:rsidRPr="00A5246B">
        <w:rPr>
          <w:rFonts w:ascii="Garamond" w:hAnsi="Garamond" w:cs="Calibri Light"/>
          <w:sz w:val="20"/>
          <w:szCs w:val="20"/>
        </w:rPr>
        <w:t>dwa miliony</w:t>
      </w:r>
      <w:r w:rsidR="002429A4" w:rsidRPr="00A5246B">
        <w:rPr>
          <w:rFonts w:ascii="Garamond" w:hAnsi="Garamond" w:cs="Calibri Light"/>
          <w:sz w:val="20"/>
          <w:szCs w:val="20"/>
        </w:rPr>
        <w:t xml:space="preserve"> pięćset</w:t>
      </w:r>
      <w:r w:rsidRPr="00A5246B">
        <w:rPr>
          <w:rFonts w:ascii="Garamond" w:hAnsi="Garamond" w:cs="Calibri Light"/>
          <w:sz w:val="20"/>
          <w:szCs w:val="20"/>
        </w:rPr>
        <w:t xml:space="preserve"> tysięcy złotych).</w:t>
      </w:r>
    </w:p>
    <w:p w14:paraId="17B2EC6D" w14:textId="77777777" w:rsidR="00A45C06" w:rsidRPr="00A5246B" w:rsidRDefault="00A45C06">
      <w:pPr>
        <w:widowControl w:val="0"/>
        <w:numPr>
          <w:ilvl w:val="0"/>
          <w:numId w:val="166"/>
        </w:numPr>
        <w:tabs>
          <w:tab w:val="left" w:pos="0"/>
        </w:tabs>
        <w:suppressAutoHyphens w:val="0"/>
        <w:autoSpaceDN/>
        <w:spacing w:line="276" w:lineRule="auto"/>
        <w:ind w:left="0"/>
        <w:jc w:val="both"/>
        <w:textAlignment w:val="auto"/>
        <w:rPr>
          <w:rFonts w:ascii="Garamond" w:hAnsi="Garamond" w:cs="Calibri Light"/>
          <w:vanish/>
          <w:sz w:val="20"/>
          <w:szCs w:val="20"/>
        </w:rPr>
      </w:pPr>
    </w:p>
    <w:p w14:paraId="4624D568" w14:textId="77777777" w:rsidR="00A45C06" w:rsidRPr="00A5246B" w:rsidRDefault="00A45C06">
      <w:pPr>
        <w:widowControl w:val="0"/>
        <w:numPr>
          <w:ilvl w:val="0"/>
          <w:numId w:val="166"/>
        </w:numPr>
        <w:tabs>
          <w:tab w:val="left" w:pos="0"/>
        </w:tabs>
        <w:suppressAutoHyphens w:val="0"/>
        <w:autoSpaceDN/>
        <w:spacing w:line="276" w:lineRule="auto"/>
        <w:ind w:left="0"/>
        <w:jc w:val="both"/>
        <w:textAlignment w:val="auto"/>
        <w:rPr>
          <w:rFonts w:ascii="Garamond" w:hAnsi="Garamond" w:cs="Calibri Light"/>
          <w:vanish/>
          <w:sz w:val="20"/>
          <w:szCs w:val="20"/>
        </w:rPr>
      </w:pPr>
    </w:p>
    <w:p w14:paraId="0E1BDF62" w14:textId="77777777" w:rsidR="00A45C06" w:rsidRPr="00A5246B" w:rsidRDefault="00A45C06">
      <w:pPr>
        <w:widowControl w:val="0"/>
        <w:numPr>
          <w:ilvl w:val="1"/>
          <w:numId w:val="166"/>
        </w:numPr>
        <w:tabs>
          <w:tab w:val="left" w:pos="0"/>
        </w:tabs>
        <w:suppressAutoHyphens w:val="0"/>
        <w:autoSpaceDN/>
        <w:spacing w:line="276" w:lineRule="auto"/>
        <w:ind w:left="0"/>
        <w:jc w:val="both"/>
        <w:textAlignment w:val="auto"/>
        <w:rPr>
          <w:rFonts w:ascii="Garamond" w:hAnsi="Garamond" w:cs="Calibri Light"/>
          <w:vanish/>
          <w:sz w:val="20"/>
          <w:szCs w:val="20"/>
        </w:rPr>
      </w:pPr>
    </w:p>
    <w:p w14:paraId="5E557BF4" w14:textId="77777777" w:rsidR="00A45C06" w:rsidRPr="00A5246B" w:rsidRDefault="00A45C06">
      <w:pPr>
        <w:widowControl w:val="0"/>
        <w:numPr>
          <w:ilvl w:val="1"/>
          <w:numId w:val="166"/>
        </w:numPr>
        <w:tabs>
          <w:tab w:val="left" w:pos="0"/>
        </w:tabs>
        <w:suppressAutoHyphens w:val="0"/>
        <w:autoSpaceDN/>
        <w:spacing w:line="276" w:lineRule="auto"/>
        <w:ind w:left="0"/>
        <w:jc w:val="both"/>
        <w:textAlignment w:val="auto"/>
        <w:rPr>
          <w:rFonts w:ascii="Garamond" w:hAnsi="Garamond" w:cs="Calibri Light"/>
          <w:vanish/>
          <w:sz w:val="20"/>
          <w:szCs w:val="20"/>
        </w:rPr>
      </w:pPr>
    </w:p>
    <w:p w14:paraId="1081392D" w14:textId="77777777" w:rsidR="00A45C06" w:rsidRPr="00A5246B" w:rsidRDefault="00A45C06">
      <w:pPr>
        <w:widowControl w:val="0"/>
        <w:numPr>
          <w:ilvl w:val="1"/>
          <w:numId w:val="166"/>
        </w:numPr>
        <w:tabs>
          <w:tab w:val="num"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Light"/>
          <w:sz w:val="20"/>
          <w:szCs w:val="20"/>
        </w:rPr>
        <w:t xml:space="preserve">Wadium wnosi się przed upływem terminu składania ofert. </w:t>
      </w:r>
    </w:p>
    <w:p w14:paraId="487B3EA7"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Light"/>
          <w:sz w:val="20"/>
          <w:szCs w:val="20"/>
        </w:rPr>
        <w:t xml:space="preserve">Dopuszczalne </w:t>
      </w:r>
      <w:r w:rsidRPr="00A5246B">
        <w:rPr>
          <w:rFonts w:ascii="Garamond" w:hAnsi="Garamond" w:cs="Calibri Light"/>
          <w:b/>
          <w:sz w:val="20"/>
          <w:szCs w:val="20"/>
        </w:rPr>
        <w:t xml:space="preserve">formy wniesienia wadium: </w:t>
      </w:r>
      <w:r w:rsidRPr="00A5246B">
        <w:rPr>
          <w:rFonts w:ascii="Garamond" w:hAnsi="Garamond" w:cs="Calibri"/>
          <w:sz w:val="20"/>
          <w:szCs w:val="20"/>
        </w:rPr>
        <w:t>1) pieniądzu; 2) gwarancjach bankowych; 3) gwarancjach ubezpieczeniowych; 4) poręczeniach udzielanych przez podmioty, o których mowa w art. 6b ust. 5 pkt 2 ustawy z dnia 9 listopada 2000 r. o utworzeniu Polskiej Agencji Rozwoju Przedsiębiorczości (tj. Dz. U. z 2023 r. poz. 462).</w:t>
      </w:r>
    </w:p>
    <w:p w14:paraId="3B1F5533"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Arial"/>
          <w:sz w:val="20"/>
          <w:szCs w:val="20"/>
        </w:rPr>
        <w:t>Wadium wnoszone w pieniądzu wpłaca się przelewem na rachunek bankowy wskazany przez zamawiającego.</w:t>
      </w:r>
    </w:p>
    <w:p w14:paraId="3C1458C6"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Arial"/>
          <w:sz w:val="20"/>
          <w:szCs w:val="20"/>
        </w:rPr>
        <w:t>Wadium wniesione w pieniądzu zamawiający przechowuje na rachunku bankowym.</w:t>
      </w:r>
    </w:p>
    <w:p w14:paraId="739E7633"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Arial"/>
          <w:sz w:val="20"/>
          <w:szCs w:val="20"/>
        </w:rPr>
        <w:t>Jeżeli wadium jest wnoszone w formie gwarancji lub poręczenia, o których mowa w pkt 30.4, wykonawca przekazuje zamawiającemu oryginał gwarancji lub poręczenia, w postaci elektronicznej.</w:t>
      </w:r>
    </w:p>
    <w:p w14:paraId="21296D4D"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b/>
          <w:sz w:val="20"/>
          <w:szCs w:val="20"/>
        </w:rPr>
      </w:pPr>
      <w:r w:rsidRPr="00A5246B">
        <w:rPr>
          <w:rFonts w:ascii="Garamond" w:hAnsi="Garamond" w:cs="Calibri Light"/>
          <w:b/>
          <w:sz w:val="20"/>
          <w:szCs w:val="20"/>
        </w:rPr>
        <w:t xml:space="preserve">UWAGA: </w:t>
      </w:r>
    </w:p>
    <w:p w14:paraId="4D52F6AB"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u w:val="single"/>
        </w:rPr>
      </w:pPr>
      <w:r w:rsidRPr="00A5246B">
        <w:rPr>
          <w:rFonts w:ascii="Garamond" w:hAnsi="Garamond" w:cs="Calibri Light"/>
          <w:i/>
          <w:sz w:val="20"/>
          <w:szCs w:val="20"/>
          <w:u w:val="single"/>
        </w:rPr>
        <w:t>wadium wnoszone w formie innej niż pieniężnej musi być złożone w postaci elektronicznej w oryginale.</w:t>
      </w:r>
    </w:p>
    <w:p w14:paraId="02CDD3D8"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Wadium wnoszone w formie gwarancji bankowej, gwarancji ubezpieczeniowej, poręczenia bankowego, poręczenia spółdzielczej kasy oszczędnościowo – kredytowej powinno zawierać następujące elementy:</w:t>
      </w:r>
    </w:p>
    <w:p w14:paraId="2D44B127"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określenie terminu obowiązywania poręczenia lub gwarancji przez cały okres związania ofertą;</w:t>
      </w:r>
    </w:p>
    <w:p w14:paraId="3F4CFB0A"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określenie kwoty poręczenia lub gwarancji;</w:t>
      </w:r>
    </w:p>
    <w:p w14:paraId="07477F42"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wskazanie gwaranta poręczenia lub gwarancji;</w:t>
      </w:r>
    </w:p>
    <w:p w14:paraId="5CE9CB89"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wskazanie beneficjenta poręczenia lub gwarancji;</w:t>
      </w:r>
    </w:p>
    <w:p w14:paraId="10322854"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xml:space="preserve">- zapis, iż poręczyciel / gwarant zobowiązuje się bezwarunkowo tj. na pierwsze żądanie, do zapłaty pełnej </w:t>
      </w:r>
    </w:p>
    <w:p w14:paraId="6F41E505"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kwoty zabezpieczenia na rzecz beneficjenta,</w:t>
      </w:r>
    </w:p>
    <w:p w14:paraId="4DFBEE19" w14:textId="77777777" w:rsidR="00A45C06" w:rsidRPr="00A5246B" w:rsidRDefault="00A45C06" w:rsidP="00A45C06">
      <w:pPr>
        <w:pBdr>
          <w:top w:val="single" w:sz="4" w:space="1" w:color="7F7F7F"/>
          <w:left w:val="single" w:sz="4" w:space="4" w:color="7F7F7F"/>
          <w:bottom w:val="single" w:sz="4" w:space="1" w:color="7F7F7F"/>
          <w:right w:val="single" w:sz="4" w:space="4" w:color="7F7F7F"/>
        </w:pBdr>
        <w:tabs>
          <w:tab w:val="left" w:pos="0"/>
        </w:tabs>
        <w:spacing w:line="276" w:lineRule="auto"/>
        <w:jc w:val="both"/>
        <w:rPr>
          <w:rFonts w:ascii="Garamond" w:hAnsi="Garamond" w:cs="Calibri Light"/>
          <w:i/>
          <w:sz w:val="20"/>
          <w:szCs w:val="20"/>
        </w:rPr>
      </w:pPr>
      <w:r w:rsidRPr="00A5246B">
        <w:rPr>
          <w:rFonts w:ascii="Garamond" w:hAnsi="Garamond" w:cs="Calibri Light"/>
          <w:i/>
          <w:sz w:val="20"/>
          <w:szCs w:val="20"/>
        </w:rPr>
        <w:t>- nieodwołalność poręczenia lub gwarancji.</w:t>
      </w:r>
    </w:p>
    <w:p w14:paraId="54EA0388" w14:textId="77777777" w:rsidR="00A45C06" w:rsidRPr="00A5246B" w:rsidRDefault="00A45C06" w:rsidP="00A45C06">
      <w:pPr>
        <w:tabs>
          <w:tab w:val="left" w:pos="0"/>
        </w:tabs>
        <w:suppressAutoHyphens w:val="0"/>
        <w:spacing w:line="276" w:lineRule="auto"/>
        <w:jc w:val="both"/>
        <w:rPr>
          <w:rFonts w:ascii="Garamond" w:hAnsi="Garamond"/>
          <w:i/>
          <w:sz w:val="20"/>
          <w:szCs w:val="20"/>
          <w:u w:val="single"/>
        </w:rPr>
      </w:pPr>
      <w:r w:rsidRPr="00A5246B">
        <w:rPr>
          <w:rFonts w:ascii="Garamond" w:hAnsi="Garamond"/>
          <w:i/>
          <w:sz w:val="20"/>
          <w:szCs w:val="20"/>
          <w:u w:val="single"/>
        </w:rPr>
        <w:t xml:space="preserve">Uwaga: oryginał dokumentu należy złożyć jako osobny plik (w sposób pozwalający na jego zwrot bez naruszenia jej integralności) obok innych plików stanowiących ofertę i skompresować do jednego pliku jako archiwum (ZIP) </w:t>
      </w:r>
    </w:p>
    <w:p w14:paraId="30965911"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w:sz w:val="20"/>
          <w:szCs w:val="20"/>
        </w:rPr>
        <w:t>Wadium wnoszone w pieniądzu wpłaca się przelewem na rachunek bankowy Zamawiającego o numerze:</w:t>
      </w:r>
    </w:p>
    <w:p w14:paraId="12E3A0CB" w14:textId="77777777" w:rsidR="00A45C06" w:rsidRPr="00A5246B" w:rsidRDefault="00A45C06" w:rsidP="00A45C06">
      <w:pPr>
        <w:tabs>
          <w:tab w:val="left" w:pos="0"/>
        </w:tabs>
        <w:spacing w:line="276" w:lineRule="auto"/>
        <w:jc w:val="center"/>
        <w:rPr>
          <w:rFonts w:ascii="Garamond" w:hAnsi="Garamond" w:cs="Calibri Light"/>
          <w:sz w:val="20"/>
          <w:szCs w:val="20"/>
        </w:rPr>
      </w:pPr>
      <w:r w:rsidRPr="00A5246B">
        <w:rPr>
          <w:rFonts w:ascii="Garamond" w:hAnsi="Garamond" w:cs="Calibri Light"/>
          <w:b/>
          <w:sz w:val="20"/>
          <w:szCs w:val="20"/>
        </w:rPr>
        <w:t>5 Wojskowy Szpital Kliniczny z Polikliniką SP-ZOZ w Krakowie</w:t>
      </w:r>
    </w:p>
    <w:p w14:paraId="419C4764" w14:textId="77777777" w:rsidR="00A45C06" w:rsidRPr="00A5246B" w:rsidRDefault="00A45C06" w:rsidP="00A45C06">
      <w:pPr>
        <w:tabs>
          <w:tab w:val="left" w:pos="0"/>
        </w:tabs>
        <w:spacing w:line="276" w:lineRule="auto"/>
        <w:jc w:val="center"/>
        <w:rPr>
          <w:rFonts w:ascii="Garamond" w:hAnsi="Garamond" w:cs="Calibri Light"/>
          <w:sz w:val="20"/>
          <w:szCs w:val="20"/>
        </w:rPr>
      </w:pPr>
      <w:r w:rsidRPr="00A5246B">
        <w:rPr>
          <w:rFonts w:ascii="Garamond" w:hAnsi="Garamond" w:cs="Calibri Light"/>
          <w:b/>
          <w:sz w:val="20"/>
          <w:szCs w:val="20"/>
        </w:rPr>
        <w:t>BGK/Oddział Kraków, : 97 1130 1150 0012 1150 9320 0004</w:t>
      </w:r>
    </w:p>
    <w:p w14:paraId="236B9149"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w:sz w:val="20"/>
          <w:szCs w:val="20"/>
        </w:rPr>
        <w:t>Potwierdzenie wniesienia wadium musi być dołączone do oferty.</w:t>
      </w:r>
    </w:p>
    <w:p w14:paraId="70B15BB5"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w:sz w:val="20"/>
          <w:szCs w:val="20"/>
        </w:rPr>
        <w:t>Za skutecznie wniesione wadium w pieniądzu, Zamawiający uważa wadium, które w oznaczonym terminie (przed upływem terminu składania ofert) znajdzie się na rachunku bankowym Zamawiającego (decyduje data i godzina uznania rachunku Zamawiającego).</w:t>
      </w:r>
    </w:p>
    <w:p w14:paraId="5F1825D0"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sz w:val="20"/>
          <w:szCs w:val="20"/>
        </w:rPr>
        <w:t xml:space="preserve">W przypadku złożenia wadium w formie gwarancji bankowej, ubezpieczeniowej lub poręczenia, dokument ten musi zawierać zobowiązanie gwaranta do zapłaty kwoty wadium na pierwsze pisemne żądanie Zamawiającego, podpisane przez osobę upoważnioną, zawierające oświadczenie o zaistnieniu jednej z przesłanek zatrzymania wadium wskazanych w art. 98 ust. 6 </w:t>
      </w:r>
      <w:proofErr w:type="spellStart"/>
      <w:r w:rsidRPr="00A5246B">
        <w:rPr>
          <w:rFonts w:ascii="Garamond" w:hAnsi="Garamond"/>
          <w:sz w:val="20"/>
          <w:szCs w:val="20"/>
        </w:rPr>
        <w:t>Pzp</w:t>
      </w:r>
      <w:proofErr w:type="spellEnd"/>
      <w:r w:rsidRPr="00A5246B">
        <w:rPr>
          <w:rFonts w:ascii="Garamond" w:hAnsi="Garamond"/>
          <w:sz w:val="20"/>
          <w:szCs w:val="20"/>
        </w:rPr>
        <w:t>.</w:t>
      </w:r>
      <w:r w:rsidRPr="00A5246B">
        <w:rPr>
          <w:rFonts w:ascii="Garamond" w:hAnsi="Garamond"/>
          <w:sz w:val="20"/>
          <w:szCs w:val="20"/>
        </w:rPr>
        <w:br/>
      </w:r>
      <w:r w:rsidRPr="00A5246B">
        <w:rPr>
          <w:rFonts w:ascii="Garamond" w:hAnsi="Garamond"/>
          <w:b/>
          <w:bCs/>
          <w:sz w:val="20"/>
          <w:szCs w:val="20"/>
        </w:rPr>
        <w:t>30.12.</w:t>
      </w:r>
      <w:r w:rsidRPr="00A5246B">
        <w:rPr>
          <w:rFonts w:ascii="Garamond" w:hAnsi="Garamond"/>
          <w:sz w:val="20"/>
          <w:szCs w:val="20"/>
        </w:rPr>
        <w:t xml:space="preserve"> Dokument wadium składany w formie elektronicznej (niepieniężnej) musi być opatrzony kwalifikowanym podpisem elektronicznym osoby upoważnionej do jego wystawienia, </w:t>
      </w:r>
      <w:r w:rsidRPr="00A5246B">
        <w:rPr>
          <w:rFonts w:ascii="Garamond" w:hAnsi="Garamond" w:cs="Calibri"/>
          <w:sz w:val="20"/>
          <w:szCs w:val="20"/>
        </w:rPr>
        <w:t xml:space="preserve">który należy: </w:t>
      </w:r>
      <w:r w:rsidRPr="00A5246B">
        <w:rPr>
          <w:rFonts w:ascii="Garamond" w:hAnsi="Garamond" w:cs="Calibri Light"/>
          <w:sz w:val="20"/>
          <w:szCs w:val="20"/>
        </w:rPr>
        <w:t>dołączyć do zaszyfrowanej w sposób wskazany w SWZ oferty lub  wnieść w oryginale w postaci elektronicznej zgodnie z zasadami komunikacji określonymi w SWZ przed upływem terminu składania ofert.</w:t>
      </w:r>
    </w:p>
    <w:p w14:paraId="3C6F8E87"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w:sz w:val="20"/>
          <w:szCs w:val="20"/>
        </w:rPr>
        <w:t xml:space="preserve">Zamawiający dopuszcza złożenie wadium w kilku formach przy jednoczesnym spełnieniu powyższych obowiązków. </w:t>
      </w:r>
    </w:p>
    <w:p w14:paraId="1EBBB573"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w:sz w:val="20"/>
          <w:szCs w:val="20"/>
        </w:rPr>
        <w:t xml:space="preserve">Zamawiający </w:t>
      </w:r>
      <w:r w:rsidRPr="00A5246B">
        <w:rPr>
          <w:rFonts w:ascii="Garamond" w:hAnsi="Garamond" w:cs="Calibri"/>
          <w:b/>
          <w:sz w:val="20"/>
          <w:szCs w:val="20"/>
        </w:rPr>
        <w:t>zwraca</w:t>
      </w:r>
      <w:r w:rsidRPr="00A5246B">
        <w:rPr>
          <w:rFonts w:ascii="Garamond" w:hAnsi="Garamond" w:cs="Calibri"/>
          <w:sz w:val="20"/>
          <w:szCs w:val="20"/>
        </w:rPr>
        <w:t xml:space="preserve"> wadium zgodnie z warunkami określonymi w art. 98 ust.2 PZP.</w:t>
      </w:r>
    </w:p>
    <w:p w14:paraId="222CBF8A" w14:textId="77777777" w:rsidR="00A45C06" w:rsidRPr="00A5246B" w:rsidRDefault="00A45C06">
      <w:pPr>
        <w:widowControl w:val="0"/>
        <w:numPr>
          <w:ilvl w:val="1"/>
          <w:numId w:val="166"/>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A5246B">
        <w:rPr>
          <w:rFonts w:ascii="Garamond" w:hAnsi="Garamond" w:cs="Calibri Light"/>
          <w:sz w:val="20"/>
          <w:szCs w:val="20"/>
        </w:rPr>
        <w:t xml:space="preserve">Zamawiający </w:t>
      </w:r>
      <w:r w:rsidRPr="00A5246B">
        <w:rPr>
          <w:rFonts w:ascii="Garamond" w:hAnsi="Garamond" w:cs="Calibri Light"/>
          <w:b/>
          <w:sz w:val="20"/>
          <w:szCs w:val="20"/>
        </w:rPr>
        <w:t>zatrzymuje</w:t>
      </w:r>
      <w:r w:rsidRPr="00A5246B">
        <w:rPr>
          <w:rFonts w:ascii="Garamond" w:hAnsi="Garamond" w:cs="Calibri Light"/>
          <w:sz w:val="20"/>
          <w:szCs w:val="20"/>
        </w:rPr>
        <w:t xml:space="preserve"> wadium na warunkach określonych w art.  </w:t>
      </w:r>
      <w:r w:rsidRPr="00A5246B">
        <w:rPr>
          <w:rFonts w:ascii="Garamond" w:hAnsi="Garamond" w:cs="Calibri"/>
          <w:sz w:val="20"/>
          <w:szCs w:val="20"/>
        </w:rPr>
        <w:t>98 ust.6 PZP</w:t>
      </w:r>
    </w:p>
    <w:p w14:paraId="2E0C6F34" w14:textId="2491E254" w:rsidR="00295CAD" w:rsidRPr="00A5246B" w:rsidRDefault="009046AB" w:rsidP="00A45C06">
      <w:pPr>
        <w:widowControl w:val="0"/>
        <w:tabs>
          <w:tab w:val="left" w:pos="0"/>
        </w:tabs>
        <w:suppressAutoHyphens w:val="0"/>
        <w:autoSpaceDN/>
        <w:spacing w:line="276" w:lineRule="auto"/>
        <w:jc w:val="both"/>
        <w:textAlignment w:val="auto"/>
        <w:rPr>
          <w:rFonts w:ascii="Garamond" w:hAnsi="Garamond" w:cs="Calibri"/>
          <w:sz w:val="20"/>
          <w:szCs w:val="20"/>
        </w:rPr>
      </w:pPr>
      <w:r w:rsidRPr="00A5246B">
        <w:rPr>
          <w:rFonts w:ascii="Garamond" w:hAnsi="Garamond" w:cs="Calibri"/>
          <w:sz w:val="20"/>
          <w:szCs w:val="20"/>
        </w:rPr>
        <w:t>31.</w:t>
      </w:r>
      <w:r w:rsidRPr="00A5246B">
        <w:rPr>
          <w:rFonts w:ascii="Garamond" w:hAnsi="Garamond" w:cs="Calibri"/>
          <w:sz w:val="20"/>
          <w:szCs w:val="20"/>
        </w:rPr>
        <w:tab/>
        <w:t xml:space="preserve">WYMAGANIA DOTYCZĄCE ZABEZPIECZENIA NALEŻTEGO WYKONANIA UMOWY SPRAWIE ZAMÓWIENIA PUBLICZNEGO </w:t>
      </w:r>
      <w:r w:rsidR="00295CAD" w:rsidRPr="00A5246B">
        <w:rPr>
          <w:rFonts w:ascii="Garamond" w:hAnsi="Garamond" w:cs="Calibri"/>
          <w:sz w:val="20"/>
          <w:szCs w:val="20"/>
        </w:rPr>
        <w:t>–</w:t>
      </w:r>
      <w:r w:rsidRPr="00A5246B">
        <w:rPr>
          <w:rFonts w:ascii="Garamond" w:hAnsi="Garamond" w:cs="Calibri"/>
          <w:sz w:val="20"/>
          <w:szCs w:val="20"/>
        </w:rPr>
        <w:t xml:space="preserve"> </w:t>
      </w:r>
    </w:p>
    <w:p w14:paraId="5536DB25" w14:textId="2C8C7C2E" w:rsidR="00295CAD" w:rsidRPr="00A5246B" w:rsidRDefault="00295CAD">
      <w:pPr>
        <w:pStyle w:val="pf0"/>
        <w:numPr>
          <w:ilvl w:val="0"/>
          <w:numId w:val="151"/>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Zamawiający ustala zabezpieczenie należytego wykonania umowy zawartej w wyniku postępowania o udzielenie niniejszego zamówienia w wysokości 2% ceny (obejmującą zamówienie podstawowe, jak i opcjonalne) całkowitej podanej w ofercie Wykonawcy (kwota brutto)</w:t>
      </w:r>
      <w:r w:rsidRPr="00A5246B">
        <w:rPr>
          <w:rStyle w:val="cf11"/>
          <w:rFonts w:ascii="Garamond" w:hAnsi="Garamond"/>
          <w:sz w:val="20"/>
          <w:szCs w:val="20"/>
        </w:rPr>
        <w:t xml:space="preserve"> </w:t>
      </w:r>
      <w:r w:rsidRPr="00A5246B">
        <w:rPr>
          <w:rStyle w:val="cf01"/>
          <w:rFonts w:ascii="Garamond" w:hAnsi="Garamond"/>
          <w:sz w:val="20"/>
          <w:szCs w:val="20"/>
        </w:rPr>
        <w:t xml:space="preserve">liczonej w PLN. </w:t>
      </w:r>
    </w:p>
    <w:p w14:paraId="3482060A" w14:textId="77777777" w:rsidR="00295CAD" w:rsidRPr="00A5246B" w:rsidRDefault="00295CAD">
      <w:pPr>
        <w:pStyle w:val="pf0"/>
        <w:numPr>
          <w:ilvl w:val="0"/>
          <w:numId w:val="151"/>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 xml:space="preserve">Wybrany Wykonawca zobowiązany jest wnieść zabezpieczenie należytego wykonania nie później niż na 2 dni przed podpisaniem umowy. </w:t>
      </w:r>
    </w:p>
    <w:p w14:paraId="7B2E812D" w14:textId="77777777" w:rsidR="00295CAD" w:rsidRPr="00A5246B" w:rsidRDefault="00295CAD">
      <w:pPr>
        <w:pStyle w:val="pf1"/>
        <w:numPr>
          <w:ilvl w:val="0"/>
          <w:numId w:val="152"/>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31"/>
          <w:rFonts w:ascii="Garamond" w:hAnsi="Garamond"/>
          <w:sz w:val="20"/>
          <w:szCs w:val="20"/>
        </w:rPr>
        <w:t>Forma zabezpieczenia należytego wykonania umowy.</w:t>
      </w:r>
    </w:p>
    <w:p w14:paraId="421E897E" w14:textId="77777777" w:rsidR="00295CAD" w:rsidRPr="00A5246B" w:rsidRDefault="00295CAD">
      <w:pPr>
        <w:pStyle w:val="pf0"/>
        <w:numPr>
          <w:ilvl w:val="0"/>
          <w:numId w:val="153"/>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Zabezpieczenie należytego wykonania umowy może być wniesione według wyboru Wykonawcy w jednej lub w kilku następujących formach:</w:t>
      </w:r>
    </w:p>
    <w:p w14:paraId="288D8137" w14:textId="77777777" w:rsidR="00295CAD" w:rsidRPr="00A5246B" w:rsidRDefault="00295CAD">
      <w:pPr>
        <w:pStyle w:val="pf2"/>
        <w:numPr>
          <w:ilvl w:val="0"/>
          <w:numId w:val="154"/>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pieniądzu;</w:t>
      </w:r>
    </w:p>
    <w:p w14:paraId="57A2D7AC" w14:textId="77777777" w:rsidR="00295CAD" w:rsidRPr="00A5246B" w:rsidRDefault="00295CAD">
      <w:pPr>
        <w:pStyle w:val="pf2"/>
        <w:numPr>
          <w:ilvl w:val="0"/>
          <w:numId w:val="155"/>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poręczeniach bankowych lub poręczeniach spółdzielczej kasy oszczędnościowo-kredytowej, z tym że zobowiązanie kasy jest zawsze zobowiązaniem pieniężnym;</w:t>
      </w:r>
    </w:p>
    <w:p w14:paraId="1D38C045" w14:textId="77777777" w:rsidR="00295CAD" w:rsidRPr="00A5246B" w:rsidRDefault="00295CAD">
      <w:pPr>
        <w:pStyle w:val="pf2"/>
        <w:numPr>
          <w:ilvl w:val="0"/>
          <w:numId w:val="156"/>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gwarancjach bankowych;</w:t>
      </w:r>
    </w:p>
    <w:p w14:paraId="2534E84A" w14:textId="77777777" w:rsidR="00295CAD" w:rsidRPr="00A5246B" w:rsidRDefault="00295CAD">
      <w:pPr>
        <w:pStyle w:val="pf2"/>
        <w:numPr>
          <w:ilvl w:val="0"/>
          <w:numId w:val="157"/>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gwarancjach ubezpieczeniowych;</w:t>
      </w:r>
    </w:p>
    <w:p w14:paraId="79C034D3" w14:textId="77777777" w:rsidR="00295CAD" w:rsidRPr="00A5246B" w:rsidRDefault="00295CAD">
      <w:pPr>
        <w:pStyle w:val="pf2"/>
        <w:numPr>
          <w:ilvl w:val="0"/>
          <w:numId w:val="158"/>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poręczeniach udzielanych przez podmioty, o których mowa w art. 6b ust. 5 pkt 2 ustawy z dnia 9 listopada 2000 r. o utworzeniu Polskiej Agencji Rozwoju Przedsiębiorczości.</w:t>
      </w:r>
    </w:p>
    <w:p w14:paraId="5DB7699A"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Zamawiający nie wyraża zgody na wniesienie zabezpieczenia w wekslach z poręczeniem wekslowym banku lub spółdzielczej kasy oszczędnościowo-kredytowej, przez ustanowienie zastawu na papierach wartościowych emitowanych przez Skarb Państwa lub jednostkę samorządu terytorialnego oraz przez ustanowienie zastawu rejestrowego na zasadach określonych w przepisach o zastawie rejestrowym i rejestrze zastawów.</w:t>
      </w:r>
    </w:p>
    <w:p w14:paraId="605B28F6" w14:textId="77777777" w:rsidR="00295CAD" w:rsidRPr="00A5246B" w:rsidRDefault="00295CAD">
      <w:pPr>
        <w:pStyle w:val="pf0"/>
        <w:numPr>
          <w:ilvl w:val="0"/>
          <w:numId w:val="159"/>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Zabezpieczenie wnoszone w pieniądzu Wykonawca wpłaci przelewem na następujący rachunek bankowy Zamawiającego:</w:t>
      </w:r>
    </w:p>
    <w:p w14:paraId="243F546A"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41"/>
          <w:rFonts w:ascii="Garamond" w:hAnsi="Garamond"/>
          <w:sz w:val="20"/>
          <w:szCs w:val="20"/>
        </w:rPr>
        <w:t>……………………..</w:t>
      </w:r>
    </w:p>
    <w:p w14:paraId="2C962154"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41"/>
          <w:rFonts w:ascii="Garamond" w:hAnsi="Garamond"/>
          <w:sz w:val="20"/>
          <w:szCs w:val="20"/>
        </w:rPr>
        <w:t>Nr rachunku ………………</w:t>
      </w:r>
    </w:p>
    <w:p w14:paraId="16895D8C"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 xml:space="preserve">z dopiskiem: </w:t>
      </w:r>
    </w:p>
    <w:p w14:paraId="2ED68905"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51"/>
          <w:rFonts w:ascii="Garamond" w:hAnsi="Garamond"/>
          <w:sz w:val="20"/>
          <w:szCs w:val="20"/>
        </w:rPr>
        <w:t>„Zabezpieczenie należytego wykonania umowy</w:t>
      </w:r>
    </w:p>
    <w:p w14:paraId="77535164"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51"/>
          <w:rFonts w:ascii="Garamond" w:hAnsi="Garamond"/>
          <w:sz w:val="20"/>
          <w:szCs w:val="20"/>
        </w:rPr>
        <w:t>– Postępowanie ………...NR …. – ….”</w:t>
      </w:r>
    </w:p>
    <w:p w14:paraId="52665B98" w14:textId="77777777" w:rsidR="00295CAD" w:rsidRPr="00A5246B" w:rsidRDefault="00295CAD">
      <w:pPr>
        <w:pStyle w:val="pf0"/>
        <w:numPr>
          <w:ilvl w:val="0"/>
          <w:numId w:val="160"/>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 xml:space="preserve">W przypadku wniesienia wadium w pieniądzu Wykonawca może wyrazić zgodę </w:t>
      </w:r>
      <w:r w:rsidRPr="00A5246B">
        <w:rPr>
          <w:rFonts w:ascii="Garamond" w:hAnsi="Garamond" w:cs="Segoe UI"/>
          <w:sz w:val="20"/>
          <w:szCs w:val="20"/>
        </w:rPr>
        <w:br/>
      </w:r>
      <w:r w:rsidRPr="00A5246B">
        <w:rPr>
          <w:rStyle w:val="cf01"/>
          <w:rFonts w:ascii="Garamond" w:hAnsi="Garamond"/>
          <w:sz w:val="20"/>
          <w:szCs w:val="20"/>
        </w:rPr>
        <w:t>na zaliczenie kwoty wadium na poczet zabezpieczenia.</w:t>
      </w:r>
    </w:p>
    <w:p w14:paraId="3BD4B035" w14:textId="77777777" w:rsidR="00295CAD" w:rsidRPr="00A5246B" w:rsidRDefault="00295CAD">
      <w:pPr>
        <w:pStyle w:val="pf0"/>
        <w:numPr>
          <w:ilvl w:val="0"/>
          <w:numId w:val="160"/>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6978C0DC" w14:textId="77777777" w:rsidR="00295CAD" w:rsidRPr="00A5246B" w:rsidRDefault="00295CAD">
      <w:pPr>
        <w:pStyle w:val="pf0"/>
        <w:numPr>
          <w:ilvl w:val="0"/>
          <w:numId w:val="160"/>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 xml:space="preserve">Zabezpieczenie należytego wykonania umowy składane w formie innej niż pieniądz winno być przekazane jako gwarancja lub poręczenie, spełniające wymagania, a mianowicie: sporządzone zgodnie z obowiązującym prawem i winny zawierać następujące elementy: nazwę dającego zlecenie (Wykonawcy), beneficjenta gwarancji (Zamawiającego), gwaranta (banku lub instytucji ubezpieczeniowej udzielających gwarancji) oraz wskazanie ich siedzib, określenie wierzytelności, która ma być zabezpieczona gwarancją w wymaganej wysokości, kwotę gwarancji, termin ważności gwarancji. Zabezpieczenie winno być bezwarunkowe, nieodwołalne i płatne w ciągu 14 dni na pierwsze żądanie Zamawiającego, zabezpieczenie należytego wykonania umowy musi być wykonalne na terytorium Rzeczypospolitej Polskiej oraz zawierać oświadczenia gwaranta/poręczyciela o zrzeczeniu się wszystkich praw sprzeciwu i obrony wynikających z długu podstawowego. </w:t>
      </w:r>
    </w:p>
    <w:p w14:paraId="588BAF6E"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Ponadto Zabezpieczenie składane w formie gwarancji lub poręczenia musi zawierać następujące zapisy:</w:t>
      </w:r>
    </w:p>
    <w:p w14:paraId="01D6044E" w14:textId="77777777" w:rsidR="00295CAD" w:rsidRPr="00A5246B" w:rsidRDefault="00295CAD">
      <w:pPr>
        <w:pStyle w:val="pf2"/>
        <w:numPr>
          <w:ilvl w:val="0"/>
          <w:numId w:val="161"/>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Oświadczenie, że żadna zmiana, uzupełnienie lub modyfikacja warunków Umowy, które zostaną uzgodnione pomiędzy Zamawiającym a Wykonawcą w trakcie realizacji Umowy, nie zwolnią poręczyciela/gwaranta z zobowiązania.</w:t>
      </w:r>
    </w:p>
    <w:p w14:paraId="0A6FC2AF" w14:textId="77777777" w:rsidR="00295CAD" w:rsidRPr="00A5246B" w:rsidRDefault="00295CAD">
      <w:pPr>
        <w:pStyle w:val="pf2"/>
        <w:numPr>
          <w:ilvl w:val="0"/>
          <w:numId w:val="162"/>
        </w:numPr>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Wszelkie spory dotyczące gwarancji podlegają rozstrzygnięciu zgodnie z prawem Rzeczypospolitej Polskiej i podlegają kompetencji sądu właściwego dla siedziby Zamawiającego.</w:t>
      </w:r>
    </w:p>
    <w:p w14:paraId="7C8C7CB4"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Zamawiający, niezwłocznie po otrzymaniu stosownego dokumentu (gwarancji, poręczenia), ma prawo zgłosić do niego zastrzeżenia lub potwierdzić przyjęcie dokumentu bez zastrzeżeń. Wykonawca winien wnieść Zamawiającemu stosowny dokument w terminie umożliwiającym Zamawiającemu wykonanie tego prawa.</w:t>
      </w:r>
    </w:p>
    <w:p w14:paraId="34990104" w14:textId="77777777" w:rsidR="00295CAD" w:rsidRPr="00A5246B" w:rsidRDefault="00295CAD">
      <w:pPr>
        <w:pStyle w:val="pf1"/>
        <w:numPr>
          <w:ilvl w:val="0"/>
          <w:numId w:val="163"/>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31"/>
          <w:rFonts w:ascii="Garamond" w:hAnsi="Garamond"/>
          <w:sz w:val="20"/>
          <w:szCs w:val="20"/>
        </w:rPr>
        <w:t>Zwrot zabezpieczenia należytego wykonania umowy.</w:t>
      </w:r>
    </w:p>
    <w:p w14:paraId="6CC8B5EA" w14:textId="77777777" w:rsidR="00295CAD" w:rsidRPr="00A5246B" w:rsidRDefault="00295CAD">
      <w:pPr>
        <w:pStyle w:val="pf0"/>
        <w:numPr>
          <w:ilvl w:val="0"/>
          <w:numId w:val="164"/>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 xml:space="preserve">Zamawiający zwraca zabezpieczenie wniesione w pieniądzu wraz z odsetkami wynikającymi </w:t>
      </w:r>
      <w:r w:rsidRPr="00A5246B">
        <w:rPr>
          <w:rFonts w:ascii="Garamond" w:hAnsi="Garamond" w:cs="Segoe UI"/>
          <w:sz w:val="20"/>
          <w:szCs w:val="20"/>
        </w:rPr>
        <w:br/>
      </w:r>
      <w:r w:rsidRPr="00A5246B">
        <w:rPr>
          <w:rStyle w:val="cf01"/>
          <w:rFonts w:ascii="Garamond" w:hAnsi="Garamond"/>
          <w:sz w:val="20"/>
          <w:szCs w:val="20"/>
        </w:rPr>
        <w:t xml:space="preserve">z umowy rachunku bankowego, na którym były one przechowywane, pomniejszone o koszty prowadzenia tego rachunku oraz prowizji bankowej za przelew pieniędzy na rachunek bankowy Wykonawcy. </w:t>
      </w:r>
    </w:p>
    <w:p w14:paraId="6AF7CC70" w14:textId="77777777" w:rsidR="00295CAD" w:rsidRPr="00A5246B" w:rsidRDefault="00295CAD">
      <w:pPr>
        <w:pStyle w:val="pf0"/>
        <w:numPr>
          <w:ilvl w:val="0"/>
          <w:numId w:val="164"/>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Zamawiający zwróci 70% wysokości zabezpieczenia w terminie 30 dni od dnia wykonania zamówienia i uznania przez Zamawiającego za należycie wykonane tj. od dnia wystawienia …………</w:t>
      </w:r>
    </w:p>
    <w:p w14:paraId="3F6ADD66" w14:textId="77777777" w:rsidR="00295CAD" w:rsidRPr="00A5246B" w:rsidRDefault="00295CAD">
      <w:pPr>
        <w:pStyle w:val="pf0"/>
        <w:numPr>
          <w:ilvl w:val="0"/>
          <w:numId w:val="164"/>
        </w:numPr>
        <w:tabs>
          <w:tab w:val="clear" w:pos="720"/>
          <w:tab w:val="num" w:pos="0"/>
        </w:tabs>
        <w:spacing w:before="0" w:beforeAutospacing="0" w:after="0" w:afterAutospacing="0" w:line="276" w:lineRule="auto"/>
        <w:ind w:left="0" w:firstLine="0"/>
        <w:rPr>
          <w:rFonts w:ascii="Garamond" w:hAnsi="Garamond" w:cs="Arial"/>
          <w:sz w:val="20"/>
          <w:szCs w:val="20"/>
        </w:rPr>
      </w:pPr>
      <w:r w:rsidRPr="00A5246B">
        <w:rPr>
          <w:rStyle w:val="cf01"/>
          <w:rFonts w:ascii="Garamond" w:hAnsi="Garamond"/>
          <w:sz w:val="20"/>
          <w:szCs w:val="20"/>
        </w:rPr>
        <w:t>Zamawiający pozostawi na zabezpieczenie roszczeń z tytułu rękojmi za wady lub gwarancji kwotę wynoszącą 30% wysokości zabezpieczenia.</w:t>
      </w:r>
    </w:p>
    <w:p w14:paraId="01BC5D83" w14:textId="77777777" w:rsidR="00295CAD" w:rsidRPr="00A5246B" w:rsidRDefault="00295CAD" w:rsidP="00A45C06">
      <w:pPr>
        <w:pStyle w:val="pf3"/>
        <w:tabs>
          <w:tab w:val="num" w:pos="0"/>
        </w:tabs>
        <w:spacing w:before="0" w:beforeAutospacing="0" w:after="0" w:afterAutospacing="0" w:line="276" w:lineRule="auto"/>
        <w:rPr>
          <w:rFonts w:ascii="Garamond" w:hAnsi="Garamond" w:cs="Arial"/>
          <w:sz w:val="20"/>
          <w:szCs w:val="20"/>
        </w:rPr>
      </w:pPr>
      <w:r w:rsidRPr="00A5246B">
        <w:rPr>
          <w:rStyle w:val="cf01"/>
          <w:rFonts w:ascii="Garamond" w:hAnsi="Garamond"/>
          <w:sz w:val="20"/>
          <w:szCs w:val="20"/>
        </w:rPr>
        <w:t>Kwota, o której mowa w punkcie 3) powyżej zostanie zwrócona nie później niż w 15 dniu po upływie okresu rękojmi za wady lub gwarancji.</w:t>
      </w:r>
    </w:p>
    <w:p w14:paraId="15D32D42" w14:textId="77777777" w:rsidR="009046AB" w:rsidRPr="00A5246B" w:rsidRDefault="009046AB" w:rsidP="00A45C06">
      <w:pPr>
        <w:widowControl w:val="0"/>
        <w:tabs>
          <w:tab w:val="left" w:pos="0"/>
        </w:tabs>
        <w:suppressAutoHyphens w:val="0"/>
        <w:autoSpaceDN/>
        <w:spacing w:line="276" w:lineRule="auto"/>
        <w:jc w:val="both"/>
        <w:textAlignment w:val="auto"/>
        <w:rPr>
          <w:rFonts w:ascii="Garamond" w:hAnsi="Garamond" w:cs="Calibri"/>
          <w:sz w:val="20"/>
          <w:szCs w:val="20"/>
        </w:rPr>
      </w:pPr>
      <w:r w:rsidRPr="00A5246B">
        <w:rPr>
          <w:rFonts w:ascii="Garamond" w:hAnsi="Garamond" w:cs="Calibri"/>
          <w:sz w:val="20"/>
          <w:szCs w:val="20"/>
        </w:rPr>
        <w:t>32.</w:t>
      </w:r>
      <w:r w:rsidRPr="00A5246B">
        <w:rPr>
          <w:rFonts w:ascii="Garamond" w:hAnsi="Garamond" w:cs="Calibri"/>
          <w:sz w:val="20"/>
          <w:szCs w:val="20"/>
        </w:rPr>
        <w:tab/>
        <w:t>INFORMACJA O FORMALNOŚCIACH, JAKIE POWINNY ZOSTAĆ DOPEŁNIONE PO WYBORZE OFERTY W CELU ZAWARCIA UMOWY W SPRAWIE ZAMÓWIENIA PUBLICZNEGO</w:t>
      </w:r>
    </w:p>
    <w:p w14:paraId="617BF22D" w14:textId="77777777" w:rsidR="009046AB" w:rsidRPr="00A5246B" w:rsidRDefault="009046AB" w:rsidP="00A45C06">
      <w:pPr>
        <w:widowControl w:val="0"/>
        <w:numPr>
          <w:ilvl w:val="0"/>
          <w:numId w:val="86"/>
        </w:numPr>
        <w:tabs>
          <w:tab w:val="clear" w:pos="360"/>
          <w:tab w:val="num" w:pos="0"/>
        </w:tabs>
        <w:suppressAutoHyphens w:val="0"/>
        <w:autoSpaceDN/>
        <w:spacing w:line="276" w:lineRule="auto"/>
        <w:ind w:left="0" w:firstLine="0"/>
        <w:jc w:val="both"/>
        <w:textAlignment w:val="auto"/>
        <w:rPr>
          <w:rFonts w:ascii="Garamond" w:hAnsi="Garamond" w:cs="Calibri"/>
          <w:vanish/>
          <w:sz w:val="20"/>
          <w:szCs w:val="20"/>
        </w:rPr>
      </w:pPr>
    </w:p>
    <w:p w14:paraId="6B0680D6" w14:textId="77777777" w:rsidR="009046AB" w:rsidRPr="00A5246B" w:rsidRDefault="009046AB" w:rsidP="00A45C06">
      <w:pPr>
        <w:widowControl w:val="0"/>
        <w:numPr>
          <w:ilvl w:val="0"/>
          <w:numId w:val="86"/>
        </w:numPr>
        <w:tabs>
          <w:tab w:val="clear" w:pos="360"/>
          <w:tab w:val="num" w:pos="0"/>
        </w:tabs>
        <w:suppressAutoHyphens w:val="0"/>
        <w:autoSpaceDN/>
        <w:spacing w:line="276" w:lineRule="auto"/>
        <w:ind w:left="0" w:firstLine="0"/>
        <w:jc w:val="both"/>
        <w:textAlignment w:val="auto"/>
        <w:rPr>
          <w:rFonts w:ascii="Garamond" w:hAnsi="Garamond" w:cs="Calibri"/>
          <w:vanish/>
          <w:sz w:val="20"/>
          <w:szCs w:val="20"/>
        </w:rPr>
      </w:pPr>
    </w:p>
    <w:p w14:paraId="73897F6F" w14:textId="77777777" w:rsidR="00E50E55" w:rsidRPr="00A5246B" w:rsidRDefault="009046AB" w:rsidP="00A45C06">
      <w:pPr>
        <w:widowControl w:val="0"/>
        <w:numPr>
          <w:ilvl w:val="1"/>
          <w:numId w:val="86"/>
        </w:numPr>
        <w:tabs>
          <w:tab w:val="num"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O</w:t>
      </w:r>
      <w:r w:rsidRPr="00A5246B">
        <w:rPr>
          <w:rFonts w:ascii="Garamond" w:hAnsi="Garamond" w:cs="Calibri"/>
          <w:sz w:val="20"/>
          <w:szCs w:val="20"/>
        </w:rPr>
        <w:tab/>
        <w:t>wyniku</w:t>
      </w:r>
      <w:r w:rsidRPr="00A5246B">
        <w:rPr>
          <w:rFonts w:ascii="Garamond" w:hAnsi="Garamond" w:cs="Calibri"/>
          <w:sz w:val="20"/>
          <w:szCs w:val="20"/>
        </w:rPr>
        <w:tab/>
        <w:t>postępowania</w:t>
      </w:r>
      <w:r w:rsidRPr="00A5246B">
        <w:rPr>
          <w:rFonts w:ascii="Garamond" w:hAnsi="Garamond" w:cs="Calibri"/>
          <w:sz w:val="20"/>
          <w:szCs w:val="20"/>
        </w:rPr>
        <w:tab/>
        <w:t>Zamawiający</w:t>
      </w:r>
      <w:r w:rsidRPr="00A5246B">
        <w:rPr>
          <w:rFonts w:ascii="Garamond" w:hAnsi="Garamond" w:cs="Calibri"/>
          <w:sz w:val="20"/>
          <w:szCs w:val="20"/>
        </w:rPr>
        <w:tab/>
        <w:t>powiadomi</w:t>
      </w:r>
      <w:r w:rsidRPr="00A5246B">
        <w:rPr>
          <w:rFonts w:ascii="Garamond" w:hAnsi="Garamond" w:cs="Calibri"/>
          <w:sz w:val="20"/>
          <w:szCs w:val="20"/>
        </w:rPr>
        <w:tab/>
        <w:t>Wykonawcę</w:t>
      </w:r>
      <w:r w:rsidRPr="00A5246B">
        <w:rPr>
          <w:rFonts w:ascii="Garamond" w:hAnsi="Garamond" w:cs="Calibri"/>
          <w:sz w:val="20"/>
          <w:szCs w:val="20"/>
        </w:rPr>
        <w:tab/>
        <w:t xml:space="preserve">uczestniczącego w postępowaniu oraz zamieści informację na </w:t>
      </w:r>
      <w:hyperlink r:id="rId20" w:history="1">
        <w:r w:rsidR="00CB6577" w:rsidRPr="00A5246B">
          <w:rPr>
            <w:rStyle w:val="Hipercze"/>
            <w:rFonts w:ascii="Garamond" w:hAnsi="Garamond"/>
            <w:color w:val="auto"/>
            <w:sz w:val="20"/>
            <w:szCs w:val="20"/>
          </w:rPr>
          <w:t>https://ezamowienia.gov.pl/</w:t>
        </w:r>
      </w:hyperlink>
      <w:r w:rsidR="00CB6577" w:rsidRPr="00A5246B">
        <w:rPr>
          <w:rFonts w:ascii="Garamond" w:hAnsi="Garamond" w:cs="Calibri"/>
          <w:sz w:val="20"/>
          <w:szCs w:val="20"/>
        </w:rPr>
        <w:t xml:space="preserve"> </w:t>
      </w:r>
      <w:r w:rsidRPr="00A5246B">
        <w:rPr>
          <w:rFonts w:ascii="Garamond" w:hAnsi="Garamond" w:cs="Calibri"/>
          <w:sz w:val="20"/>
          <w:szCs w:val="20"/>
        </w:rPr>
        <w:t xml:space="preserve">oraz swojej stronie internetowej </w:t>
      </w:r>
      <w:r w:rsidR="00E50E55" w:rsidRPr="00A5246B">
        <w:rPr>
          <w:rFonts w:ascii="Garamond" w:hAnsi="Garamond" w:cs="Garamond"/>
          <w:sz w:val="20"/>
          <w:szCs w:val="20"/>
        </w:rPr>
        <w:t>https://5wszk.com.pl/zamowienia.</w:t>
      </w:r>
    </w:p>
    <w:p w14:paraId="7CEAC287" w14:textId="77777777" w:rsidR="009046AB" w:rsidRPr="00A5246B" w:rsidRDefault="009046AB" w:rsidP="00A45C06">
      <w:pPr>
        <w:widowControl w:val="0"/>
        <w:numPr>
          <w:ilvl w:val="1"/>
          <w:numId w:val="86"/>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Umowa z Wykonawcą, którego oferta zostanie wybrana jako najkorzystniejsza, zostanie zawarta w terminie nie krótszym, niż 10 dni od dnia przekazania zawiadomienia o wyborze oferty, z zastrzeżeniem art. 264 ust. 2 ustawy Prawo zamówień publicznych.</w:t>
      </w:r>
    </w:p>
    <w:p w14:paraId="5535A2F6" w14:textId="77777777" w:rsidR="009046AB" w:rsidRPr="00A5246B" w:rsidRDefault="009046AB" w:rsidP="00A45C06">
      <w:pPr>
        <w:widowControl w:val="0"/>
        <w:numPr>
          <w:ilvl w:val="1"/>
          <w:numId w:val="86"/>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 celu zawarcia umowy w sprawie zamówienia publicznego, Wykonawca, którego ofertę wybrano, jako najkorzystniejszą przed podpisaniem umowy składa: a) pełnomocnictwo, jeżeli umowę podpisuje pełnomocnik, b) umowę regulującą współpracę Wykonawców wspólnie ubiegających się o udzielenie zamówienia, jeżeli oferta tych Wykonawców zostanie wybrana,</w:t>
      </w:r>
    </w:p>
    <w:p w14:paraId="05B9A331" w14:textId="77777777" w:rsidR="009046AB" w:rsidRPr="00A5246B" w:rsidRDefault="009046AB" w:rsidP="00A45C06">
      <w:pPr>
        <w:widowControl w:val="0"/>
        <w:numPr>
          <w:ilvl w:val="1"/>
          <w:numId w:val="86"/>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Wykonawca, który wygra przetarg zobowiązany jest dostarczyć podpisaną umowę (2 egzemplarze), wg załączonego wzoru, w terminie wskazanym przez Zamawiającego.</w:t>
      </w:r>
    </w:p>
    <w:p w14:paraId="3DB650E3" w14:textId="77777777" w:rsidR="009046AB" w:rsidRPr="00A5246B" w:rsidRDefault="009046AB" w:rsidP="00A45C06">
      <w:pPr>
        <w:widowControl w:val="0"/>
        <w:numPr>
          <w:ilvl w:val="1"/>
          <w:numId w:val="86"/>
        </w:numPr>
        <w:tabs>
          <w:tab w:val="left" w:pos="0"/>
        </w:tabs>
        <w:suppressAutoHyphens w:val="0"/>
        <w:autoSpaceDN/>
        <w:spacing w:line="276" w:lineRule="auto"/>
        <w:ind w:left="0" w:firstLine="0"/>
        <w:jc w:val="both"/>
        <w:textAlignment w:val="auto"/>
        <w:rPr>
          <w:rFonts w:ascii="Garamond" w:hAnsi="Garamond" w:cs="Calibri"/>
          <w:sz w:val="20"/>
          <w:szCs w:val="20"/>
        </w:rPr>
      </w:pPr>
      <w:r w:rsidRPr="00A5246B">
        <w:rPr>
          <w:rFonts w:ascii="Garamond" w:hAnsi="Garamond" w:cs="Calibri"/>
          <w:sz w:val="20"/>
          <w:szCs w:val="20"/>
        </w:rPr>
        <w:t>Projekt umowy w sprawie zamówienia publicznego stanowi: - Załącznik nr 4 do SWZ.</w:t>
      </w:r>
    </w:p>
    <w:p w14:paraId="1649F640" w14:textId="77777777" w:rsidR="009046AB" w:rsidRPr="00A5246B" w:rsidRDefault="009046AB" w:rsidP="00A45C06">
      <w:pPr>
        <w:numPr>
          <w:ilvl w:val="0"/>
          <w:numId w:val="93"/>
        </w:numPr>
        <w:spacing w:line="276" w:lineRule="auto"/>
        <w:jc w:val="both"/>
        <w:rPr>
          <w:rFonts w:ascii="Garamond" w:hAnsi="Garamond"/>
          <w:sz w:val="20"/>
          <w:szCs w:val="20"/>
        </w:rPr>
      </w:pPr>
      <w:r w:rsidRPr="00A5246B">
        <w:rPr>
          <w:rFonts w:ascii="Garamond" w:hAnsi="Garamond"/>
          <w:sz w:val="20"/>
          <w:szCs w:val="20"/>
        </w:rPr>
        <w:t>POUCZENIE O SRODKACH OCHRONY PRAWNEJ PRZYSŁUGUJĄCYCH WYKONAWCY W TOKU POSTĘPOWANIA - Wykonawcy i innemu podmiotowi, jeżeli ma lub miał interes w uzyskaniu danego zamówienia oraz poniósł lub może ponieść szkodę w wyniku naruszenia przez Zamawiającego przepisów ustawy Prawo zamówień publicznych z dnia 11 września 2019 r., przysługują środki ochrony prawnej w postaci odwołania i skargi do sądu, na zasadach określonych w Dziale IX tej ustawy (art. 506 – 576).</w:t>
      </w:r>
    </w:p>
    <w:p w14:paraId="2E78AA4D" w14:textId="77777777" w:rsidR="009046AB" w:rsidRPr="00A5246B" w:rsidRDefault="009046AB" w:rsidP="00A45C06">
      <w:pPr>
        <w:numPr>
          <w:ilvl w:val="0"/>
          <w:numId w:val="93"/>
        </w:numPr>
        <w:spacing w:line="276" w:lineRule="auto"/>
        <w:rPr>
          <w:rFonts w:ascii="Garamond" w:hAnsi="Garamond"/>
          <w:b/>
          <w:bCs/>
          <w:sz w:val="20"/>
          <w:szCs w:val="20"/>
        </w:rPr>
      </w:pPr>
      <w:r w:rsidRPr="00A5246B">
        <w:rPr>
          <w:rFonts w:ascii="Garamond" w:hAnsi="Garamond"/>
          <w:b/>
          <w:bCs/>
          <w:sz w:val="20"/>
          <w:szCs w:val="20"/>
        </w:rPr>
        <w:t xml:space="preserve">KLAUZULA INFORMACYJNA RODO - Zamawiający informuje, że:  </w:t>
      </w:r>
    </w:p>
    <w:p w14:paraId="662A1686" w14:textId="77777777" w:rsidR="009046AB" w:rsidRPr="00A5246B" w:rsidRDefault="009046AB"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Administratorem danych osobowych udostępnionych w ramach postępowania jest Zamawiający.</w:t>
      </w:r>
    </w:p>
    <w:p w14:paraId="77AF089D" w14:textId="77777777" w:rsidR="009046AB" w:rsidRPr="00A5246B" w:rsidRDefault="009046AB"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 xml:space="preserve">Kontakt do inspektora ochrony danych osobowych:  adres e-mail : </w:t>
      </w:r>
      <w:hyperlink r:id="rId21" w:history="1">
        <w:r w:rsidRPr="00A5246B">
          <w:rPr>
            <w:rFonts w:ascii="Garamond" w:eastAsia="Lucida Sans Unicode" w:hAnsi="Garamond"/>
            <w:sz w:val="20"/>
            <w:szCs w:val="20"/>
            <w:u w:val="single"/>
          </w:rPr>
          <w:t>rodo@5wszk.com.pl</w:t>
        </w:r>
      </w:hyperlink>
      <w:r w:rsidRPr="00A5246B">
        <w:rPr>
          <w:rFonts w:ascii="Garamond" w:eastAsia="Lucida Sans Unicode" w:hAnsi="Garamond"/>
          <w:sz w:val="20"/>
          <w:szCs w:val="20"/>
        </w:rPr>
        <w:t xml:space="preserve">, pisemnie na adres Zamawiającego : </w:t>
      </w:r>
      <w:r w:rsidRPr="00A5246B">
        <w:rPr>
          <w:rFonts w:ascii="Garamond" w:eastAsia="Garamond" w:hAnsi="Garamond" w:cs="Garamond"/>
          <w:sz w:val="20"/>
          <w:szCs w:val="20"/>
        </w:rPr>
        <w:t>5 Wojskowy Szpital Kliniczny z Polikliniką SP ZOZ w Krakowie, ul. Wrocławska 1-3, 30-901 Kraków</w:t>
      </w:r>
    </w:p>
    <w:p w14:paraId="10EA6B7F" w14:textId="77777777" w:rsidR="009046AB" w:rsidRPr="00A5246B" w:rsidRDefault="009046AB"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 xml:space="preserve">Dane osobowe przetwarzane będą w związku z koniecznością wypełnienia obowiązku prawnego ciążącego na zamawiającym, w celu związanym z niniejszym postępowaniem o udzielenie zamówienia publicznego tj. zgodnie z art. 6 ust. 1 lit. c) rozporządzenia Parlamentu Europejskiego i Rady (UE) 2016/679 z dnia 27 kwietnia 2016 r. w sprawie ochrony osób fizycznych w związku z przetwarzaniem danych osobowych i w sprawie swobodnego przepływu takich danych oraz uchylenia dyrektywy 95/46/WE („RODO”) w zw. z ustawą z dnia 11 września 2019 r. Prawo zamówień publicznych (Dz.U.2017.1579 </w:t>
      </w:r>
      <w:proofErr w:type="spellStart"/>
      <w:r w:rsidRPr="00A5246B">
        <w:rPr>
          <w:rFonts w:ascii="Garamond" w:eastAsia="Lucida Sans Unicode" w:hAnsi="Garamond"/>
          <w:sz w:val="20"/>
          <w:szCs w:val="20"/>
        </w:rPr>
        <w:t>t.j</w:t>
      </w:r>
      <w:proofErr w:type="spellEnd"/>
      <w:r w:rsidRPr="00A5246B">
        <w:rPr>
          <w:rFonts w:ascii="Garamond" w:eastAsia="Lucida Sans Unicode" w:hAnsi="Garamond"/>
          <w:sz w:val="20"/>
          <w:szCs w:val="20"/>
        </w:rPr>
        <w:t>. z dnia 2017.08.24) („PZP”);</w:t>
      </w:r>
    </w:p>
    <w:p w14:paraId="0C2A8F60" w14:textId="77777777" w:rsidR="009046AB" w:rsidRPr="00A5246B" w:rsidRDefault="009046AB"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W razie realizacji zamówienia publicznego dane osobowe przetwarzane będą w celu wykonania umowy tj. zgodnie art. 6 ust. 1 lit b) RODO.</w:t>
      </w:r>
    </w:p>
    <w:p w14:paraId="57CB1E1B" w14:textId="40504259" w:rsidR="009046AB" w:rsidRPr="00A5246B" w:rsidRDefault="00191DF0"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O</w:t>
      </w:r>
      <w:r w:rsidR="009046AB" w:rsidRPr="00A5246B">
        <w:rPr>
          <w:rFonts w:ascii="Garamond" w:eastAsia="Lucida Sans Unicode" w:hAnsi="Garamond"/>
          <w:sz w:val="20"/>
          <w:szCs w:val="20"/>
        </w:rPr>
        <w:t xml:space="preserve">dbiorcami danych osobowych będą osoby lub podmioty, którym udostępniona zostanie dokumentacja postępowania(komisja przetargowa) oraz odpowiednie organy kontrole w zakresie ich kompetencji; </w:t>
      </w:r>
    </w:p>
    <w:p w14:paraId="264ECF8C" w14:textId="77777777" w:rsidR="009046AB" w:rsidRPr="00A5246B" w:rsidRDefault="009046AB"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 xml:space="preserve">Dane osobowe będą przechowywane,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w:t>
      </w:r>
      <w:r w:rsidR="004448A2" w:rsidRPr="00A5246B">
        <w:rPr>
          <w:rFonts w:ascii="Garamond" w:eastAsia="Lucida Sans Unicode" w:hAnsi="Garamond"/>
          <w:sz w:val="20"/>
          <w:szCs w:val="20"/>
        </w:rPr>
        <w:t xml:space="preserve">(Dz.U. z 2020 r. poz. 164 ze zm.) </w:t>
      </w:r>
      <w:r w:rsidRPr="00A5246B">
        <w:rPr>
          <w:rFonts w:ascii="Garamond" w:eastAsia="Lucida Sans Unicode" w:hAnsi="Garamond"/>
          <w:sz w:val="20"/>
          <w:szCs w:val="20"/>
        </w:rPr>
        <w:t xml:space="preserve">i przepisów wykonawczych do tej ustawy. </w:t>
      </w:r>
    </w:p>
    <w:p w14:paraId="387CEA41" w14:textId="586F71B4" w:rsidR="009046AB" w:rsidRPr="00A5246B" w:rsidRDefault="00191DF0"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O</w:t>
      </w:r>
      <w:r w:rsidR="009046AB" w:rsidRPr="00A5246B">
        <w:rPr>
          <w:rFonts w:ascii="Garamond" w:eastAsia="Lucida Sans Unicode" w:hAnsi="Garamond"/>
          <w:sz w:val="20"/>
          <w:szCs w:val="20"/>
        </w:rPr>
        <w:t>bowiązek podania danych osobowych jest wymogiem ustawowym określonym w przepisach ustawy PZP, związanym z udziałem w postępowaniu o udzielenie zamówienia publicznego; konsekwencje niepodania określonych danych wynikają z ustawy PZP</w:t>
      </w:r>
      <w:r w:rsidRPr="00A5246B">
        <w:rPr>
          <w:rFonts w:ascii="Garamond" w:eastAsia="Lucida Sans Unicode" w:hAnsi="Garamond"/>
          <w:sz w:val="20"/>
          <w:szCs w:val="20"/>
        </w:rPr>
        <w:t>.</w:t>
      </w:r>
      <w:r w:rsidR="009046AB" w:rsidRPr="00A5246B">
        <w:rPr>
          <w:rFonts w:ascii="Garamond" w:eastAsia="Lucida Sans Unicode" w:hAnsi="Garamond"/>
          <w:sz w:val="20"/>
          <w:szCs w:val="20"/>
        </w:rPr>
        <w:t xml:space="preserve"> </w:t>
      </w:r>
    </w:p>
    <w:p w14:paraId="2B338287" w14:textId="67BD7E3D" w:rsidR="009046AB" w:rsidRPr="00A5246B" w:rsidRDefault="00191DF0"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W</w:t>
      </w:r>
      <w:r w:rsidR="009046AB" w:rsidRPr="00A5246B">
        <w:rPr>
          <w:rFonts w:ascii="Garamond" w:eastAsia="Lucida Sans Unicode" w:hAnsi="Garamond"/>
          <w:sz w:val="20"/>
          <w:szCs w:val="20"/>
        </w:rPr>
        <w:t xml:space="preserve"> odniesieniu do danych osobowych decyzje nie będą podejmowane w sposób zautomatyzowany. </w:t>
      </w:r>
    </w:p>
    <w:p w14:paraId="72233062" w14:textId="77777777" w:rsidR="009046AB" w:rsidRPr="00A5246B" w:rsidRDefault="009046AB"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Prawa osób których dane są przetwarzane:</w:t>
      </w:r>
    </w:p>
    <w:p w14:paraId="4B041A69" w14:textId="77777777" w:rsidR="009046AB" w:rsidRPr="00A5246B" w:rsidRDefault="009046AB" w:rsidP="00A45C06">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prawo dostępu do danych osobowych;</w:t>
      </w:r>
    </w:p>
    <w:p w14:paraId="7775FCE4" w14:textId="77777777" w:rsidR="009046AB" w:rsidRPr="00A5246B" w:rsidRDefault="009046AB" w:rsidP="00A45C06">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prawo do sprostowania danych osobowych (Wyjaśnienie: skorzystanie z prawa do sprostowania nie może skutkować zmianą wyniku postępowania)</w:t>
      </w:r>
    </w:p>
    <w:p w14:paraId="46E191BE" w14:textId="77777777" w:rsidR="00191DF0" w:rsidRPr="00A5246B" w:rsidRDefault="009046AB" w:rsidP="00A45C06">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91DF0" w:rsidRPr="00A5246B">
        <w:rPr>
          <w:rFonts w:ascii="Garamond" w:eastAsia="Lucida Sans Unicode" w:hAnsi="Garamond"/>
          <w:sz w:val="20"/>
          <w:szCs w:val="20"/>
        </w:rPr>
        <w:t>.</w:t>
      </w:r>
      <w:r w:rsidRPr="00A5246B">
        <w:rPr>
          <w:rFonts w:ascii="Garamond" w:eastAsia="Lucida Sans Unicode" w:hAnsi="Garamond"/>
          <w:sz w:val="20"/>
          <w:szCs w:val="20"/>
        </w:rPr>
        <w:t xml:space="preserve"> </w:t>
      </w:r>
    </w:p>
    <w:p w14:paraId="65B4A610" w14:textId="66E08418" w:rsidR="009046AB" w:rsidRPr="00A5246B" w:rsidRDefault="00191DF0" w:rsidP="00A45C06">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w:t>
      </w:r>
      <w:r w:rsidR="009046AB" w:rsidRPr="00A5246B">
        <w:rPr>
          <w:rFonts w:ascii="Garamond" w:eastAsia="Lucida Sans Unicode" w:hAnsi="Garamond"/>
          <w:sz w:val="20"/>
          <w:szCs w:val="20"/>
        </w:rPr>
        <w:t>rawo do wniesienia skargi do Prezesa Urzędu Ochrony Danych Osobowych, gdy uzna Pani/Pan, że przetwarzanie danych osobowych Pani/Pana dotyczących narusza przepisy</w:t>
      </w:r>
      <w:r w:rsidRPr="00A5246B">
        <w:rPr>
          <w:rFonts w:ascii="Garamond" w:eastAsia="Lucida Sans Unicode" w:hAnsi="Garamond"/>
          <w:sz w:val="20"/>
          <w:szCs w:val="20"/>
        </w:rPr>
        <w:t>.</w:t>
      </w:r>
    </w:p>
    <w:p w14:paraId="5E53A541" w14:textId="5D5A2F31" w:rsidR="009046AB" w:rsidRPr="00A5246B" w:rsidRDefault="00191DF0" w:rsidP="00A45C06">
      <w:pPr>
        <w:numPr>
          <w:ilvl w:val="1"/>
          <w:numId w:val="75"/>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N</w:t>
      </w:r>
      <w:r w:rsidR="009046AB" w:rsidRPr="00A5246B">
        <w:rPr>
          <w:rFonts w:ascii="Garamond" w:eastAsia="Lucida Sans Unicode" w:hAnsi="Garamond"/>
          <w:sz w:val="20"/>
          <w:szCs w:val="20"/>
        </w:rPr>
        <w:t>ie przysługuje Pani/Panu:</w:t>
      </w:r>
    </w:p>
    <w:p w14:paraId="49F7889A" w14:textId="77777777" w:rsidR="009046AB" w:rsidRPr="00A5246B" w:rsidRDefault="009046AB" w:rsidP="00A45C06">
      <w:pPr>
        <w:numPr>
          <w:ilvl w:val="0"/>
          <w:numId w:val="79"/>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prawo do usunięcia danych osobowych;</w:t>
      </w:r>
    </w:p>
    <w:p w14:paraId="38405B8E" w14:textId="77777777" w:rsidR="009046AB" w:rsidRPr="00A5246B" w:rsidRDefault="009046AB" w:rsidP="00A45C06">
      <w:pPr>
        <w:numPr>
          <w:ilvl w:val="0"/>
          <w:numId w:val="79"/>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A5246B">
        <w:rPr>
          <w:rFonts w:ascii="Garamond" w:eastAsia="Lucida Sans Unicode" w:hAnsi="Garamond"/>
          <w:sz w:val="20"/>
          <w:szCs w:val="20"/>
        </w:rPr>
        <w:t>prawo do przenoszenia danych osobowych;</w:t>
      </w:r>
    </w:p>
    <w:p w14:paraId="180527BC" w14:textId="77777777" w:rsidR="009046AB" w:rsidRPr="00A5246B" w:rsidRDefault="009046AB" w:rsidP="00A45C06">
      <w:pPr>
        <w:tabs>
          <w:tab w:val="num" w:pos="0"/>
        </w:tabs>
        <w:spacing w:line="276" w:lineRule="auto"/>
        <w:jc w:val="both"/>
        <w:rPr>
          <w:rFonts w:ascii="Garamond" w:hAnsi="Garamond" w:cs="Garamond"/>
          <w:sz w:val="20"/>
          <w:szCs w:val="20"/>
        </w:rPr>
      </w:pPr>
      <w:r w:rsidRPr="00A5246B">
        <w:rPr>
          <w:rFonts w:ascii="Garamond" w:hAnsi="Garamond"/>
          <w:sz w:val="20"/>
          <w:szCs w:val="20"/>
        </w:rPr>
        <w:t>prawo sprzeciwu, wobec przetwarzania danych osobowych, gdyż podstawą prawną przetwarzania danych osobowych jest konieczność wypełnienia obowiązku prawnego ciążącego na zamawiającym lub wykonanie umowy.</w:t>
      </w:r>
    </w:p>
    <w:p w14:paraId="18D22646" w14:textId="77777777" w:rsidR="009046AB" w:rsidRPr="00A5246B" w:rsidRDefault="009046AB" w:rsidP="00A45C06">
      <w:pPr>
        <w:numPr>
          <w:ilvl w:val="0"/>
          <w:numId w:val="93"/>
        </w:numPr>
        <w:spacing w:line="276" w:lineRule="auto"/>
        <w:rPr>
          <w:rFonts w:ascii="Garamond" w:hAnsi="Garamond"/>
          <w:b/>
          <w:bCs/>
          <w:sz w:val="20"/>
          <w:szCs w:val="20"/>
        </w:rPr>
      </w:pPr>
      <w:r w:rsidRPr="00A5246B">
        <w:rPr>
          <w:rFonts w:ascii="Garamond" w:hAnsi="Garamond" w:cs="Garamond"/>
          <w:b/>
          <w:bCs/>
          <w:sz w:val="20"/>
          <w:szCs w:val="20"/>
        </w:rPr>
        <w:t>ZAŁĄCZNIK DO NINIJESZEGO SWZ STANOWIĄ :</w:t>
      </w:r>
    </w:p>
    <w:p w14:paraId="51131023" w14:textId="4723D086" w:rsidR="009046AB" w:rsidRPr="00A5246B" w:rsidRDefault="009046AB" w:rsidP="00A45C06">
      <w:pPr>
        <w:spacing w:line="276" w:lineRule="auto"/>
        <w:jc w:val="both"/>
        <w:rPr>
          <w:rFonts w:ascii="Garamond" w:hAnsi="Garamond"/>
          <w:sz w:val="20"/>
          <w:szCs w:val="20"/>
        </w:rPr>
      </w:pPr>
      <w:r w:rsidRPr="00A5246B">
        <w:rPr>
          <w:rFonts w:ascii="Garamond" w:hAnsi="Garamond" w:cs="Garamond"/>
          <w:sz w:val="20"/>
          <w:szCs w:val="20"/>
        </w:rPr>
        <w:t>1) Załącznik nr 1 do SWZ –</w:t>
      </w:r>
      <w:r w:rsidR="00B23856" w:rsidRPr="00A5246B">
        <w:rPr>
          <w:rFonts w:ascii="Garamond" w:hAnsi="Garamond" w:cs="Garamond"/>
          <w:sz w:val="20"/>
          <w:szCs w:val="20"/>
        </w:rPr>
        <w:t xml:space="preserve"> dok. techniczna </w:t>
      </w:r>
    </w:p>
    <w:p w14:paraId="635EFE35" w14:textId="77777777" w:rsidR="009046AB" w:rsidRPr="00A5246B" w:rsidRDefault="009046AB" w:rsidP="00A45C06">
      <w:pPr>
        <w:spacing w:line="276" w:lineRule="auto"/>
        <w:jc w:val="both"/>
        <w:rPr>
          <w:rFonts w:ascii="Garamond" w:hAnsi="Garamond" w:cs="Garamond"/>
          <w:sz w:val="20"/>
          <w:szCs w:val="20"/>
        </w:rPr>
      </w:pPr>
      <w:r w:rsidRPr="00A5246B">
        <w:rPr>
          <w:rFonts w:ascii="Garamond" w:hAnsi="Garamond" w:cs="Garamond"/>
          <w:sz w:val="20"/>
          <w:szCs w:val="20"/>
        </w:rPr>
        <w:t>2) Załącznik nr 2 do SWZ –Formularz ofertowy</w:t>
      </w:r>
    </w:p>
    <w:p w14:paraId="4E4B1BE2" w14:textId="77777777" w:rsidR="009046AB" w:rsidRPr="00A5246B" w:rsidRDefault="009046AB" w:rsidP="00A45C06">
      <w:pPr>
        <w:spacing w:line="276" w:lineRule="auto"/>
        <w:jc w:val="both"/>
        <w:rPr>
          <w:rFonts w:ascii="Garamond" w:hAnsi="Garamond"/>
          <w:sz w:val="20"/>
          <w:szCs w:val="20"/>
        </w:rPr>
      </w:pPr>
      <w:r w:rsidRPr="00A5246B">
        <w:rPr>
          <w:rFonts w:ascii="Garamond" w:hAnsi="Garamond" w:cs="Garamond"/>
          <w:sz w:val="20"/>
          <w:szCs w:val="20"/>
        </w:rPr>
        <w:t xml:space="preserve">3)  Załącznik nr 3 do SWZ – wzór oświadczenia </w:t>
      </w:r>
      <w:r w:rsidRPr="00A5246B">
        <w:rPr>
          <w:rFonts w:ascii="Garamond" w:hAnsi="Garamond"/>
          <w:sz w:val="20"/>
          <w:szCs w:val="20"/>
        </w:rPr>
        <w:t xml:space="preserve">w zakresie odnoszącym się do podstaw wykluczenia wskazanych w art. 108 ust. 1 pkt 3 - 6 ustawy </w:t>
      </w:r>
      <w:proofErr w:type="spellStart"/>
      <w:r w:rsidRPr="00A5246B">
        <w:rPr>
          <w:rFonts w:ascii="Garamond" w:hAnsi="Garamond"/>
          <w:sz w:val="20"/>
          <w:szCs w:val="20"/>
        </w:rPr>
        <w:t>Pzp</w:t>
      </w:r>
      <w:proofErr w:type="spellEnd"/>
    </w:p>
    <w:p w14:paraId="327984C5" w14:textId="0A76EA21" w:rsidR="009046AB" w:rsidRPr="00A5246B" w:rsidRDefault="009046AB" w:rsidP="00A45C06">
      <w:pPr>
        <w:spacing w:line="276" w:lineRule="auto"/>
        <w:jc w:val="both"/>
        <w:rPr>
          <w:rFonts w:ascii="Garamond" w:hAnsi="Garamond"/>
          <w:sz w:val="20"/>
          <w:szCs w:val="20"/>
        </w:rPr>
      </w:pPr>
      <w:r w:rsidRPr="00A5246B">
        <w:rPr>
          <w:rFonts w:ascii="Garamond" w:hAnsi="Garamond"/>
          <w:sz w:val="20"/>
          <w:szCs w:val="20"/>
        </w:rPr>
        <w:t xml:space="preserve">4) </w:t>
      </w:r>
      <w:r w:rsidRPr="00A5246B">
        <w:rPr>
          <w:rFonts w:ascii="Garamond" w:hAnsi="Garamond" w:cs="Garamond"/>
          <w:sz w:val="20"/>
          <w:szCs w:val="20"/>
        </w:rPr>
        <w:t>Załącznik nr 4 do SWZ - Projekt umowy</w:t>
      </w:r>
    </w:p>
    <w:p w14:paraId="7AE740F8" w14:textId="77777777" w:rsidR="009046AB" w:rsidRPr="00A5246B" w:rsidRDefault="009046AB" w:rsidP="00A45C06">
      <w:pPr>
        <w:spacing w:line="276" w:lineRule="auto"/>
        <w:jc w:val="both"/>
        <w:rPr>
          <w:rFonts w:ascii="Garamond" w:hAnsi="Garamond"/>
          <w:sz w:val="20"/>
          <w:szCs w:val="20"/>
        </w:rPr>
      </w:pPr>
      <w:r w:rsidRPr="00A5246B">
        <w:rPr>
          <w:rFonts w:ascii="Garamond" w:hAnsi="Garamond"/>
          <w:sz w:val="20"/>
          <w:szCs w:val="20"/>
        </w:rPr>
        <w:t xml:space="preserve">5) </w:t>
      </w:r>
      <w:r w:rsidRPr="00A5246B">
        <w:rPr>
          <w:rFonts w:ascii="Garamond" w:hAnsi="Garamond" w:cs="Garamond"/>
          <w:sz w:val="20"/>
          <w:szCs w:val="20"/>
        </w:rPr>
        <w:t xml:space="preserve">ZAŁĄCZNIK NR 5 do SWZ </w:t>
      </w:r>
      <w:r w:rsidRPr="00A5246B">
        <w:rPr>
          <w:rFonts w:ascii="Garamond" w:hAnsi="Garamond"/>
          <w:sz w:val="20"/>
          <w:szCs w:val="20"/>
        </w:rPr>
        <w:t xml:space="preserve">– wzór oświadczenia o przynależności/braku </w:t>
      </w:r>
      <w:r w:rsidR="00CB6577" w:rsidRPr="00A5246B">
        <w:rPr>
          <w:rFonts w:ascii="Garamond" w:hAnsi="Garamond"/>
          <w:sz w:val="20"/>
          <w:szCs w:val="20"/>
        </w:rPr>
        <w:t>przynależności</w:t>
      </w:r>
      <w:r w:rsidRPr="00A5246B">
        <w:rPr>
          <w:rFonts w:ascii="Garamond" w:hAnsi="Garamond"/>
          <w:sz w:val="20"/>
          <w:szCs w:val="20"/>
        </w:rPr>
        <w:t xml:space="preserve"> do tej samej grupy kapitałowej,</w:t>
      </w:r>
    </w:p>
    <w:p w14:paraId="14B46E45" w14:textId="4A8C7BD1" w:rsidR="009046AB" w:rsidRPr="00A5246B" w:rsidRDefault="009046AB" w:rsidP="00A45C06">
      <w:pPr>
        <w:tabs>
          <w:tab w:val="left" w:pos="284"/>
        </w:tabs>
        <w:spacing w:line="276" w:lineRule="auto"/>
        <w:jc w:val="both"/>
        <w:rPr>
          <w:rFonts w:ascii="Garamond" w:hAnsi="Garamond"/>
          <w:sz w:val="20"/>
          <w:szCs w:val="20"/>
        </w:rPr>
      </w:pPr>
      <w:r w:rsidRPr="00A5246B">
        <w:rPr>
          <w:rFonts w:ascii="Garamond" w:hAnsi="Garamond"/>
          <w:sz w:val="20"/>
          <w:szCs w:val="20"/>
        </w:rPr>
        <w:t xml:space="preserve">6) Załącznik nr 6 do SWZ - oświadczenie dotyczące braku podstaw do wykluczenia z postępowania na podstawie art. 7 ust. 1 ustawy z dnia 13 kwietnia 2022 r. o szczególnych rozwiązaniach w zakresie przeciwdziałania wspieraniu agresji na Ukrainę oraz służących ochronie bezpieczeństwa narodowego </w:t>
      </w:r>
      <w:r w:rsidR="007507C3" w:rsidRPr="00A5246B">
        <w:rPr>
          <w:rFonts w:ascii="Garamond" w:hAnsi="Garamond" w:cs="Arial"/>
          <w:sz w:val="20"/>
          <w:szCs w:val="20"/>
        </w:rPr>
        <w:t xml:space="preserve">(Dz.U. z 2025 r. poz. 514 ze zm.) </w:t>
      </w:r>
      <w:r w:rsidRPr="00A5246B">
        <w:rPr>
          <w:rFonts w:ascii="Garamond" w:hAnsi="Garamond"/>
          <w:sz w:val="20"/>
          <w:szCs w:val="20"/>
        </w:rPr>
        <w:t xml:space="preserve">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A5246B">
        <w:rPr>
          <w:rFonts w:ascii="Garamond" w:hAnsi="Garamond"/>
          <w:sz w:val="20"/>
          <w:szCs w:val="20"/>
        </w:rPr>
        <w:t>późn</w:t>
      </w:r>
      <w:proofErr w:type="spellEnd"/>
      <w:r w:rsidRPr="00A5246B">
        <w:rPr>
          <w:rFonts w:ascii="Garamond" w:hAnsi="Garamond"/>
          <w:sz w:val="20"/>
          <w:szCs w:val="20"/>
        </w:rPr>
        <w:t>. zm.)</w:t>
      </w:r>
    </w:p>
    <w:p w14:paraId="25B3C2AD" w14:textId="3C20F49E" w:rsidR="00A0263D" w:rsidRPr="00A5246B" w:rsidRDefault="00A0263D" w:rsidP="00A45C06">
      <w:pPr>
        <w:autoSpaceDN/>
        <w:spacing w:line="276" w:lineRule="auto"/>
        <w:rPr>
          <w:rFonts w:ascii="Garamond" w:hAnsi="Garamond"/>
          <w:kern w:val="2"/>
          <w:sz w:val="20"/>
          <w:szCs w:val="20"/>
        </w:rPr>
      </w:pPr>
      <w:r w:rsidRPr="00A5246B">
        <w:rPr>
          <w:rFonts w:ascii="Garamond" w:hAnsi="Garamond" w:cs="Garamond"/>
          <w:kern w:val="2"/>
          <w:sz w:val="20"/>
          <w:szCs w:val="20"/>
        </w:rPr>
        <w:t xml:space="preserve">7) Załącznik nr 7 do SWZ – </w:t>
      </w:r>
      <w:r w:rsidRPr="00A5246B">
        <w:rPr>
          <w:rFonts w:ascii="Garamond" w:hAnsi="Garamond"/>
          <w:kern w:val="2"/>
          <w:sz w:val="20"/>
          <w:szCs w:val="20"/>
        </w:rPr>
        <w:t>protokół z wizji lokalnej i zapoznania się z dokumentami związanymi z realizacją zamówienia.</w:t>
      </w:r>
    </w:p>
    <w:p w14:paraId="1091790D" w14:textId="30265B62" w:rsidR="00B23856" w:rsidRPr="00A5246B" w:rsidRDefault="00815D88" w:rsidP="00A45C06">
      <w:pPr>
        <w:autoSpaceDN/>
        <w:spacing w:line="276" w:lineRule="auto"/>
        <w:rPr>
          <w:rFonts w:ascii="Garamond" w:hAnsi="Garamond"/>
          <w:kern w:val="2"/>
          <w:sz w:val="20"/>
          <w:szCs w:val="20"/>
        </w:rPr>
      </w:pPr>
      <w:r w:rsidRPr="00A5246B">
        <w:rPr>
          <w:rFonts w:ascii="Garamond" w:hAnsi="Garamond"/>
          <w:kern w:val="2"/>
          <w:sz w:val="20"/>
          <w:szCs w:val="20"/>
        </w:rPr>
        <w:t>8</w:t>
      </w:r>
      <w:r w:rsidR="00B23856" w:rsidRPr="00A5246B">
        <w:rPr>
          <w:rFonts w:ascii="Garamond" w:hAnsi="Garamond"/>
          <w:kern w:val="2"/>
          <w:sz w:val="20"/>
          <w:szCs w:val="20"/>
        </w:rPr>
        <w:t xml:space="preserve">) Załącznik nr </w:t>
      </w:r>
      <w:r w:rsidRPr="00A5246B">
        <w:rPr>
          <w:rFonts w:ascii="Garamond" w:hAnsi="Garamond"/>
          <w:kern w:val="2"/>
          <w:sz w:val="20"/>
          <w:szCs w:val="20"/>
        </w:rPr>
        <w:t>8</w:t>
      </w:r>
      <w:r w:rsidR="00B23856" w:rsidRPr="00A5246B">
        <w:rPr>
          <w:rFonts w:ascii="Garamond" w:hAnsi="Garamond"/>
          <w:kern w:val="2"/>
          <w:sz w:val="20"/>
          <w:szCs w:val="20"/>
        </w:rPr>
        <w:t xml:space="preserve"> do SWZ – Wykaz robót budowlanych </w:t>
      </w:r>
    </w:p>
    <w:p w14:paraId="65B20411" w14:textId="7F85193E" w:rsidR="00815D88" w:rsidRPr="00A5246B" w:rsidRDefault="00815D88" w:rsidP="00A45C06">
      <w:pPr>
        <w:autoSpaceDN/>
        <w:spacing w:line="276" w:lineRule="auto"/>
        <w:rPr>
          <w:rFonts w:ascii="Garamond" w:hAnsi="Garamond"/>
          <w:kern w:val="2"/>
          <w:sz w:val="20"/>
          <w:szCs w:val="20"/>
        </w:rPr>
      </w:pPr>
      <w:r w:rsidRPr="00A5246B">
        <w:rPr>
          <w:rFonts w:ascii="Garamond" w:hAnsi="Garamond"/>
          <w:kern w:val="2"/>
          <w:sz w:val="20"/>
          <w:szCs w:val="20"/>
        </w:rPr>
        <w:t>9)  Załącznik nr 9 do SWZ – Wykaz osób</w:t>
      </w:r>
    </w:p>
    <w:p w14:paraId="64BDF021" w14:textId="77777777" w:rsidR="00815D88" w:rsidRPr="00A5246B" w:rsidRDefault="00815D88" w:rsidP="00A45C06">
      <w:pPr>
        <w:autoSpaceDN/>
        <w:spacing w:line="276" w:lineRule="auto"/>
        <w:rPr>
          <w:rFonts w:ascii="Garamond" w:hAnsi="Garamond"/>
          <w:kern w:val="2"/>
          <w:sz w:val="20"/>
          <w:szCs w:val="20"/>
        </w:rPr>
      </w:pPr>
    </w:p>
    <w:p w14:paraId="64121B72" w14:textId="77777777" w:rsidR="00A0263D" w:rsidRPr="00A5246B" w:rsidRDefault="00A0263D" w:rsidP="00A45C06">
      <w:pPr>
        <w:tabs>
          <w:tab w:val="left" w:pos="284"/>
        </w:tabs>
        <w:spacing w:line="276" w:lineRule="auto"/>
        <w:jc w:val="both"/>
        <w:rPr>
          <w:rFonts w:ascii="Garamond" w:hAnsi="Garamond"/>
          <w:sz w:val="20"/>
          <w:szCs w:val="20"/>
        </w:rPr>
      </w:pPr>
    </w:p>
    <w:p w14:paraId="68F7106D" w14:textId="77777777" w:rsidR="00F6408E" w:rsidRPr="00A5246B" w:rsidRDefault="00F6408E" w:rsidP="00A45C06">
      <w:pPr>
        <w:pStyle w:val="Standarduser"/>
        <w:tabs>
          <w:tab w:val="left" w:pos="800"/>
        </w:tabs>
        <w:spacing w:line="276" w:lineRule="auto"/>
        <w:jc w:val="left"/>
        <w:rPr>
          <w:rFonts w:ascii="Garamond" w:eastAsia="Garamond" w:hAnsi="Garamond" w:cs="Garamond"/>
          <w:sz w:val="20"/>
          <w:szCs w:val="20"/>
        </w:rPr>
      </w:pPr>
    </w:p>
    <w:p w14:paraId="693E0AC0" w14:textId="77777777" w:rsidR="00F6408E" w:rsidRPr="00A5246B" w:rsidRDefault="00F6408E" w:rsidP="00A45C06">
      <w:pPr>
        <w:pStyle w:val="Standarduser"/>
        <w:tabs>
          <w:tab w:val="left" w:pos="800"/>
        </w:tabs>
        <w:spacing w:line="276" w:lineRule="auto"/>
        <w:jc w:val="right"/>
        <w:rPr>
          <w:rFonts w:ascii="Garamond" w:eastAsia="Garamond" w:hAnsi="Garamond" w:cs="Garamond"/>
          <w:sz w:val="20"/>
          <w:szCs w:val="20"/>
        </w:rPr>
      </w:pPr>
    </w:p>
    <w:p w14:paraId="4A37CE6C" w14:textId="77777777" w:rsidR="006E18D2" w:rsidRPr="00A5246B" w:rsidRDefault="006E18D2" w:rsidP="00A45C06">
      <w:pPr>
        <w:pStyle w:val="Standarduser"/>
        <w:tabs>
          <w:tab w:val="left" w:pos="800"/>
        </w:tabs>
        <w:spacing w:line="276" w:lineRule="auto"/>
        <w:jc w:val="right"/>
        <w:rPr>
          <w:rFonts w:ascii="Garamond" w:eastAsia="Garamond" w:hAnsi="Garamond" w:cs="Garamond"/>
          <w:sz w:val="20"/>
          <w:szCs w:val="20"/>
        </w:rPr>
      </w:pPr>
    </w:p>
    <w:p w14:paraId="004D3513"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05BC1140"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471B2745"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5F5F67DA"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6AFFA49F"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08F28904"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3660D7CE"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0EC6806C"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66755BCD"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71199B9F"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48966DAB" w14:textId="77777777" w:rsidR="005E5A61" w:rsidRPr="00A5246B" w:rsidRDefault="005E5A61" w:rsidP="00A45C06">
      <w:pPr>
        <w:pStyle w:val="Standarduser"/>
        <w:tabs>
          <w:tab w:val="left" w:pos="800"/>
        </w:tabs>
        <w:spacing w:line="276" w:lineRule="auto"/>
        <w:jc w:val="right"/>
        <w:rPr>
          <w:rFonts w:ascii="Garamond" w:eastAsia="Garamond" w:hAnsi="Garamond" w:cs="Garamond"/>
          <w:sz w:val="20"/>
          <w:szCs w:val="20"/>
        </w:rPr>
      </w:pPr>
    </w:p>
    <w:p w14:paraId="10F8A43F" w14:textId="77777777" w:rsidR="00815D88" w:rsidRPr="00A5246B" w:rsidRDefault="00815D88" w:rsidP="00A45C06">
      <w:pPr>
        <w:autoSpaceDN/>
        <w:spacing w:line="276" w:lineRule="auto"/>
        <w:jc w:val="right"/>
        <w:textAlignment w:val="auto"/>
        <w:rPr>
          <w:rFonts w:ascii="Garamond" w:hAnsi="Garamond"/>
          <w:kern w:val="2"/>
          <w:sz w:val="20"/>
          <w:szCs w:val="20"/>
        </w:rPr>
      </w:pPr>
      <w:r w:rsidRPr="00A5246B">
        <w:rPr>
          <w:rFonts w:ascii="Garamond" w:hAnsi="Garamond" w:cs="Garamond"/>
          <w:b/>
          <w:bCs/>
          <w:kern w:val="0"/>
          <w:sz w:val="20"/>
          <w:szCs w:val="20"/>
          <w:lang w:eastAsia="ar-SA"/>
        </w:rPr>
        <w:t>Załącznik nr 2 do SIWZ - Formularz oferty</w:t>
      </w:r>
    </w:p>
    <w:p w14:paraId="2DC1B91D" w14:textId="77777777" w:rsidR="00815D88" w:rsidRPr="00A5246B" w:rsidRDefault="00815D88" w:rsidP="00A45C06">
      <w:pPr>
        <w:autoSpaceDN/>
        <w:spacing w:line="276" w:lineRule="auto"/>
        <w:textAlignment w:val="auto"/>
        <w:rPr>
          <w:rFonts w:ascii="Garamond" w:hAnsi="Garamond"/>
          <w:kern w:val="2"/>
          <w:sz w:val="20"/>
          <w:szCs w:val="20"/>
        </w:rPr>
      </w:pPr>
      <w:r w:rsidRPr="00A5246B">
        <w:rPr>
          <w:rFonts w:ascii="Garamond" w:hAnsi="Garamond" w:cs="Garamond"/>
          <w:b/>
          <w:bCs/>
          <w:kern w:val="0"/>
          <w:sz w:val="20"/>
          <w:szCs w:val="20"/>
          <w:lang w:eastAsia="ar-SA"/>
        </w:rPr>
        <w:t>DANE WYKONAWCY:</w:t>
      </w:r>
    </w:p>
    <w:p w14:paraId="7BE75829" w14:textId="77777777" w:rsidR="00815D88" w:rsidRPr="00A5246B" w:rsidRDefault="00815D88" w:rsidP="00A45C06">
      <w:pPr>
        <w:autoSpaceDN/>
        <w:spacing w:line="276" w:lineRule="auto"/>
        <w:textAlignment w:val="auto"/>
        <w:rPr>
          <w:rFonts w:ascii="Garamond" w:hAnsi="Garamond"/>
          <w:kern w:val="2"/>
          <w:sz w:val="20"/>
          <w:szCs w:val="20"/>
        </w:rPr>
      </w:pPr>
      <w:r w:rsidRPr="00A5246B">
        <w:rPr>
          <w:rFonts w:ascii="Garamond" w:hAnsi="Garamond" w:cs="Garamond"/>
          <w:kern w:val="0"/>
          <w:sz w:val="20"/>
          <w:szCs w:val="20"/>
          <w:lang w:eastAsia="ar-SA"/>
        </w:rPr>
        <w:t>Nazwa Wykonawcy / Wykonawców przypadku oferty wspólnej: *</w:t>
      </w:r>
    </w:p>
    <w:p w14:paraId="752E19CC" w14:textId="77777777" w:rsidR="00815D88" w:rsidRPr="00A5246B" w:rsidRDefault="00815D88" w:rsidP="00A45C06">
      <w:pPr>
        <w:autoSpaceDN/>
        <w:spacing w:line="276" w:lineRule="auto"/>
        <w:textAlignment w:val="auto"/>
        <w:rPr>
          <w:rFonts w:ascii="Garamond" w:hAnsi="Garamond"/>
          <w:kern w:val="2"/>
          <w:sz w:val="20"/>
          <w:szCs w:val="20"/>
        </w:rPr>
      </w:pPr>
      <w:r w:rsidRPr="00A5246B">
        <w:rPr>
          <w:rFonts w:ascii="Garamond" w:hAnsi="Garamond" w:cs="Garamond"/>
          <w:kern w:val="0"/>
          <w:sz w:val="20"/>
          <w:szCs w:val="20"/>
          <w:lang w:eastAsia="ar-SA"/>
        </w:rPr>
        <w:t>……………………………………………..………………………………………………………</w:t>
      </w:r>
    </w:p>
    <w:p w14:paraId="04A09F86" w14:textId="77777777" w:rsidR="00815D88" w:rsidRPr="00A5246B" w:rsidRDefault="00815D88" w:rsidP="00A45C06">
      <w:pPr>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 xml:space="preserve">Adres: ………………..………………………………….……….……….…………………………………………** </w:t>
      </w:r>
      <w:r w:rsidRPr="00A5246B">
        <w:rPr>
          <w:rFonts w:ascii="Garamond" w:hAnsi="Garamond" w:cs="Garamond"/>
          <w:kern w:val="0"/>
          <w:sz w:val="20"/>
          <w:szCs w:val="20"/>
          <w:lang w:eastAsia="ar-SA"/>
        </w:rPr>
        <w:br/>
        <w:t xml:space="preserve">Tel. ………………..…………………………………………….……….……………..……………………………** </w:t>
      </w:r>
      <w:r w:rsidRPr="00A5246B">
        <w:rPr>
          <w:rFonts w:ascii="Garamond" w:hAnsi="Garamond" w:cs="Garamond"/>
          <w:kern w:val="0"/>
          <w:sz w:val="20"/>
          <w:szCs w:val="20"/>
          <w:lang w:eastAsia="ar-SA"/>
        </w:rPr>
        <w:br/>
        <w:t xml:space="preserve">FAX, na który Zamawiający ma przesłać korespondencję ………………………….……………** </w:t>
      </w:r>
      <w:r w:rsidRPr="00A5246B">
        <w:rPr>
          <w:rFonts w:ascii="Garamond" w:hAnsi="Garamond" w:cs="Garamond"/>
          <w:kern w:val="0"/>
          <w:sz w:val="20"/>
          <w:szCs w:val="20"/>
          <w:lang w:eastAsia="ar-SA"/>
        </w:rPr>
        <w:br/>
        <w:t xml:space="preserve">e-mail: ......................................................…………………………………………………………** </w:t>
      </w:r>
      <w:r w:rsidRPr="00A5246B">
        <w:rPr>
          <w:rFonts w:ascii="Garamond" w:hAnsi="Garamond" w:cs="Garamond"/>
          <w:kern w:val="0"/>
          <w:sz w:val="20"/>
          <w:szCs w:val="20"/>
          <w:lang w:eastAsia="ar-SA"/>
        </w:rPr>
        <w:br/>
        <w:t>Osoba do kontaktów : .....................................................……………………………….…………**</w:t>
      </w:r>
    </w:p>
    <w:p w14:paraId="21148743" w14:textId="77777777" w:rsidR="00815D88" w:rsidRPr="00A5246B" w:rsidRDefault="00815D88" w:rsidP="00A45C06">
      <w:pPr>
        <w:autoSpaceDN/>
        <w:spacing w:line="276" w:lineRule="auto"/>
        <w:textAlignment w:val="auto"/>
        <w:rPr>
          <w:rFonts w:ascii="Garamond" w:hAnsi="Garamond" w:cs="Garamond"/>
          <w:kern w:val="0"/>
          <w:sz w:val="20"/>
          <w:szCs w:val="20"/>
          <w:lang w:eastAsia="ar-SA"/>
        </w:rPr>
      </w:pPr>
    </w:p>
    <w:tbl>
      <w:tblPr>
        <w:tblW w:w="0" w:type="auto"/>
        <w:tblInd w:w="-106" w:type="dxa"/>
        <w:tblLayout w:type="fixed"/>
        <w:tblLook w:val="0000" w:firstRow="0" w:lastRow="0" w:firstColumn="0" w:lastColumn="0" w:noHBand="0" w:noVBand="0"/>
      </w:tblPr>
      <w:tblGrid>
        <w:gridCol w:w="9394"/>
      </w:tblGrid>
      <w:tr w:rsidR="00A5246B" w:rsidRPr="00A5246B" w14:paraId="466B432B" w14:textId="77777777" w:rsidTr="00B06C4C">
        <w:trPr>
          <w:trHeight w:val="566"/>
        </w:trPr>
        <w:tc>
          <w:tcPr>
            <w:tcW w:w="9394" w:type="dxa"/>
            <w:vAlign w:val="center"/>
          </w:tcPr>
          <w:p w14:paraId="2B95D5EE" w14:textId="0E58149E" w:rsidR="00815D88" w:rsidRPr="00A5246B" w:rsidRDefault="00815D88" w:rsidP="00A45C06">
            <w:pPr>
              <w:suppressAutoHyphens w:val="0"/>
              <w:autoSpaceDN/>
              <w:spacing w:line="276" w:lineRule="auto"/>
              <w:jc w:val="center"/>
              <w:textAlignment w:val="auto"/>
              <w:rPr>
                <w:rFonts w:ascii="Garamond" w:hAnsi="Garamond" w:cs="Arial"/>
                <w:kern w:val="2"/>
                <w:sz w:val="20"/>
                <w:szCs w:val="20"/>
              </w:rPr>
            </w:pPr>
            <w:r w:rsidRPr="00A5246B">
              <w:rPr>
                <w:rFonts w:ascii="Garamond" w:hAnsi="Garamond" w:cs="Garamond"/>
                <w:b/>
                <w:bCs/>
                <w:kern w:val="0"/>
                <w:sz w:val="20"/>
                <w:szCs w:val="20"/>
                <w:lang w:eastAsia="ar-SA"/>
              </w:rPr>
              <w:t>składamy ofertę na</w:t>
            </w:r>
            <w:r w:rsidRPr="00A5246B">
              <w:rPr>
                <w:rFonts w:ascii="Garamond" w:hAnsi="Garamond" w:cs="Garamond"/>
                <w:b/>
                <w:kern w:val="0"/>
                <w:sz w:val="20"/>
                <w:szCs w:val="20"/>
                <w:lang w:eastAsia="ar-SA"/>
              </w:rPr>
              <w:t xml:space="preserve"> </w:t>
            </w:r>
            <w:r w:rsidRPr="00A5246B">
              <w:rPr>
                <w:rFonts w:ascii="Garamond" w:hAnsi="Garamond" w:cs="Arial"/>
                <w:kern w:val="2"/>
                <w:sz w:val="20"/>
                <w:szCs w:val="20"/>
              </w:rPr>
              <w:t>realizację inwestycji ,,</w:t>
            </w:r>
            <w:r w:rsidR="004326A0" w:rsidRPr="00A5246B">
              <w:rPr>
                <w:rFonts w:ascii="Garamond" w:hAnsi="Garamond"/>
                <w:b/>
                <w:sz w:val="20"/>
                <w:szCs w:val="20"/>
              </w:rPr>
              <w:t xml:space="preserve"> Przebudowa z nadbudową oraz z rozbudową budynku nr 2 wraz z łącznikiem, w których mieszczą się Klinika Kardiologii, Klinika Chorób Wewnętrznych w systemie projektuj i zbuduj</w:t>
            </w:r>
            <w:r w:rsidR="004326A0" w:rsidRPr="00A5246B">
              <w:rPr>
                <w:rFonts w:ascii="Garamond" w:hAnsi="Garamond"/>
                <w:sz w:val="20"/>
                <w:szCs w:val="20"/>
              </w:rPr>
              <w:t xml:space="preserve">  -  zadanie nr  91837</w:t>
            </w:r>
            <w:r w:rsidRPr="00A5246B">
              <w:rPr>
                <w:rFonts w:ascii="Garamond" w:hAnsi="Garamond"/>
                <w:sz w:val="20"/>
                <w:szCs w:val="20"/>
              </w:rPr>
              <w:t>”</w:t>
            </w:r>
          </w:p>
          <w:p w14:paraId="2E3CD4F8" w14:textId="77777777" w:rsidR="00815D88" w:rsidRPr="00A5246B" w:rsidRDefault="00815D88" w:rsidP="00A45C06">
            <w:pPr>
              <w:autoSpaceDN/>
              <w:spacing w:line="276" w:lineRule="auto"/>
              <w:ind w:right="539"/>
              <w:jc w:val="center"/>
              <w:rPr>
                <w:rFonts w:ascii="Garamond" w:hAnsi="Garamond" w:cs="Garamond"/>
                <w:b/>
                <w:kern w:val="2"/>
                <w:sz w:val="20"/>
                <w:szCs w:val="20"/>
              </w:rPr>
            </w:pPr>
          </w:p>
          <w:p w14:paraId="6EC2E8D6" w14:textId="77777777" w:rsidR="00815D88" w:rsidRPr="00A5246B" w:rsidRDefault="00815D88" w:rsidP="00A45C06">
            <w:pPr>
              <w:tabs>
                <w:tab w:val="center" w:pos="4536"/>
                <w:tab w:val="right" w:pos="9072"/>
              </w:tabs>
              <w:autoSpaceDN/>
              <w:spacing w:line="276" w:lineRule="auto"/>
              <w:jc w:val="center"/>
              <w:textAlignment w:val="auto"/>
              <w:rPr>
                <w:rFonts w:ascii="Garamond" w:eastAsia="Andale Sans UI" w:hAnsi="Garamond" w:cs="Garamond"/>
                <w:b/>
                <w:kern w:val="2"/>
                <w:sz w:val="20"/>
                <w:szCs w:val="20"/>
                <w:lang w:eastAsia="ar-SA"/>
              </w:rPr>
            </w:pPr>
          </w:p>
        </w:tc>
      </w:tr>
      <w:tr w:rsidR="00A5246B" w:rsidRPr="00A5246B" w14:paraId="4378F6FE" w14:textId="77777777" w:rsidTr="00B06C4C">
        <w:tc>
          <w:tcPr>
            <w:tcW w:w="9394" w:type="dxa"/>
          </w:tcPr>
          <w:p w14:paraId="1BFC91FA" w14:textId="77777777" w:rsidR="00815D88" w:rsidRPr="00A5246B" w:rsidRDefault="00815D88" w:rsidP="00A45C06">
            <w:pPr>
              <w:autoSpaceDN/>
              <w:spacing w:line="276" w:lineRule="auto"/>
              <w:textAlignment w:val="auto"/>
              <w:rPr>
                <w:rFonts w:ascii="Garamond" w:hAnsi="Garamond"/>
                <w:kern w:val="2"/>
                <w:sz w:val="20"/>
                <w:szCs w:val="20"/>
              </w:rPr>
            </w:pPr>
            <w:r w:rsidRPr="00A5246B">
              <w:rPr>
                <w:rFonts w:ascii="Garamond" w:eastAsia="Garamond" w:hAnsi="Garamond" w:cs="Garamond"/>
                <w:kern w:val="0"/>
                <w:sz w:val="20"/>
                <w:szCs w:val="20"/>
                <w:lang w:eastAsia="ar-SA"/>
              </w:rPr>
              <w:t xml:space="preserve">  </w:t>
            </w:r>
            <w:r w:rsidRPr="00A5246B">
              <w:rPr>
                <w:rFonts w:ascii="Garamond" w:hAnsi="Garamond" w:cs="Garamond"/>
                <w:kern w:val="0"/>
                <w:sz w:val="20"/>
                <w:szCs w:val="20"/>
                <w:lang w:eastAsia="ar-SA"/>
              </w:rPr>
              <w:t>i oferujemy realizację zamówienia zgodnie z wymogami, warunkami i terminami określonymi w SWZ.</w:t>
            </w:r>
          </w:p>
        </w:tc>
      </w:tr>
    </w:tbl>
    <w:p w14:paraId="12A83994" w14:textId="77777777" w:rsidR="00815D88" w:rsidRPr="00A5246B" w:rsidRDefault="00815D88" w:rsidP="00A45C06">
      <w:pPr>
        <w:widowControl w:val="0"/>
        <w:autoSpaceDN/>
        <w:spacing w:line="276" w:lineRule="auto"/>
        <w:jc w:val="both"/>
        <w:textAlignment w:val="auto"/>
        <w:rPr>
          <w:rFonts w:ascii="Garamond" w:hAnsi="Garamond" w:cs="Garamond"/>
          <w:kern w:val="0"/>
          <w:sz w:val="20"/>
          <w:szCs w:val="20"/>
          <w:lang w:eastAsia="ar-SA"/>
        </w:rPr>
      </w:pPr>
    </w:p>
    <w:p w14:paraId="1324D0C2" w14:textId="1F1E1FFB" w:rsidR="00815D88" w:rsidRPr="00A5246B" w:rsidRDefault="00815D88" w:rsidP="00A45C06">
      <w:pPr>
        <w:widowControl w:val="0"/>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kern w:val="0"/>
          <w:sz w:val="20"/>
          <w:szCs w:val="20"/>
          <w:lang w:eastAsia="ar-SA"/>
        </w:rPr>
        <w:t>Zamówienie podstawowe</w:t>
      </w:r>
    </w:p>
    <w:p w14:paraId="067955DC" w14:textId="77777777" w:rsidR="00815D88" w:rsidRPr="00A5246B" w:rsidRDefault="00815D88" w:rsidP="00A45C06">
      <w:pPr>
        <w:widowControl w:val="0"/>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 xml:space="preserve">.................................... zł netto, słownie: ......................................................................... </w:t>
      </w:r>
    </w:p>
    <w:p w14:paraId="77DF84D4" w14:textId="77777777" w:rsidR="00815D88" w:rsidRPr="00A5246B" w:rsidRDefault="00815D88" w:rsidP="00A45C06">
      <w:pPr>
        <w:widowControl w:val="0"/>
        <w:tabs>
          <w:tab w:val="left" w:pos="0"/>
        </w:tabs>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kern w:val="0"/>
          <w:sz w:val="20"/>
          <w:szCs w:val="20"/>
          <w:lang w:eastAsia="ar-SA"/>
        </w:rPr>
        <w:t>.....................................zł brutto, słownie: .....................................................................</w:t>
      </w:r>
    </w:p>
    <w:p w14:paraId="42381C29" w14:textId="77777777" w:rsidR="00815D88" w:rsidRPr="00A5246B" w:rsidRDefault="00815D88" w:rsidP="00A45C06">
      <w:pPr>
        <w:widowControl w:val="0"/>
        <w:tabs>
          <w:tab w:val="left" w:pos="0"/>
        </w:tabs>
        <w:autoSpaceDN/>
        <w:spacing w:line="276" w:lineRule="auto"/>
        <w:jc w:val="both"/>
        <w:textAlignment w:val="auto"/>
        <w:rPr>
          <w:rFonts w:ascii="Garamond" w:hAnsi="Garamond" w:cs="Garamond"/>
          <w:kern w:val="0"/>
          <w:sz w:val="20"/>
          <w:szCs w:val="20"/>
          <w:lang w:eastAsia="ar-SA"/>
        </w:rPr>
      </w:pPr>
    </w:p>
    <w:p w14:paraId="1032AED8" w14:textId="07200C72" w:rsidR="00815D88" w:rsidRPr="00A5246B" w:rsidRDefault="00815D88" w:rsidP="00A45C06">
      <w:pPr>
        <w:widowControl w:val="0"/>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Zamówienie opcjonalne</w:t>
      </w:r>
    </w:p>
    <w:p w14:paraId="7ADA6152" w14:textId="77777777" w:rsidR="00815D88" w:rsidRPr="00A5246B" w:rsidRDefault="00815D88" w:rsidP="00A45C06">
      <w:pPr>
        <w:widowControl w:val="0"/>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 xml:space="preserve">.................................... zł netto, słownie: ......................................................................... </w:t>
      </w:r>
    </w:p>
    <w:p w14:paraId="26D48F63" w14:textId="77777777" w:rsidR="00815D88" w:rsidRPr="00A5246B" w:rsidRDefault="00815D88" w:rsidP="00A45C06">
      <w:pPr>
        <w:widowControl w:val="0"/>
        <w:tabs>
          <w:tab w:val="left" w:pos="0"/>
        </w:tabs>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kern w:val="0"/>
          <w:sz w:val="20"/>
          <w:szCs w:val="20"/>
          <w:lang w:eastAsia="ar-SA"/>
        </w:rPr>
        <w:t>.....................................zł brutto, słownie: .....................................................................</w:t>
      </w:r>
    </w:p>
    <w:p w14:paraId="54F7A3CA" w14:textId="77777777" w:rsidR="00815D88" w:rsidRPr="00A5246B" w:rsidRDefault="00815D88" w:rsidP="00A45C06">
      <w:pPr>
        <w:widowControl w:val="0"/>
        <w:tabs>
          <w:tab w:val="left" w:pos="0"/>
        </w:tabs>
        <w:autoSpaceDN/>
        <w:spacing w:line="276" w:lineRule="auto"/>
        <w:jc w:val="both"/>
        <w:textAlignment w:val="auto"/>
        <w:rPr>
          <w:rFonts w:ascii="Garamond" w:hAnsi="Garamond" w:cs="Garamond"/>
          <w:kern w:val="0"/>
          <w:sz w:val="20"/>
          <w:szCs w:val="20"/>
          <w:lang w:eastAsia="ar-SA"/>
        </w:rPr>
      </w:pPr>
    </w:p>
    <w:p w14:paraId="1D9F5394" w14:textId="7497CE43" w:rsidR="00E0221B" w:rsidRPr="00A5246B" w:rsidRDefault="00E0221B" w:rsidP="00A45C06">
      <w:pPr>
        <w:tabs>
          <w:tab w:val="left" w:pos="0"/>
          <w:tab w:val="left" w:pos="426"/>
          <w:tab w:val="left" w:pos="576"/>
        </w:tabs>
        <w:spacing w:line="276" w:lineRule="auto"/>
        <w:jc w:val="both"/>
        <w:rPr>
          <w:rFonts w:ascii="Garamond" w:hAnsi="Garamond"/>
          <w:sz w:val="20"/>
          <w:szCs w:val="20"/>
        </w:rPr>
      </w:pPr>
      <w:r w:rsidRPr="00A5246B">
        <w:rPr>
          <w:rFonts w:ascii="Garamond" w:hAnsi="Garamond" w:cs="Garamond"/>
          <w:sz w:val="20"/>
          <w:szCs w:val="20"/>
        </w:rPr>
        <w:t xml:space="preserve">co daje całkowite </w:t>
      </w:r>
      <w:r w:rsidRPr="00A5246B">
        <w:rPr>
          <w:rFonts w:ascii="Garamond" w:hAnsi="Garamond" w:cs="Garamond"/>
          <w:bCs/>
          <w:sz w:val="20"/>
          <w:szCs w:val="20"/>
        </w:rPr>
        <w:t>wynagrodzenie ryczałtowe Wykonawcy w</w:t>
      </w:r>
      <w:r w:rsidRPr="00A5246B">
        <w:rPr>
          <w:rFonts w:ascii="Garamond" w:hAnsi="Garamond" w:cs="Garamond"/>
          <w:b/>
          <w:sz w:val="20"/>
          <w:szCs w:val="20"/>
        </w:rPr>
        <w:t xml:space="preserve"> </w:t>
      </w:r>
      <w:r w:rsidRPr="00A5246B">
        <w:rPr>
          <w:rFonts w:ascii="Garamond" w:hAnsi="Garamond" w:cs="Garamond"/>
          <w:sz w:val="20"/>
          <w:szCs w:val="20"/>
        </w:rPr>
        <w:t xml:space="preserve">wysokości netto </w:t>
      </w:r>
      <w:r w:rsidRPr="00A5246B">
        <w:rPr>
          <w:rFonts w:ascii="Garamond" w:hAnsi="Garamond" w:cs="Garamond"/>
          <w:b/>
          <w:sz w:val="20"/>
          <w:szCs w:val="20"/>
        </w:rPr>
        <w:t xml:space="preserve"> …………</w:t>
      </w:r>
      <w:r w:rsidRPr="00A5246B">
        <w:rPr>
          <w:rFonts w:ascii="Garamond" w:hAnsi="Garamond" w:cs="Garamond"/>
          <w:sz w:val="20"/>
          <w:szCs w:val="20"/>
        </w:rPr>
        <w:t xml:space="preserve"> (słownie: …………………….), brutto </w:t>
      </w:r>
      <w:r w:rsidRPr="00A5246B">
        <w:rPr>
          <w:rFonts w:ascii="Garamond" w:hAnsi="Garamond" w:cs="Garamond"/>
          <w:b/>
          <w:sz w:val="20"/>
          <w:szCs w:val="20"/>
        </w:rPr>
        <w:t xml:space="preserve"> ……………… (</w:t>
      </w:r>
      <w:r w:rsidRPr="00A5246B">
        <w:rPr>
          <w:rFonts w:ascii="Garamond" w:hAnsi="Garamond" w:cs="Garamond"/>
          <w:sz w:val="20"/>
          <w:szCs w:val="20"/>
        </w:rPr>
        <w:t>słownie: …………………….. ……….) PLN</w:t>
      </w:r>
      <w:r w:rsidR="00A8533D">
        <w:rPr>
          <w:rFonts w:ascii="Garamond" w:eastAsia="SimSun" w:hAnsi="Garamond"/>
          <w:kern w:val="2"/>
          <w:sz w:val="20"/>
          <w:szCs w:val="20"/>
          <w:lang w:eastAsia="hi-IN" w:bidi="hi-IN"/>
        </w:rPr>
        <w:t xml:space="preserve">, </w:t>
      </w:r>
      <w:r w:rsidR="00A8533D" w:rsidRPr="00A5246B">
        <w:rPr>
          <w:rFonts w:ascii="Garamond" w:eastAsia="SimSun" w:hAnsi="Garamond"/>
          <w:kern w:val="2"/>
          <w:sz w:val="20"/>
          <w:szCs w:val="20"/>
          <w:lang w:eastAsia="hi-IN" w:bidi="hi-IN"/>
        </w:rPr>
        <w:t>z zastrzeżeniem</w:t>
      </w:r>
      <w:r w:rsidR="00A8533D" w:rsidRPr="00A5246B">
        <w:rPr>
          <w:rFonts w:ascii="Garamond" w:hAnsi="Garamond" w:cs="Garamond"/>
          <w:kern w:val="0"/>
          <w:sz w:val="20"/>
          <w:szCs w:val="20"/>
          <w:lang w:eastAsia="ar-SA"/>
        </w:rPr>
        <w:t xml:space="preserve">, że wartość etapu projektowania wskazanego w SWZ i umowie nie przekroczy </w:t>
      </w:r>
      <w:r w:rsidR="00A8533D">
        <w:rPr>
          <w:rFonts w:ascii="Garamond" w:hAnsi="Garamond" w:cs="Garamond"/>
          <w:kern w:val="0"/>
          <w:sz w:val="20"/>
          <w:szCs w:val="20"/>
          <w:lang w:eastAsia="ar-SA"/>
        </w:rPr>
        <w:t>5</w:t>
      </w:r>
      <w:r w:rsidR="00A8533D" w:rsidRPr="00A5246B">
        <w:rPr>
          <w:rFonts w:ascii="Garamond" w:hAnsi="Garamond" w:cs="Garamond"/>
          <w:kern w:val="0"/>
          <w:sz w:val="20"/>
          <w:szCs w:val="20"/>
          <w:lang w:eastAsia="ar-SA"/>
        </w:rPr>
        <w:t xml:space="preserve"> % całkowitego wynagrodzenia brutto,</w:t>
      </w:r>
    </w:p>
    <w:p w14:paraId="08391ADE" w14:textId="77777777" w:rsidR="00815D88" w:rsidRPr="00A5246B" w:rsidRDefault="00815D88" w:rsidP="00A45C06">
      <w:pPr>
        <w:widowControl w:val="0"/>
        <w:tabs>
          <w:tab w:val="left" w:pos="0"/>
        </w:tabs>
        <w:autoSpaceDN/>
        <w:spacing w:line="276" w:lineRule="auto"/>
        <w:jc w:val="both"/>
        <w:textAlignment w:val="auto"/>
        <w:rPr>
          <w:rFonts w:ascii="Garamond" w:hAnsi="Garamond" w:cs="Garamond"/>
          <w:kern w:val="0"/>
          <w:sz w:val="20"/>
          <w:szCs w:val="20"/>
          <w:lang w:eastAsia="ar-SA"/>
        </w:rPr>
      </w:pPr>
    </w:p>
    <w:p w14:paraId="0633E4FD" w14:textId="5177AEF2" w:rsidR="00815D88" w:rsidRPr="00A5246B" w:rsidRDefault="00815D88">
      <w:pPr>
        <w:pStyle w:val="Akapitzlist"/>
        <w:numPr>
          <w:ilvl w:val="0"/>
          <w:numId w:val="147"/>
        </w:numPr>
        <w:tabs>
          <w:tab w:val="left" w:pos="0"/>
        </w:tabs>
        <w:autoSpaceDN/>
        <w:spacing w:after="0"/>
        <w:ind w:left="0" w:firstLine="0"/>
        <w:contextualSpacing/>
        <w:jc w:val="both"/>
        <w:textAlignment w:val="auto"/>
        <w:rPr>
          <w:rFonts w:ascii="Garamond" w:hAnsi="Garamond" w:cs="Garamond"/>
          <w:kern w:val="2"/>
          <w:sz w:val="20"/>
          <w:szCs w:val="20"/>
        </w:rPr>
      </w:pPr>
      <w:r w:rsidRPr="00A5246B">
        <w:rPr>
          <w:rFonts w:ascii="Garamond" w:hAnsi="Garamond" w:cs="Garamond"/>
          <w:b/>
          <w:kern w:val="0"/>
          <w:sz w:val="20"/>
          <w:szCs w:val="20"/>
          <w:lang w:eastAsia="ar-SA"/>
        </w:rPr>
        <w:t xml:space="preserve">równocześnie oświadczamy, iż termin gwarancji </w:t>
      </w:r>
      <w:r w:rsidRPr="00A5246B">
        <w:rPr>
          <w:rFonts w:ascii="Garamond" w:hAnsi="Garamond" w:cs="Garamond"/>
          <w:kern w:val="0"/>
          <w:sz w:val="20"/>
          <w:szCs w:val="20"/>
          <w:lang w:eastAsia="ar-SA"/>
        </w:rPr>
        <w:t>(zgodnie z pkt 5.8 SWZ)</w:t>
      </w:r>
      <w:r w:rsidRPr="00A5246B">
        <w:rPr>
          <w:rFonts w:ascii="Garamond" w:hAnsi="Garamond" w:cs="Garamond"/>
          <w:b/>
          <w:kern w:val="0"/>
          <w:sz w:val="20"/>
          <w:szCs w:val="20"/>
          <w:lang w:eastAsia="ar-SA"/>
        </w:rPr>
        <w:t xml:space="preserve"> wynosić będzie…………….miesięcy</w:t>
      </w:r>
      <w:ins w:id="14" w:author="Urszula Wach-Górny" w:date="2017-12-21T13:54:00Z">
        <w:r w:rsidRPr="00A5246B">
          <w:rPr>
            <w:rFonts w:ascii="Garamond" w:hAnsi="Garamond" w:cs="Garamond"/>
            <w:b/>
            <w:kern w:val="0"/>
            <w:sz w:val="20"/>
            <w:szCs w:val="20"/>
            <w:lang w:eastAsia="ar-SA"/>
          </w:rPr>
          <w:t xml:space="preserve"> </w:t>
        </w:r>
      </w:ins>
      <w:r w:rsidRPr="00A5246B">
        <w:rPr>
          <w:rFonts w:ascii="Garamond" w:hAnsi="Garamond" w:cs="Garamond"/>
          <w:b/>
          <w:kern w:val="0"/>
          <w:sz w:val="20"/>
          <w:szCs w:val="20"/>
          <w:lang w:eastAsia="ar-SA"/>
        </w:rPr>
        <w:t xml:space="preserve">(minimum </w:t>
      </w:r>
      <w:r w:rsidR="006E18D2" w:rsidRPr="00A5246B">
        <w:rPr>
          <w:rFonts w:ascii="Garamond" w:hAnsi="Garamond" w:cs="Garamond"/>
          <w:b/>
          <w:kern w:val="0"/>
          <w:sz w:val="20"/>
          <w:szCs w:val="20"/>
          <w:lang w:eastAsia="ar-SA"/>
        </w:rPr>
        <w:t>36</w:t>
      </w:r>
      <w:r w:rsidRPr="00A5246B">
        <w:rPr>
          <w:rFonts w:ascii="Garamond" w:hAnsi="Garamond" w:cs="Garamond"/>
          <w:b/>
          <w:kern w:val="0"/>
          <w:sz w:val="20"/>
          <w:szCs w:val="20"/>
          <w:lang w:eastAsia="ar-SA"/>
        </w:rPr>
        <w:t xml:space="preserve"> miesięcy lecz nie dłużej niż </w:t>
      </w:r>
      <w:r w:rsidR="006E18D2" w:rsidRPr="00A5246B">
        <w:rPr>
          <w:rFonts w:ascii="Garamond" w:hAnsi="Garamond" w:cs="Garamond"/>
          <w:b/>
          <w:kern w:val="0"/>
          <w:sz w:val="20"/>
          <w:szCs w:val="20"/>
          <w:lang w:eastAsia="ar-SA"/>
        </w:rPr>
        <w:t xml:space="preserve">60 </w:t>
      </w:r>
      <w:r w:rsidRPr="00A5246B">
        <w:rPr>
          <w:rFonts w:ascii="Garamond" w:hAnsi="Garamond" w:cs="Garamond"/>
          <w:b/>
          <w:kern w:val="0"/>
          <w:sz w:val="20"/>
          <w:szCs w:val="20"/>
          <w:lang w:eastAsia="ar-SA"/>
        </w:rPr>
        <w:t xml:space="preserve">miesięcy) </w:t>
      </w:r>
      <w:r w:rsidRPr="00A5246B">
        <w:rPr>
          <w:rFonts w:ascii="Garamond" w:hAnsi="Garamond" w:cs="Garamond"/>
          <w:bCs/>
          <w:kern w:val="2"/>
          <w:sz w:val="20"/>
          <w:szCs w:val="20"/>
        </w:rPr>
        <w:t xml:space="preserve">na wykonane </w:t>
      </w:r>
      <w:r w:rsidRPr="00A5246B">
        <w:rPr>
          <w:rFonts w:ascii="Garamond" w:hAnsi="Garamond" w:cs="Garamond"/>
          <w:kern w:val="2"/>
          <w:sz w:val="20"/>
          <w:szCs w:val="20"/>
        </w:rPr>
        <w:t>roboty i zainstalowane/wbudowane materiały, dostarczone urządzenia i instalacje liczone od daty odbioru całości zamówienia</w:t>
      </w:r>
    </w:p>
    <w:p w14:paraId="48B3C216" w14:textId="77777777" w:rsidR="00815D88" w:rsidRPr="00A5246B" w:rsidRDefault="00815D88" w:rsidP="00A45C06">
      <w:pPr>
        <w:tabs>
          <w:tab w:val="left" w:pos="0"/>
        </w:tabs>
        <w:autoSpaceDN/>
        <w:spacing w:line="276" w:lineRule="auto"/>
        <w:jc w:val="both"/>
        <w:textAlignment w:val="auto"/>
        <w:rPr>
          <w:rFonts w:ascii="Garamond" w:hAnsi="Garamond" w:cs="Garamond"/>
          <w:kern w:val="2"/>
          <w:sz w:val="20"/>
          <w:szCs w:val="20"/>
        </w:rPr>
      </w:pPr>
    </w:p>
    <w:p w14:paraId="71244B8A" w14:textId="17DB49F7" w:rsidR="00815D88" w:rsidRPr="00A5246B" w:rsidRDefault="00815D88" w:rsidP="00A45C06">
      <w:pPr>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Ponadto</w:t>
      </w:r>
      <w:r w:rsidR="00405EC5" w:rsidRPr="00A5246B">
        <w:rPr>
          <w:rFonts w:ascii="Garamond" w:hAnsi="Garamond" w:cs="Garamond"/>
          <w:kern w:val="0"/>
          <w:sz w:val="20"/>
          <w:szCs w:val="20"/>
          <w:lang w:eastAsia="ar-SA"/>
        </w:rPr>
        <w:t xml:space="preserve">: </w:t>
      </w:r>
      <w:r w:rsidRPr="00A5246B">
        <w:rPr>
          <w:rFonts w:ascii="Garamond" w:hAnsi="Garamond" w:cs="Garamond"/>
          <w:kern w:val="0"/>
          <w:sz w:val="20"/>
          <w:szCs w:val="20"/>
          <w:lang w:eastAsia="ar-SA"/>
        </w:rPr>
        <w:t xml:space="preserve"> </w:t>
      </w:r>
    </w:p>
    <w:p w14:paraId="1872DC8E" w14:textId="6E5A2A5A" w:rsidR="00815D88" w:rsidRPr="00A5246B" w:rsidRDefault="00405EC5" w:rsidP="00A45C06">
      <w:pPr>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1) oświadczamy, że c</w:t>
      </w:r>
      <w:r w:rsidR="00815D88" w:rsidRPr="00A5246B">
        <w:rPr>
          <w:rFonts w:ascii="Garamond" w:hAnsi="Garamond" w:cs="Garamond"/>
          <w:kern w:val="0"/>
          <w:sz w:val="20"/>
          <w:szCs w:val="20"/>
          <w:lang w:eastAsia="ar-SA"/>
        </w:rPr>
        <w:t>ena brutto zawiera wszystkie wydatki i koszty niezbędne do wykonania zamówienia w tym między innymi: zakładany zysk, należne podatki, koszt ubezpieczenia obowiązkowego, koszt ubezpieczenia budowy, ewentualne upusty, robociznę wraz z kosztami towarzyszącymi, pracę sprzętu, zakup wszelkich wyrobów; materiałów, urządzeń, koszty wszelkich dostaw i usług, wyposażenia, załadunek, rozładunek, przewóz, wywóz, likwidacja, utylizacja, magazynowanie, składowanie, wszystkie obowiązujące w Polsce podatki  oraz opłaty celne i inne opłaty związane z wykonywaniem robót, koszty sporządzenia dokumentacji powykonawczej, instrukcje, obsługa gwarancyjna w okresie rękojmi i gwarancji, wszelkie opłaty z tytułu wjazdu i parkowania wszystkich pojazdów związanych z realizacja zadania, oraz inne, nie wymienione z nazwy koszty i wydatki związane z realizacją zadania niezbędne do jego należytego wykonania</w:t>
      </w:r>
      <w:r w:rsidRPr="00A5246B">
        <w:rPr>
          <w:rFonts w:ascii="Garamond" w:hAnsi="Garamond" w:cs="Garamond"/>
          <w:kern w:val="0"/>
          <w:sz w:val="20"/>
          <w:szCs w:val="20"/>
          <w:lang w:eastAsia="ar-SA"/>
        </w:rPr>
        <w:t>,</w:t>
      </w:r>
    </w:p>
    <w:p w14:paraId="0983EAF6" w14:textId="30A6B279" w:rsidR="00815D88" w:rsidRPr="00A5246B" w:rsidRDefault="00405EC5" w:rsidP="00A45C06">
      <w:pPr>
        <w:widowControl w:val="0"/>
        <w:numPr>
          <w:ilvl w:val="0"/>
          <w:numId w:val="76"/>
        </w:numPr>
        <w:tabs>
          <w:tab w:val="num"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o</w:t>
      </w:r>
      <w:r w:rsidR="00815D88" w:rsidRPr="00A5246B">
        <w:rPr>
          <w:rFonts w:ascii="Garamond" w:hAnsi="Garamond" w:cs="Garamond"/>
          <w:kern w:val="0"/>
          <w:sz w:val="20"/>
          <w:szCs w:val="20"/>
          <w:lang w:eastAsia="ar-SA"/>
        </w:rPr>
        <w:t>świadczamy, iż zapoznaliśmy się ze warunkami SWZ oraz ze wszystkimi wytycznymi oraz oświadczamy, że zdobyliśmy konieczne informacje do przygotowania oferty i wykonawstwa robót</w:t>
      </w:r>
      <w:r w:rsidRPr="00A5246B">
        <w:rPr>
          <w:rFonts w:ascii="Garamond" w:hAnsi="Garamond" w:cs="Garamond"/>
          <w:kern w:val="0"/>
          <w:sz w:val="20"/>
          <w:szCs w:val="20"/>
          <w:lang w:eastAsia="ar-SA"/>
        </w:rPr>
        <w:t>,</w:t>
      </w:r>
    </w:p>
    <w:p w14:paraId="24D99BC3" w14:textId="1D0C420C" w:rsidR="00815D88" w:rsidRPr="00A5246B" w:rsidRDefault="00405EC5" w:rsidP="00A45C06">
      <w:pPr>
        <w:widowControl w:val="0"/>
        <w:numPr>
          <w:ilvl w:val="0"/>
          <w:numId w:val="76"/>
        </w:numPr>
        <w:tabs>
          <w:tab w:val="num"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o</w:t>
      </w:r>
      <w:r w:rsidR="00815D88" w:rsidRPr="00A5246B">
        <w:rPr>
          <w:rFonts w:ascii="Garamond" w:hAnsi="Garamond" w:cs="Garamond"/>
          <w:kern w:val="0"/>
          <w:sz w:val="20"/>
          <w:szCs w:val="20"/>
          <w:lang w:eastAsia="ar-SA"/>
        </w:rPr>
        <w:t>świadczamy, że wzór umowy został przez nas zaakceptowany i zobowiązujemy się, w przypadku wyboru naszej oferty, do zawarcia umowy na wymienionych warunkach w miejscu i terminie wskazanym przez Zamawiającego</w:t>
      </w:r>
      <w:r w:rsidRPr="00A5246B">
        <w:rPr>
          <w:rFonts w:ascii="Garamond" w:hAnsi="Garamond" w:cs="Garamond"/>
          <w:kern w:val="0"/>
          <w:sz w:val="20"/>
          <w:szCs w:val="20"/>
          <w:lang w:eastAsia="ar-SA"/>
        </w:rPr>
        <w:t>,</w:t>
      </w:r>
    </w:p>
    <w:p w14:paraId="4B394AC0" w14:textId="3303319E" w:rsidR="00815D88" w:rsidRPr="00A5246B" w:rsidRDefault="00405EC5" w:rsidP="00A45C06">
      <w:pPr>
        <w:widowControl w:val="0"/>
        <w:numPr>
          <w:ilvl w:val="0"/>
          <w:numId w:val="76"/>
        </w:numPr>
        <w:tabs>
          <w:tab w:val="num"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o</w:t>
      </w:r>
      <w:r w:rsidR="00815D88" w:rsidRPr="00A5246B">
        <w:rPr>
          <w:rFonts w:ascii="Garamond" w:hAnsi="Garamond" w:cs="Garamond"/>
          <w:kern w:val="0"/>
          <w:sz w:val="20"/>
          <w:szCs w:val="20"/>
          <w:lang w:eastAsia="ar-SA"/>
        </w:rPr>
        <w:t>świadczamy, iż zapoznaliśmy się z zasadami oraz terminami płatności określonymi we wzorze umowy i w pełni je akceptujemy</w:t>
      </w:r>
      <w:r w:rsidRPr="00A5246B">
        <w:rPr>
          <w:rFonts w:ascii="Garamond" w:hAnsi="Garamond" w:cs="Garamond"/>
          <w:kern w:val="0"/>
          <w:sz w:val="20"/>
          <w:szCs w:val="20"/>
          <w:lang w:eastAsia="ar-SA"/>
        </w:rPr>
        <w:t>,</w:t>
      </w:r>
    </w:p>
    <w:p w14:paraId="6FF58974" w14:textId="59BA895A" w:rsidR="00815D88" w:rsidRPr="00A5246B" w:rsidRDefault="00815D88" w:rsidP="00A45C06">
      <w:pPr>
        <w:widowControl w:val="0"/>
        <w:numPr>
          <w:ilvl w:val="0"/>
          <w:numId w:val="76"/>
        </w:numPr>
        <w:tabs>
          <w:tab w:val="num"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cena ostateczna oferty (z podatkiem VAT) podana w ust. 1 jest ceną faktyczną na dzień składania oferty</w:t>
      </w:r>
      <w:r w:rsidR="00405EC5" w:rsidRPr="00A5246B">
        <w:rPr>
          <w:rFonts w:ascii="Garamond" w:hAnsi="Garamond" w:cs="Garamond"/>
          <w:kern w:val="0"/>
          <w:sz w:val="20"/>
          <w:szCs w:val="20"/>
          <w:lang w:eastAsia="ar-SA"/>
        </w:rPr>
        <w:t>,</w:t>
      </w:r>
    </w:p>
    <w:p w14:paraId="39A721F3" w14:textId="3D5EF076" w:rsidR="00815D88" w:rsidRPr="00A5246B" w:rsidRDefault="00815D88"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zapoznaliśmy się ze specyfikacją istotnych warunków zamówienia oraz jej załącznikami i nie wnosimy do nich zastrzeżeń</w:t>
      </w:r>
      <w:r w:rsidR="00405EC5" w:rsidRPr="00A5246B">
        <w:rPr>
          <w:rFonts w:ascii="Garamond" w:hAnsi="Garamond" w:cs="Garamond"/>
          <w:kern w:val="0"/>
          <w:sz w:val="20"/>
          <w:szCs w:val="20"/>
          <w:lang w:eastAsia="ar-SA"/>
        </w:rPr>
        <w:t>,</w:t>
      </w:r>
    </w:p>
    <w:p w14:paraId="5BCE3607" w14:textId="77777777" w:rsidR="00815D88" w:rsidRPr="00A5246B" w:rsidRDefault="00815D88"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zawarty w specyfikacji istotnych warunków zamówienia wzór umowy akceptujemy bez zastrzeżeń i w przypadku wybrania naszej oferty zobowiązujemy się do podpisania umowy w miejscu i terminie wskazanym przez Zamawiającego;</w:t>
      </w:r>
    </w:p>
    <w:p w14:paraId="10FB80B7" w14:textId="77777777" w:rsidR="00815D88" w:rsidRPr="00A5246B" w:rsidRDefault="00815D88"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 xml:space="preserve">akceptujemy wskazany w specyfikacji istotnych warunków zamówienia czas związania ofertą; </w:t>
      </w:r>
    </w:p>
    <w:p w14:paraId="1B859B9D" w14:textId="48A76A96" w:rsidR="00815D88" w:rsidRPr="00A5246B" w:rsidRDefault="00405EC5"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nasz podmiot</w:t>
      </w:r>
      <w:r w:rsidR="00815D88" w:rsidRPr="00A5246B">
        <w:rPr>
          <w:rFonts w:ascii="Garamond" w:hAnsi="Garamond" w:cs="Garamond"/>
          <w:kern w:val="0"/>
          <w:sz w:val="20"/>
          <w:szCs w:val="20"/>
          <w:lang w:eastAsia="ar-SA"/>
        </w:rPr>
        <w:t xml:space="preserve"> spełnia wszystkie warunki określone w specyfikacji istotnych warunków zamówienia;</w:t>
      </w:r>
    </w:p>
    <w:p w14:paraId="6FAF932D" w14:textId="77777777" w:rsidR="00815D88" w:rsidRPr="00A5246B" w:rsidRDefault="00815D88"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w cenie naszej oferty zostały uwzględnione wszystkie koszty wykonania zamówienia;</w:t>
      </w:r>
    </w:p>
    <w:p w14:paraId="3DAE0794" w14:textId="5D319A61" w:rsidR="00815D88" w:rsidRPr="00A5246B" w:rsidRDefault="00405EC5"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o</w:t>
      </w:r>
      <w:r w:rsidR="00815D88" w:rsidRPr="00A5246B">
        <w:rPr>
          <w:rFonts w:ascii="Garamond" w:hAnsi="Garamond" w:cs="Garamond"/>
          <w:kern w:val="0"/>
          <w:sz w:val="20"/>
          <w:szCs w:val="20"/>
          <w:lang w:eastAsia="ar-SA"/>
        </w:rPr>
        <w:t>świadczamy, że zawarty w specyfikacji istotnych warunków zamówienia wzór umowy akceptujemy bez zastrzeżeń i w przypadku wybrania naszej oferty zobowiązujemy się do podpisania umowy w miejscu i terminie wskazanym przez Zamawiającego</w:t>
      </w:r>
      <w:r w:rsidRPr="00A5246B">
        <w:rPr>
          <w:rFonts w:ascii="Garamond" w:hAnsi="Garamond" w:cs="Garamond"/>
          <w:kern w:val="0"/>
          <w:sz w:val="20"/>
          <w:szCs w:val="20"/>
          <w:lang w:eastAsia="ar-SA"/>
        </w:rPr>
        <w:t>,</w:t>
      </w:r>
    </w:p>
    <w:p w14:paraId="586597B3" w14:textId="350275D1" w:rsidR="00815D88" w:rsidRPr="00A5246B" w:rsidRDefault="00405EC5" w:rsidP="00A45C06">
      <w:pPr>
        <w:numPr>
          <w:ilvl w:val="0"/>
          <w:numId w:val="76"/>
        </w:num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o</w:t>
      </w:r>
      <w:r w:rsidR="00815D88" w:rsidRPr="00A5246B">
        <w:rPr>
          <w:rFonts w:ascii="Garamond" w:hAnsi="Garamond" w:cs="Garamond"/>
          <w:kern w:val="0"/>
          <w:sz w:val="20"/>
          <w:szCs w:val="20"/>
          <w:lang w:eastAsia="ar-SA"/>
        </w:rPr>
        <w:t>świadczamy, że wyrażamy zgodę na zasady i termin płatności określony we wzorze umowy.</w:t>
      </w:r>
    </w:p>
    <w:p w14:paraId="441D1EE8" w14:textId="77777777" w:rsidR="00405EC5" w:rsidRPr="00A5246B" w:rsidRDefault="00405EC5" w:rsidP="00A45C06">
      <w:pPr>
        <w:tabs>
          <w:tab w:val="left" w:pos="0"/>
        </w:tabs>
        <w:autoSpaceDN/>
        <w:spacing w:line="276" w:lineRule="auto"/>
        <w:jc w:val="both"/>
        <w:textAlignment w:val="auto"/>
        <w:rPr>
          <w:rFonts w:ascii="Garamond" w:hAnsi="Garamond" w:cs="Garamond"/>
          <w:b/>
          <w:bCs/>
          <w:kern w:val="0"/>
          <w:sz w:val="20"/>
          <w:szCs w:val="20"/>
          <w:lang w:eastAsia="ar-SA"/>
        </w:rPr>
      </w:pPr>
    </w:p>
    <w:p w14:paraId="4C798D30" w14:textId="13E40FCF" w:rsidR="00815D88" w:rsidRPr="00A5246B" w:rsidRDefault="00405EC5" w:rsidP="00A45C06">
      <w:pPr>
        <w:tabs>
          <w:tab w:val="left" w:pos="0"/>
        </w:tabs>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b/>
          <w:bCs/>
          <w:kern w:val="0"/>
          <w:sz w:val="20"/>
          <w:szCs w:val="20"/>
          <w:lang w:eastAsia="ar-SA"/>
        </w:rPr>
        <w:t>12) o</w:t>
      </w:r>
      <w:r w:rsidR="00815D88" w:rsidRPr="00A5246B">
        <w:rPr>
          <w:rFonts w:ascii="Garamond" w:hAnsi="Garamond" w:cs="Garamond"/>
          <w:b/>
          <w:bCs/>
          <w:kern w:val="0"/>
          <w:sz w:val="20"/>
          <w:szCs w:val="20"/>
          <w:lang w:eastAsia="ar-SA"/>
        </w:rPr>
        <w:t>świadczamy</w:t>
      </w:r>
      <w:r w:rsidR="00815D88" w:rsidRPr="00A5246B">
        <w:rPr>
          <w:rFonts w:ascii="Garamond" w:hAnsi="Garamond" w:cs="Garamond"/>
          <w:kern w:val="0"/>
          <w:sz w:val="20"/>
          <w:szCs w:val="20"/>
          <w:lang w:eastAsia="ar-SA"/>
        </w:rPr>
        <w:t xml:space="preserve">*, że przedmiot zamówienia zrealizujemy z udziałem podwykonawcy, </w:t>
      </w:r>
      <w:r w:rsidR="00815D88" w:rsidRPr="00A5246B">
        <w:rPr>
          <w:rFonts w:ascii="Garamond" w:hAnsi="Garamond" w:cs="Garamond"/>
          <w:b/>
          <w:bCs/>
          <w:kern w:val="0"/>
          <w:sz w:val="20"/>
          <w:szCs w:val="20"/>
          <w:lang w:eastAsia="ar-SA"/>
        </w:rPr>
        <w:t xml:space="preserve">a który nie jest podmiotem, na którego zdolnościach lub sytuacji polegamy </w:t>
      </w:r>
      <w:r w:rsidR="00815D88" w:rsidRPr="00A5246B">
        <w:rPr>
          <w:rFonts w:ascii="Garamond" w:hAnsi="Garamond" w:cs="Garamond"/>
          <w:kern w:val="0"/>
          <w:sz w:val="20"/>
          <w:szCs w:val="20"/>
          <w:lang w:eastAsia="ar-SA"/>
        </w:rPr>
        <w:t xml:space="preserve">i  wskazujemy części zamówienia   powierzone   do   wykonania przez   podwykonawcę   oraz   nazwy   firm   podwykonawców:  ........................................................... </w:t>
      </w:r>
    </w:p>
    <w:tbl>
      <w:tblPr>
        <w:tblW w:w="0" w:type="auto"/>
        <w:tblInd w:w="177" w:type="dxa"/>
        <w:tblLayout w:type="fixed"/>
        <w:tblCellMar>
          <w:left w:w="70" w:type="dxa"/>
          <w:right w:w="70" w:type="dxa"/>
        </w:tblCellMar>
        <w:tblLook w:val="0000" w:firstRow="0" w:lastRow="0" w:firstColumn="0" w:lastColumn="0" w:noHBand="0" w:noVBand="0"/>
      </w:tblPr>
      <w:tblGrid>
        <w:gridCol w:w="792"/>
        <w:gridCol w:w="3583"/>
        <w:gridCol w:w="4680"/>
      </w:tblGrid>
      <w:tr w:rsidR="00A5246B" w:rsidRPr="00A5246B" w14:paraId="6F2ECA28" w14:textId="77777777" w:rsidTr="00B06C4C">
        <w:trPr>
          <w:trHeight w:val="240"/>
        </w:trPr>
        <w:tc>
          <w:tcPr>
            <w:tcW w:w="792" w:type="dxa"/>
            <w:tcBorders>
              <w:top w:val="single" w:sz="4" w:space="0" w:color="000000"/>
              <w:left w:val="single" w:sz="4" w:space="0" w:color="000000"/>
              <w:bottom w:val="single" w:sz="4" w:space="0" w:color="000000"/>
            </w:tcBorders>
          </w:tcPr>
          <w:p w14:paraId="6E2A3823" w14:textId="77777777" w:rsidR="00815D88" w:rsidRPr="00A5246B" w:rsidRDefault="00815D88" w:rsidP="00A45C06">
            <w:pPr>
              <w:tabs>
                <w:tab w:val="left" w:pos="0"/>
              </w:tabs>
              <w:autoSpaceDN/>
              <w:snapToGrid w:val="0"/>
              <w:spacing w:line="276" w:lineRule="auto"/>
              <w:jc w:val="both"/>
              <w:textAlignment w:val="auto"/>
              <w:rPr>
                <w:rFonts w:ascii="Garamond" w:hAnsi="Garamond" w:cs="Garamond"/>
                <w:kern w:val="0"/>
                <w:sz w:val="20"/>
                <w:szCs w:val="20"/>
                <w:lang w:eastAsia="ar-SA"/>
              </w:rPr>
            </w:pPr>
          </w:p>
          <w:p w14:paraId="64B87E6A" w14:textId="77777777" w:rsidR="00815D88" w:rsidRPr="00A5246B" w:rsidRDefault="00815D88" w:rsidP="00A45C06">
            <w:pPr>
              <w:tabs>
                <w:tab w:val="left" w:pos="0"/>
              </w:tabs>
              <w:autoSpaceDN/>
              <w:spacing w:line="276" w:lineRule="auto"/>
              <w:jc w:val="both"/>
              <w:textAlignment w:val="auto"/>
              <w:rPr>
                <w:rFonts w:ascii="Garamond" w:hAnsi="Garamond" w:cs="Garamond"/>
                <w:kern w:val="0"/>
                <w:sz w:val="20"/>
                <w:szCs w:val="20"/>
                <w:lang w:eastAsia="ar-SA"/>
              </w:rPr>
            </w:pPr>
          </w:p>
          <w:p w14:paraId="14D69156" w14:textId="7777777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proofErr w:type="spellStart"/>
            <w:r w:rsidRPr="00A5246B">
              <w:rPr>
                <w:rFonts w:ascii="Garamond" w:hAnsi="Garamond" w:cs="Garamond"/>
                <w:kern w:val="0"/>
                <w:sz w:val="20"/>
                <w:szCs w:val="20"/>
                <w:lang w:eastAsia="ar-SA"/>
              </w:rPr>
              <w:t>L.p</w:t>
            </w:r>
            <w:proofErr w:type="spellEnd"/>
          </w:p>
          <w:p w14:paraId="06924824" w14:textId="77777777" w:rsidR="00815D88" w:rsidRPr="00A5246B" w:rsidRDefault="00815D88" w:rsidP="00A45C06">
            <w:pPr>
              <w:tabs>
                <w:tab w:val="left" w:pos="0"/>
              </w:tabs>
              <w:autoSpaceDN/>
              <w:spacing w:line="276" w:lineRule="auto"/>
              <w:jc w:val="both"/>
              <w:textAlignment w:val="auto"/>
              <w:rPr>
                <w:rFonts w:ascii="Garamond" w:hAnsi="Garamond" w:cs="Garamond"/>
                <w:kern w:val="0"/>
                <w:sz w:val="20"/>
                <w:szCs w:val="20"/>
                <w:lang w:eastAsia="ar-SA"/>
              </w:rPr>
            </w:pPr>
          </w:p>
        </w:tc>
        <w:tc>
          <w:tcPr>
            <w:tcW w:w="3583" w:type="dxa"/>
            <w:tcBorders>
              <w:top w:val="single" w:sz="4" w:space="0" w:color="000000"/>
              <w:left w:val="single" w:sz="4" w:space="0" w:color="000000"/>
              <w:bottom w:val="single" w:sz="4" w:space="0" w:color="000000"/>
            </w:tcBorders>
          </w:tcPr>
          <w:p w14:paraId="34E653E3" w14:textId="7777777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 xml:space="preserve">Części zamówienia przewidziana do wykonania przez podwykonawców </w:t>
            </w:r>
          </w:p>
        </w:tc>
        <w:tc>
          <w:tcPr>
            <w:tcW w:w="4680" w:type="dxa"/>
            <w:tcBorders>
              <w:top w:val="single" w:sz="4" w:space="0" w:color="000000"/>
              <w:left w:val="single" w:sz="4" w:space="0" w:color="000000"/>
              <w:bottom w:val="single" w:sz="4" w:space="0" w:color="000000"/>
              <w:right w:val="single" w:sz="4" w:space="0" w:color="000000"/>
            </w:tcBorders>
          </w:tcPr>
          <w:p w14:paraId="032CF7E5" w14:textId="77777777" w:rsidR="00815D88" w:rsidRPr="00A5246B" w:rsidRDefault="00815D88" w:rsidP="00A45C06">
            <w:pPr>
              <w:tabs>
                <w:tab w:val="left" w:pos="0"/>
              </w:tabs>
              <w:autoSpaceDN/>
              <w:spacing w:line="276" w:lineRule="auto"/>
              <w:jc w:val="center"/>
              <w:textAlignment w:val="auto"/>
              <w:rPr>
                <w:rFonts w:ascii="Garamond" w:hAnsi="Garamond"/>
                <w:kern w:val="2"/>
                <w:sz w:val="20"/>
                <w:szCs w:val="20"/>
              </w:rPr>
            </w:pPr>
            <w:r w:rsidRPr="00A5246B">
              <w:rPr>
                <w:rFonts w:ascii="Garamond" w:hAnsi="Garamond" w:cs="Garamond"/>
                <w:b/>
                <w:bCs/>
                <w:kern w:val="0"/>
                <w:sz w:val="20"/>
                <w:szCs w:val="20"/>
                <w:lang w:eastAsia="ar-SA"/>
              </w:rPr>
              <w:t>Nazwa firm podwykonawców - jeżeli są znani</w:t>
            </w:r>
          </w:p>
        </w:tc>
      </w:tr>
      <w:tr w:rsidR="00A5246B" w:rsidRPr="00A5246B" w14:paraId="53C7B524" w14:textId="77777777" w:rsidTr="00B06C4C">
        <w:trPr>
          <w:trHeight w:val="569"/>
        </w:trPr>
        <w:tc>
          <w:tcPr>
            <w:tcW w:w="792" w:type="dxa"/>
            <w:tcBorders>
              <w:top w:val="single" w:sz="4" w:space="0" w:color="000000"/>
              <w:left w:val="single" w:sz="4" w:space="0" w:color="000000"/>
              <w:bottom w:val="single" w:sz="4" w:space="0" w:color="000000"/>
            </w:tcBorders>
          </w:tcPr>
          <w:p w14:paraId="710E42B0" w14:textId="77777777" w:rsidR="00815D88" w:rsidRPr="00A5246B" w:rsidRDefault="00815D88" w:rsidP="00A45C06">
            <w:pPr>
              <w:tabs>
                <w:tab w:val="left" w:pos="0"/>
              </w:tabs>
              <w:autoSpaceDN/>
              <w:snapToGrid w:val="0"/>
              <w:spacing w:line="276" w:lineRule="auto"/>
              <w:jc w:val="both"/>
              <w:textAlignment w:val="auto"/>
              <w:rPr>
                <w:rFonts w:ascii="Garamond" w:hAnsi="Garamond" w:cs="Garamond"/>
                <w:kern w:val="0"/>
                <w:sz w:val="20"/>
                <w:szCs w:val="20"/>
                <w:lang w:eastAsia="ar-SA"/>
              </w:rPr>
            </w:pPr>
          </w:p>
          <w:p w14:paraId="4B2148E8" w14:textId="77777777" w:rsidR="00815D88" w:rsidRPr="00A5246B" w:rsidRDefault="00815D88" w:rsidP="00A45C06">
            <w:pPr>
              <w:tabs>
                <w:tab w:val="left" w:pos="0"/>
              </w:tabs>
              <w:autoSpaceDN/>
              <w:spacing w:line="276" w:lineRule="auto"/>
              <w:jc w:val="both"/>
              <w:textAlignment w:val="auto"/>
              <w:rPr>
                <w:rFonts w:ascii="Garamond" w:hAnsi="Garamond" w:cs="Garamond"/>
                <w:kern w:val="0"/>
                <w:sz w:val="20"/>
                <w:szCs w:val="20"/>
                <w:lang w:eastAsia="ar-SA"/>
              </w:rPr>
            </w:pPr>
          </w:p>
          <w:p w14:paraId="56F6C692" w14:textId="77777777" w:rsidR="00815D88" w:rsidRPr="00A5246B" w:rsidRDefault="00815D88" w:rsidP="00A45C06">
            <w:pPr>
              <w:tabs>
                <w:tab w:val="left" w:pos="0"/>
              </w:tabs>
              <w:autoSpaceDN/>
              <w:spacing w:line="276" w:lineRule="auto"/>
              <w:jc w:val="both"/>
              <w:textAlignment w:val="auto"/>
              <w:rPr>
                <w:rFonts w:ascii="Garamond" w:hAnsi="Garamond" w:cs="Garamond"/>
                <w:kern w:val="0"/>
                <w:sz w:val="20"/>
                <w:szCs w:val="20"/>
                <w:lang w:eastAsia="ar-SA"/>
              </w:rPr>
            </w:pPr>
          </w:p>
          <w:p w14:paraId="542CA428" w14:textId="77777777" w:rsidR="00815D88" w:rsidRPr="00A5246B" w:rsidRDefault="00815D88" w:rsidP="00A45C06">
            <w:pPr>
              <w:tabs>
                <w:tab w:val="left" w:pos="0"/>
              </w:tabs>
              <w:autoSpaceDN/>
              <w:spacing w:line="276" w:lineRule="auto"/>
              <w:jc w:val="both"/>
              <w:textAlignment w:val="auto"/>
              <w:rPr>
                <w:rFonts w:ascii="Garamond" w:hAnsi="Garamond" w:cs="Garamond"/>
                <w:kern w:val="0"/>
                <w:sz w:val="20"/>
                <w:szCs w:val="20"/>
                <w:lang w:eastAsia="ar-SA"/>
              </w:rPr>
            </w:pPr>
          </w:p>
          <w:p w14:paraId="4FA2798F" w14:textId="77777777" w:rsidR="00815D88" w:rsidRPr="00A5246B" w:rsidRDefault="00815D88" w:rsidP="00A45C06">
            <w:pPr>
              <w:tabs>
                <w:tab w:val="left" w:pos="0"/>
              </w:tabs>
              <w:autoSpaceDN/>
              <w:spacing w:line="276" w:lineRule="auto"/>
              <w:jc w:val="both"/>
              <w:textAlignment w:val="auto"/>
              <w:rPr>
                <w:rFonts w:ascii="Garamond" w:hAnsi="Garamond" w:cs="Garamond"/>
                <w:kern w:val="0"/>
                <w:sz w:val="20"/>
                <w:szCs w:val="20"/>
                <w:lang w:eastAsia="ar-SA"/>
              </w:rPr>
            </w:pPr>
          </w:p>
        </w:tc>
        <w:tc>
          <w:tcPr>
            <w:tcW w:w="3583" w:type="dxa"/>
            <w:tcBorders>
              <w:top w:val="single" w:sz="4" w:space="0" w:color="000000"/>
              <w:left w:val="single" w:sz="4" w:space="0" w:color="000000"/>
              <w:bottom w:val="single" w:sz="4" w:space="0" w:color="000000"/>
            </w:tcBorders>
          </w:tcPr>
          <w:p w14:paraId="271E336D" w14:textId="77777777" w:rsidR="00815D88" w:rsidRPr="00A5246B" w:rsidRDefault="00815D88" w:rsidP="00A45C06">
            <w:pPr>
              <w:tabs>
                <w:tab w:val="left" w:pos="0"/>
              </w:tabs>
              <w:autoSpaceDN/>
              <w:snapToGrid w:val="0"/>
              <w:spacing w:line="276" w:lineRule="auto"/>
              <w:jc w:val="both"/>
              <w:textAlignment w:val="auto"/>
              <w:rPr>
                <w:rFonts w:ascii="Garamond" w:hAnsi="Garamond" w:cs="Garamond"/>
                <w:kern w:val="0"/>
                <w:sz w:val="20"/>
                <w:szCs w:val="20"/>
                <w:lang w:eastAsia="ar-SA"/>
              </w:rPr>
            </w:pPr>
          </w:p>
        </w:tc>
        <w:tc>
          <w:tcPr>
            <w:tcW w:w="4680" w:type="dxa"/>
            <w:tcBorders>
              <w:top w:val="single" w:sz="4" w:space="0" w:color="000000"/>
              <w:left w:val="single" w:sz="4" w:space="0" w:color="000000"/>
              <w:bottom w:val="single" w:sz="4" w:space="0" w:color="000000"/>
              <w:right w:val="single" w:sz="4" w:space="0" w:color="000000"/>
            </w:tcBorders>
          </w:tcPr>
          <w:p w14:paraId="4CA79338" w14:textId="77777777" w:rsidR="00815D88" w:rsidRPr="00A5246B" w:rsidRDefault="00815D88" w:rsidP="00A45C06">
            <w:pPr>
              <w:tabs>
                <w:tab w:val="left" w:pos="0"/>
              </w:tabs>
              <w:autoSpaceDN/>
              <w:snapToGrid w:val="0"/>
              <w:spacing w:line="276" w:lineRule="auto"/>
              <w:jc w:val="both"/>
              <w:textAlignment w:val="auto"/>
              <w:rPr>
                <w:rFonts w:ascii="Garamond" w:hAnsi="Garamond" w:cs="Garamond"/>
                <w:kern w:val="0"/>
                <w:sz w:val="20"/>
                <w:szCs w:val="20"/>
                <w:lang w:eastAsia="ar-SA"/>
              </w:rPr>
            </w:pPr>
          </w:p>
        </w:tc>
      </w:tr>
    </w:tbl>
    <w:p w14:paraId="2F7D1233" w14:textId="00636775"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b/>
          <w:bCs/>
          <w:kern w:val="0"/>
          <w:sz w:val="20"/>
          <w:szCs w:val="20"/>
          <w:lang w:eastAsia="ar-SA"/>
        </w:rPr>
        <w:t>1</w:t>
      </w:r>
      <w:r w:rsidR="00405EC5" w:rsidRPr="00A5246B">
        <w:rPr>
          <w:rFonts w:ascii="Garamond" w:hAnsi="Garamond" w:cs="Garamond"/>
          <w:b/>
          <w:bCs/>
          <w:kern w:val="0"/>
          <w:sz w:val="20"/>
          <w:szCs w:val="20"/>
          <w:lang w:eastAsia="ar-SA"/>
        </w:rPr>
        <w:t>3)</w:t>
      </w:r>
      <w:r w:rsidRPr="00A5246B">
        <w:rPr>
          <w:rFonts w:ascii="Garamond" w:hAnsi="Garamond" w:cs="Garamond"/>
          <w:b/>
          <w:bCs/>
          <w:kern w:val="0"/>
          <w:sz w:val="20"/>
          <w:szCs w:val="20"/>
          <w:lang w:eastAsia="ar-SA"/>
        </w:rPr>
        <w:t xml:space="preserve"> </w:t>
      </w:r>
      <w:r w:rsidRPr="00A5246B">
        <w:rPr>
          <w:rFonts w:ascii="Garamond" w:hAnsi="Garamond" w:cs="Garamond"/>
          <w:kern w:val="0"/>
          <w:sz w:val="20"/>
          <w:szCs w:val="20"/>
          <w:lang w:eastAsia="ar-SA"/>
        </w:rPr>
        <w:t>*</w:t>
      </w:r>
      <w:r w:rsidRPr="00A5246B">
        <w:rPr>
          <w:rFonts w:ascii="Garamond" w:hAnsi="Garamond" w:cs="Garamond"/>
          <w:b/>
          <w:bCs/>
          <w:kern w:val="0"/>
          <w:sz w:val="20"/>
          <w:szCs w:val="20"/>
          <w:lang w:eastAsia="ar-SA"/>
        </w:rPr>
        <w:t>Oświadczamy</w:t>
      </w:r>
      <w:r w:rsidRPr="00A5246B">
        <w:rPr>
          <w:rFonts w:ascii="Garamond" w:hAnsi="Garamond" w:cs="Garamond"/>
          <w:kern w:val="0"/>
          <w:sz w:val="20"/>
          <w:szCs w:val="20"/>
          <w:lang w:eastAsia="ar-SA"/>
        </w:rPr>
        <w:t>, że</w:t>
      </w:r>
      <w:r w:rsidRPr="00A5246B">
        <w:rPr>
          <w:rFonts w:ascii="Garamond" w:hAnsi="Garamond" w:cs="Garamond"/>
          <w:b/>
          <w:bCs/>
          <w:kern w:val="0"/>
          <w:sz w:val="20"/>
          <w:szCs w:val="20"/>
          <w:lang w:eastAsia="ar-SA"/>
        </w:rPr>
        <w:t xml:space="preserve"> polegamy </w:t>
      </w:r>
      <w:r w:rsidRPr="00A5246B">
        <w:rPr>
          <w:rFonts w:ascii="Garamond" w:hAnsi="Garamond" w:cs="Garamond"/>
          <w:kern w:val="0"/>
          <w:sz w:val="20"/>
          <w:szCs w:val="20"/>
          <w:lang w:eastAsia="ar-SA"/>
        </w:rPr>
        <w:t xml:space="preserve">na zdolnościach lub sytuacji innych podmiotów na zasadach określonych w ustawie </w:t>
      </w:r>
      <w:proofErr w:type="spellStart"/>
      <w:r w:rsidRPr="00A5246B">
        <w:rPr>
          <w:rFonts w:ascii="Garamond" w:hAnsi="Garamond" w:cs="Garamond"/>
          <w:kern w:val="0"/>
          <w:sz w:val="20"/>
          <w:szCs w:val="20"/>
          <w:lang w:eastAsia="ar-SA"/>
        </w:rPr>
        <w:t>Pzp</w:t>
      </w:r>
      <w:proofErr w:type="spellEnd"/>
      <w:r w:rsidRPr="00A5246B">
        <w:rPr>
          <w:rFonts w:ascii="Garamond" w:hAnsi="Garamond" w:cs="Garamond"/>
          <w:kern w:val="0"/>
          <w:sz w:val="20"/>
          <w:szCs w:val="20"/>
          <w:lang w:eastAsia="ar-SA"/>
        </w:rPr>
        <w:t xml:space="preserve"> w celu potwierdzenia spełniania warunków udziału w postępowaniu w następującym zakresie:...............................................................................................................................................................................</w:t>
      </w:r>
    </w:p>
    <w:p w14:paraId="6C300C7C" w14:textId="7777777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b/>
          <w:bCs/>
          <w:kern w:val="0"/>
          <w:sz w:val="20"/>
          <w:szCs w:val="20"/>
          <w:lang w:eastAsia="ar-SA"/>
        </w:rPr>
        <w:t xml:space="preserve">Uwaga: </w:t>
      </w:r>
      <w:r w:rsidRPr="00A5246B">
        <w:rPr>
          <w:rFonts w:ascii="Garamond" w:hAnsi="Garamond" w:cs="Garamond"/>
          <w:kern w:val="0"/>
          <w:sz w:val="20"/>
          <w:szCs w:val="20"/>
          <w:lang w:eastAsia="ar-SA"/>
        </w:rPr>
        <w:t>Zobowiązanie tych podmiotów do oddania do dyspozycji Wykonawcy niezbędnych zasobów na potrzeby</w:t>
      </w:r>
      <w:r w:rsidRPr="00A5246B">
        <w:rPr>
          <w:rFonts w:ascii="Garamond" w:hAnsi="Garamond" w:cs="Garamond"/>
          <w:b/>
          <w:bCs/>
          <w:kern w:val="0"/>
          <w:sz w:val="20"/>
          <w:szCs w:val="20"/>
          <w:lang w:eastAsia="ar-SA"/>
        </w:rPr>
        <w:t xml:space="preserve"> </w:t>
      </w:r>
      <w:r w:rsidRPr="00A5246B">
        <w:rPr>
          <w:rFonts w:ascii="Garamond" w:hAnsi="Garamond" w:cs="Garamond"/>
          <w:kern w:val="0"/>
          <w:sz w:val="20"/>
          <w:szCs w:val="20"/>
          <w:lang w:eastAsia="ar-SA"/>
        </w:rPr>
        <w:t xml:space="preserve">realizacji zamówienia należy przedstawić </w:t>
      </w:r>
      <w:r w:rsidRPr="00A5246B">
        <w:rPr>
          <w:rFonts w:ascii="Garamond" w:hAnsi="Garamond" w:cs="Garamond"/>
          <w:b/>
          <w:bCs/>
          <w:kern w:val="0"/>
          <w:sz w:val="20"/>
          <w:szCs w:val="20"/>
          <w:lang w:eastAsia="ar-SA"/>
        </w:rPr>
        <w:t>w oryginale</w:t>
      </w:r>
      <w:r w:rsidRPr="00A5246B">
        <w:rPr>
          <w:rFonts w:ascii="Garamond" w:hAnsi="Garamond" w:cs="Garamond"/>
          <w:kern w:val="0"/>
          <w:sz w:val="20"/>
          <w:szCs w:val="20"/>
          <w:lang w:eastAsia="ar-SA"/>
        </w:rPr>
        <w:t>.</w:t>
      </w:r>
    </w:p>
    <w:p w14:paraId="02FB44BE" w14:textId="4706F9D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b/>
          <w:bCs/>
          <w:kern w:val="0"/>
          <w:sz w:val="20"/>
          <w:szCs w:val="20"/>
          <w:lang w:eastAsia="ar-SA"/>
        </w:rPr>
        <w:t>1</w:t>
      </w:r>
      <w:r w:rsidR="00405EC5" w:rsidRPr="00A5246B">
        <w:rPr>
          <w:rFonts w:ascii="Garamond" w:hAnsi="Garamond" w:cs="Garamond"/>
          <w:b/>
          <w:bCs/>
          <w:kern w:val="0"/>
          <w:sz w:val="20"/>
          <w:szCs w:val="20"/>
          <w:lang w:eastAsia="ar-SA"/>
        </w:rPr>
        <w:t>4)</w:t>
      </w:r>
      <w:r w:rsidRPr="00A5246B">
        <w:rPr>
          <w:rFonts w:ascii="Garamond" w:hAnsi="Garamond" w:cs="Garamond"/>
          <w:b/>
          <w:bCs/>
          <w:kern w:val="0"/>
          <w:sz w:val="20"/>
          <w:szCs w:val="20"/>
          <w:lang w:eastAsia="ar-SA"/>
        </w:rPr>
        <w:t xml:space="preserve"> </w:t>
      </w:r>
      <w:r w:rsidR="00405EC5" w:rsidRPr="00A5246B">
        <w:rPr>
          <w:rFonts w:ascii="Garamond" w:hAnsi="Garamond" w:cs="Garamond"/>
          <w:kern w:val="0"/>
          <w:sz w:val="20"/>
          <w:szCs w:val="20"/>
          <w:lang w:eastAsia="ar-SA"/>
        </w:rPr>
        <w:t>o</w:t>
      </w:r>
      <w:r w:rsidRPr="00A5246B">
        <w:rPr>
          <w:rFonts w:ascii="Garamond" w:hAnsi="Garamond" w:cs="Garamond"/>
          <w:kern w:val="0"/>
          <w:sz w:val="20"/>
          <w:szCs w:val="20"/>
          <w:lang w:eastAsia="ar-SA"/>
        </w:rPr>
        <w:t xml:space="preserve">świadczamy, że niniejsza oferta: </w:t>
      </w:r>
      <w:r w:rsidRPr="00A5246B">
        <w:rPr>
          <w:rFonts w:ascii="Garamond" w:hAnsi="Garamond" w:cs="Garamond"/>
          <w:b/>
          <w:bCs/>
          <w:kern w:val="0"/>
          <w:sz w:val="20"/>
          <w:szCs w:val="20"/>
          <w:lang w:eastAsia="ar-SA"/>
        </w:rPr>
        <w:t>zawiera</w:t>
      </w:r>
      <w:r w:rsidRPr="00A5246B">
        <w:rPr>
          <w:rFonts w:ascii="Garamond" w:hAnsi="Garamond" w:cs="Garamond"/>
          <w:kern w:val="0"/>
          <w:sz w:val="20"/>
          <w:szCs w:val="20"/>
          <w:lang w:eastAsia="ar-SA"/>
        </w:rPr>
        <w:t xml:space="preserve"> na </w:t>
      </w:r>
      <w:r w:rsidR="004D6F7A" w:rsidRPr="00A5246B">
        <w:rPr>
          <w:rFonts w:ascii="Garamond" w:hAnsi="Garamond" w:cs="Garamond"/>
          <w:kern w:val="0"/>
          <w:sz w:val="20"/>
          <w:szCs w:val="20"/>
          <w:lang w:eastAsia="ar-SA"/>
        </w:rPr>
        <w:t>załącznikach ……………………………</w:t>
      </w:r>
      <w:r w:rsidRPr="00A5246B">
        <w:rPr>
          <w:rFonts w:ascii="Garamond" w:hAnsi="Garamond" w:cs="Garamond"/>
          <w:kern w:val="0"/>
          <w:sz w:val="20"/>
          <w:szCs w:val="20"/>
          <w:lang w:eastAsia="ar-SA"/>
        </w:rPr>
        <w:t>informacje stanowiące tajemnicę przedsiębiorstwa w rozumieniu</w:t>
      </w:r>
      <w:r w:rsidR="00405EC5" w:rsidRPr="00A5246B">
        <w:rPr>
          <w:rFonts w:ascii="Garamond" w:hAnsi="Garamond" w:cs="Garamond"/>
          <w:kern w:val="0"/>
          <w:sz w:val="20"/>
          <w:szCs w:val="20"/>
          <w:lang w:eastAsia="ar-SA"/>
        </w:rPr>
        <w:t xml:space="preserve"> </w:t>
      </w:r>
      <w:r w:rsidRPr="00A5246B">
        <w:rPr>
          <w:rFonts w:ascii="Garamond" w:hAnsi="Garamond" w:cs="Garamond"/>
          <w:kern w:val="0"/>
          <w:sz w:val="20"/>
          <w:szCs w:val="20"/>
          <w:lang w:eastAsia="ar-SA"/>
        </w:rPr>
        <w:t>przepisów o zwalczaniu nieuczciwej konkurencji</w:t>
      </w:r>
      <w:r w:rsidR="00405EC5" w:rsidRPr="00A5246B">
        <w:rPr>
          <w:rFonts w:ascii="Garamond" w:hAnsi="Garamond" w:cs="Garamond"/>
          <w:kern w:val="0"/>
          <w:sz w:val="20"/>
          <w:szCs w:val="20"/>
          <w:lang w:eastAsia="ar-SA"/>
        </w:rPr>
        <w:t>;</w:t>
      </w:r>
    </w:p>
    <w:p w14:paraId="7C88F075" w14:textId="2C6D95C1" w:rsidR="00815D88" w:rsidRPr="00A5246B" w:rsidRDefault="00815D88" w:rsidP="00A45C06">
      <w:pPr>
        <w:tabs>
          <w:tab w:val="left" w:pos="0"/>
        </w:tabs>
        <w:autoSpaceDN/>
        <w:spacing w:line="276" w:lineRule="auto"/>
        <w:jc w:val="both"/>
        <w:textAlignment w:val="auto"/>
        <w:rPr>
          <w:rFonts w:ascii="Garamond" w:hAnsi="Garamond"/>
          <w:kern w:val="2"/>
          <w:sz w:val="20"/>
          <w:szCs w:val="20"/>
        </w:rPr>
      </w:pPr>
      <w:bookmarkStart w:id="15" w:name="page23"/>
      <w:bookmarkEnd w:id="15"/>
      <w:r w:rsidRPr="00A5246B">
        <w:rPr>
          <w:rFonts w:ascii="Garamond" w:hAnsi="Garamond" w:cs="Garamond"/>
          <w:b/>
          <w:bCs/>
          <w:kern w:val="0"/>
          <w:sz w:val="20"/>
          <w:szCs w:val="20"/>
          <w:lang w:eastAsia="ar-SA"/>
        </w:rPr>
        <w:t>1</w:t>
      </w:r>
      <w:r w:rsidR="00405EC5" w:rsidRPr="00A5246B">
        <w:rPr>
          <w:rFonts w:ascii="Garamond" w:hAnsi="Garamond" w:cs="Garamond"/>
          <w:b/>
          <w:bCs/>
          <w:kern w:val="0"/>
          <w:sz w:val="20"/>
          <w:szCs w:val="20"/>
          <w:lang w:eastAsia="ar-SA"/>
        </w:rPr>
        <w:t>5)</w:t>
      </w:r>
      <w:r w:rsidRPr="00A5246B">
        <w:rPr>
          <w:rFonts w:ascii="Garamond" w:hAnsi="Garamond" w:cs="Garamond"/>
          <w:b/>
          <w:bCs/>
          <w:kern w:val="0"/>
          <w:sz w:val="20"/>
          <w:szCs w:val="20"/>
          <w:lang w:eastAsia="ar-SA"/>
        </w:rPr>
        <w:t xml:space="preserve"> </w:t>
      </w:r>
      <w:r w:rsidRPr="00A5246B">
        <w:rPr>
          <w:rFonts w:ascii="Garamond" w:hAnsi="Garamond" w:cs="Garamond"/>
          <w:kern w:val="0"/>
          <w:sz w:val="20"/>
          <w:szCs w:val="20"/>
          <w:lang w:eastAsia="ar-SA"/>
        </w:rPr>
        <w:t>**</w:t>
      </w:r>
      <w:r w:rsidR="00405EC5" w:rsidRPr="00A5246B">
        <w:rPr>
          <w:rFonts w:ascii="Garamond" w:hAnsi="Garamond" w:cs="Garamond"/>
          <w:b/>
          <w:bCs/>
          <w:kern w:val="0"/>
          <w:sz w:val="20"/>
          <w:szCs w:val="20"/>
          <w:lang w:eastAsia="ar-SA"/>
        </w:rPr>
        <w:t>o</w:t>
      </w:r>
      <w:r w:rsidRPr="00A5246B">
        <w:rPr>
          <w:rFonts w:ascii="Garamond" w:hAnsi="Garamond" w:cs="Garamond"/>
          <w:b/>
          <w:bCs/>
          <w:kern w:val="0"/>
          <w:sz w:val="20"/>
          <w:szCs w:val="20"/>
          <w:lang w:eastAsia="ar-SA"/>
        </w:rPr>
        <w:t>świadczamy</w:t>
      </w:r>
      <w:r w:rsidRPr="00A5246B">
        <w:rPr>
          <w:rFonts w:ascii="Garamond" w:hAnsi="Garamond" w:cs="Garamond"/>
          <w:kern w:val="0"/>
          <w:sz w:val="20"/>
          <w:szCs w:val="20"/>
          <w:lang w:eastAsia="ar-SA"/>
        </w:rPr>
        <w:t>, że wybór oferty</w:t>
      </w:r>
      <w:r w:rsidRPr="00A5246B">
        <w:rPr>
          <w:rFonts w:ascii="Garamond" w:hAnsi="Garamond" w:cs="Garamond"/>
          <w:b/>
          <w:bCs/>
          <w:kern w:val="0"/>
          <w:sz w:val="20"/>
          <w:szCs w:val="20"/>
          <w:lang w:eastAsia="ar-SA"/>
        </w:rPr>
        <w:t xml:space="preserve"> prowadzi </w:t>
      </w:r>
      <w:r w:rsidRPr="00A5246B">
        <w:rPr>
          <w:rFonts w:ascii="Garamond" w:hAnsi="Garamond" w:cs="Garamond"/>
          <w:kern w:val="0"/>
          <w:sz w:val="20"/>
          <w:szCs w:val="20"/>
          <w:lang w:eastAsia="ar-SA"/>
        </w:rPr>
        <w:t>do powstania u zamawiającego obowiązku</w:t>
      </w:r>
      <w:r w:rsidRPr="00A5246B">
        <w:rPr>
          <w:rFonts w:ascii="Garamond" w:hAnsi="Garamond" w:cs="Garamond"/>
          <w:b/>
          <w:bCs/>
          <w:kern w:val="0"/>
          <w:sz w:val="20"/>
          <w:szCs w:val="20"/>
          <w:lang w:eastAsia="ar-SA"/>
        </w:rPr>
        <w:t xml:space="preserve"> </w:t>
      </w:r>
      <w:r w:rsidRPr="00A5246B">
        <w:rPr>
          <w:rFonts w:ascii="Garamond" w:hAnsi="Garamond" w:cs="Garamond"/>
          <w:kern w:val="0"/>
          <w:sz w:val="20"/>
          <w:szCs w:val="20"/>
          <w:lang w:eastAsia="ar-SA"/>
        </w:rPr>
        <w:t>podatkowego:</w:t>
      </w:r>
    </w:p>
    <w:p w14:paraId="2C7DA4A1" w14:textId="7777777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a) *nazwa towaru lub usługi, których dostawa lub świadczenie będzie prowadzić do powstania obowiązku</w:t>
      </w:r>
    </w:p>
    <w:p w14:paraId="6B218316" w14:textId="7777777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podatkowego:.........................................................</w:t>
      </w:r>
    </w:p>
    <w:p w14:paraId="7FAED195" w14:textId="77777777"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b)* wartość towaru lub usługi bez kwoty podatku VAT:..................................</w:t>
      </w:r>
    </w:p>
    <w:p w14:paraId="70AB453A" w14:textId="3341A9CA"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b/>
          <w:bCs/>
          <w:kern w:val="0"/>
          <w:sz w:val="20"/>
          <w:szCs w:val="20"/>
          <w:lang w:eastAsia="ar-SA"/>
        </w:rPr>
        <w:t>1</w:t>
      </w:r>
      <w:r w:rsidR="00405EC5" w:rsidRPr="00A5246B">
        <w:rPr>
          <w:rFonts w:ascii="Garamond" w:hAnsi="Garamond" w:cs="Garamond"/>
          <w:b/>
          <w:bCs/>
          <w:kern w:val="0"/>
          <w:sz w:val="20"/>
          <w:szCs w:val="20"/>
          <w:lang w:eastAsia="ar-SA"/>
        </w:rPr>
        <w:t>6)</w:t>
      </w:r>
      <w:r w:rsidRPr="00A5246B">
        <w:rPr>
          <w:rFonts w:ascii="Garamond" w:hAnsi="Garamond" w:cs="Garamond"/>
          <w:b/>
          <w:bCs/>
          <w:kern w:val="0"/>
          <w:sz w:val="20"/>
          <w:szCs w:val="20"/>
          <w:lang w:eastAsia="ar-SA"/>
        </w:rPr>
        <w:t xml:space="preserve"> </w:t>
      </w:r>
      <w:r w:rsidR="00405EC5" w:rsidRPr="00A5246B">
        <w:rPr>
          <w:rFonts w:ascii="Garamond" w:hAnsi="Garamond" w:cs="Garamond"/>
          <w:kern w:val="0"/>
          <w:sz w:val="20"/>
          <w:szCs w:val="20"/>
          <w:lang w:eastAsia="ar-SA"/>
        </w:rPr>
        <w:t>o</w:t>
      </w:r>
      <w:r w:rsidRPr="00A5246B">
        <w:rPr>
          <w:rFonts w:ascii="Garamond" w:hAnsi="Garamond" w:cs="Garamond"/>
          <w:kern w:val="0"/>
          <w:sz w:val="20"/>
          <w:szCs w:val="20"/>
          <w:lang w:eastAsia="ar-SA"/>
        </w:rPr>
        <w:t>świadczamy, że do kontaktów z Zamawiającym w zakresie związanym z niniejszym zamówieniem upoważniamy następujące osoby:</w:t>
      </w:r>
    </w:p>
    <w:p w14:paraId="758BA4E6" w14:textId="77777777" w:rsidR="00815D88" w:rsidRPr="00A5246B" w:rsidRDefault="00815D88" w:rsidP="00A45C06">
      <w:pPr>
        <w:tabs>
          <w:tab w:val="left" w:pos="709"/>
        </w:tabs>
        <w:overflowPunct w:val="0"/>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 xml:space="preserve">….............................................................................. </w:t>
      </w:r>
      <w:r w:rsidRPr="00A5246B">
        <w:rPr>
          <w:rFonts w:ascii="Garamond" w:hAnsi="Garamond" w:cs="Garamond"/>
          <w:b/>
          <w:bCs/>
          <w:kern w:val="0"/>
          <w:sz w:val="20"/>
          <w:szCs w:val="20"/>
          <w:lang w:eastAsia="ar-SA"/>
        </w:rPr>
        <w:t>e-mail.</w:t>
      </w:r>
      <w:r w:rsidRPr="00A5246B">
        <w:rPr>
          <w:rFonts w:ascii="Garamond" w:hAnsi="Garamond" w:cs="Garamond"/>
          <w:kern w:val="0"/>
          <w:sz w:val="20"/>
          <w:szCs w:val="20"/>
          <w:lang w:eastAsia="ar-SA"/>
        </w:rPr>
        <w:t xml:space="preserve"> …………………………..</w:t>
      </w:r>
    </w:p>
    <w:p w14:paraId="0941FBE0" w14:textId="31E8E365" w:rsidR="00815D88" w:rsidRPr="00A5246B" w:rsidRDefault="00815D88" w:rsidP="00A45C06">
      <w:pPr>
        <w:tabs>
          <w:tab w:val="left" w:pos="0"/>
        </w:tabs>
        <w:autoSpaceDN/>
        <w:spacing w:line="276" w:lineRule="auto"/>
        <w:jc w:val="both"/>
        <w:textAlignment w:val="auto"/>
        <w:rPr>
          <w:rFonts w:ascii="Garamond" w:hAnsi="Garamond"/>
          <w:kern w:val="2"/>
          <w:sz w:val="20"/>
          <w:szCs w:val="20"/>
        </w:rPr>
      </w:pPr>
      <w:r w:rsidRPr="00A5246B">
        <w:rPr>
          <w:rFonts w:ascii="Garamond" w:hAnsi="Garamond" w:cs="Garamond"/>
          <w:kern w:val="0"/>
          <w:sz w:val="20"/>
          <w:szCs w:val="20"/>
          <w:lang w:eastAsia="ar-SA"/>
        </w:rPr>
        <w:t>1</w:t>
      </w:r>
      <w:r w:rsidR="00405EC5" w:rsidRPr="00A5246B">
        <w:rPr>
          <w:rFonts w:ascii="Garamond" w:hAnsi="Garamond" w:cs="Garamond"/>
          <w:kern w:val="0"/>
          <w:sz w:val="20"/>
          <w:szCs w:val="20"/>
          <w:lang w:eastAsia="ar-SA"/>
        </w:rPr>
        <w:t>7) p</w:t>
      </w:r>
      <w:r w:rsidRPr="00A5246B">
        <w:rPr>
          <w:rFonts w:ascii="Garamond" w:hAnsi="Garamond" w:cs="Garamond"/>
          <w:kern w:val="0"/>
          <w:sz w:val="20"/>
          <w:szCs w:val="20"/>
          <w:lang w:eastAsia="ar-SA"/>
        </w:rPr>
        <w:t>od groźbą odpowiedzialności karnej oświadczamy, że załączone do oferty dokumenty opisują stan prawny i</w:t>
      </w:r>
      <w:r w:rsidRPr="00A5246B">
        <w:rPr>
          <w:rFonts w:ascii="Garamond" w:hAnsi="Garamond" w:cs="Garamond"/>
          <w:b/>
          <w:bCs/>
          <w:kern w:val="0"/>
          <w:sz w:val="20"/>
          <w:szCs w:val="20"/>
          <w:lang w:eastAsia="ar-SA"/>
        </w:rPr>
        <w:t xml:space="preserve"> </w:t>
      </w:r>
      <w:r w:rsidRPr="00A5246B">
        <w:rPr>
          <w:rFonts w:ascii="Garamond" w:hAnsi="Garamond" w:cs="Garamond"/>
          <w:kern w:val="0"/>
          <w:sz w:val="20"/>
          <w:szCs w:val="20"/>
          <w:lang w:eastAsia="ar-SA"/>
        </w:rPr>
        <w:t>faktyczny, aktualny na dzień otwarcia ofert</w:t>
      </w:r>
      <w:r w:rsidR="00405EC5" w:rsidRPr="00A5246B">
        <w:rPr>
          <w:rFonts w:ascii="Garamond" w:hAnsi="Garamond" w:cs="Garamond"/>
          <w:kern w:val="0"/>
          <w:sz w:val="20"/>
          <w:szCs w:val="20"/>
          <w:lang w:eastAsia="ar-SA"/>
        </w:rPr>
        <w:t>,</w:t>
      </w:r>
    </w:p>
    <w:p w14:paraId="1ACF313F" w14:textId="77777777" w:rsidR="00815D88" w:rsidRPr="00A5246B" w:rsidRDefault="00815D88" w:rsidP="00A45C06">
      <w:pPr>
        <w:autoSpaceDN/>
        <w:spacing w:line="276" w:lineRule="auto"/>
        <w:jc w:val="right"/>
        <w:textAlignment w:val="auto"/>
        <w:rPr>
          <w:rFonts w:ascii="Garamond" w:hAnsi="Garamond"/>
          <w:kern w:val="2"/>
          <w:sz w:val="20"/>
          <w:szCs w:val="20"/>
        </w:rPr>
      </w:pPr>
      <w:r w:rsidRPr="00A5246B">
        <w:rPr>
          <w:rFonts w:ascii="Garamond" w:hAnsi="Garamond" w:cs="Garamond"/>
          <w:kern w:val="0"/>
          <w:sz w:val="20"/>
          <w:szCs w:val="20"/>
          <w:lang w:eastAsia="ar-SA"/>
        </w:rPr>
        <w:t>..........................................................................................................</w:t>
      </w:r>
    </w:p>
    <w:p w14:paraId="19A1054C" w14:textId="77777777" w:rsidR="00815D88" w:rsidRPr="00A5246B" w:rsidRDefault="00815D88" w:rsidP="00A45C06">
      <w:pPr>
        <w:autoSpaceDN/>
        <w:spacing w:line="276" w:lineRule="auto"/>
        <w:jc w:val="right"/>
        <w:textAlignment w:val="auto"/>
        <w:rPr>
          <w:rFonts w:ascii="Garamond" w:hAnsi="Garamond"/>
          <w:kern w:val="2"/>
          <w:sz w:val="20"/>
          <w:szCs w:val="20"/>
        </w:rPr>
      </w:pPr>
      <w:r w:rsidRPr="00A5246B">
        <w:rPr>
          <w:rFonts w:ascii="Garamond" w:hAnsi="Garamond" w:cs="Garamond"/>
          <w:kern w:val="0"/>
          <w:sz w:val="20"/>
          <w:szCs w:val="20"/>
          <w:lang w:eastAsia="ar-SA"/>
        </w:rPr>
        <w:t>(podpis, pieczęć imienna umocowanego przedstawiciela Oferenta)</w:t>
      </w:r>
    </w:p>
    <w:p w14:paraId="5154EC0E" w14:textId="77777777" w:rsidR="00815D88" w:rsidRPr="00A5246B" w:rsidRDefault="00815D88" w:rsidP="00A45C06">
      <w:pPr>
        <w:autoSpaceDN/>
        <w:spacing w:line="276" w:lineRule="auto"/>
        <w:jc w:val="right"/>
        <w:textAlignment w:val="auto"/>
        <w:rPr>
          <w:rFonts w:ascii="Garamond" w:hAnsi="Garamond" w:cs="Garamond"/>
          <w:kern w:val="0"/>
          <w:sz w:val="20"/>
          <w:szCs w:val="20"/>
          <w:lang w:eastAsia="ar-SA"/>
        </w:rPr>
      </w:pPr>
    </w:p>
    <w:p w14:paraId="41F0BECF" w14:textId="77777777" w:rsidR="00815D88" w:rsidRPr="00A5246B" w:rsidRDefault="00815D88" w:rsidP="00A45C06">
      <w:pPr>
        <w:numPr>
          <w:ilvl w:val="0"/>
          <w:numId w:val="111"/>
        </w:numPr>
        <w:tabs>
          <w:tab w:val="clear" w:pos="360"/>
          <w:tab w:val="left" w:pos="0"/>
        </w:tabs>
        <w:autoSpaceDN/>
        <w:spacing w:line="276" w:lineRule="auto"/>
        <w:ind w:left="0" w:firstLine="0"/>
        <w:jc w:val="both"/>
        <w:textAlignment w:val="auto"/>
        <w:rPr>
          <w:rFonts w:ascii="Garamond" w:hAnsi="Garamond"/>
          <w:kern w:val="2"/>
          <w:sz w:val="20"/>
          <w:szCs w:val="20"/>
        </w:rPr>
      </w:pPr>
      <w:r w:rsidRPr="00A5246B">
        <w:rPr>
          <w:rFonts w:ascii="Garamond" w:hAnsi="Garamond" w:cs="Garamond"/>
          <w:kern w:val="0"/>
          <w:sz w:val="20"/>
          <w:szCs w:val="20"/>
          <w:lang w:eastAsia="ar-SA"/>
        </w:rPr>
        <w:t>wypełnić w przypadku zgłoszenia podmiotu na których zasobów lub sytuację powołuje się Wykonawca zasobów ewentualnie podwykonawców.</w:t>
      </w:r>
    </w:p>
    <w:tbl>
      <w:tblPr>
        <w:tblW w:w="0" w:type="auto"/>
        <w:tblInd w:w="7" w:type="dxa"/>
        <w:tblLayout w:type="fixed"/>
        <w:tblCellMar>
          <w:left w:w="0" w:type="dxa"/>
          <w:right w:w="0" w:type="dxa"/>
        </w:tblCellMar>
        <w:tblLook w:val="0000" w:firstRow="0" w:lastRow="0" w:firstColumn="0" w:lastColumn="0" w:noHBand="0" w:noVBand="0"/>
      </w:tblPr>
      <w:tblGrid>
        <w:gridCol w:w="220"/>
        <w:gridCol w:w="8920"/>
        <w:gridCol w:w="23"/>
      </w:tblGrid>
      <w:tr w:rsidR="00A5246B" w:rsidRPr="00A5246B" w14:paraId="5586D36A" w14:textId="77777777" w:rsidTr="00B06C4C">
        <w:trPr>
          <w:trHeight w:val="149"/>
        </w:trPr>
        <w:tc>
          <w:tcPr>
            <w:tcW w:w="220" w:type="dxa"/>
            <w:vAlign w:val="bottom"/>
          </w:tcPr>
          <w:p w14:paraId="4BD4F05A" w14:textId="77777777" w:rsidR="00815D88" w:rsidRPr="00A5246B" w:rsidRDefault="00815D88" w:rsidP="00A45C06">
            <w:pPr>
              <w:tabs>
                <w:tab w:val="left" w:pos="0"/>
              </w:tabs>
              <w:autoSpaceDN/>
              <w:snapToGrid w:val="0"/>
              <w:spacing w:line="276" w:lineRule="auto"/>
              <w:textAlignment w:val="auto"/>
              <w:rPr>
                <w:rFonts w:ascii="Garamond" w:hAnsi="Garamond" w:cs="Garamond"/>
                <w:kern w:val="0"/>
                <w:sz w:val="20"/>
                <w:szCs w:val="20"/>
                <w:lang w:eastAsia="ar-SA"/>
              </w:rPr>
            </w:pPr>
          </w:p>
        </w:tc>
        <w:tc>
          <w:tcPr>
            <w:tcW w:w="8920" w:type="dxa"/>
            <w:vMerge w:val="restart"/>
            <w:vAlign w:val="bottom"/>
          </w:tcPr>
          <w:p w14:paraId="43158EC7" w14:textId="77777777" w:rsidR="00815D88" w:rsidRPr="00A5246B" w:rsidRDefault="00815D88" w:rsidP="00A45C06">
            <w:pPr>
              <w:tabs>
                <w:tab w:val="left" w:pos="0"/>
              </w:tabs>
              <w:autoSpaceDN/>
              <w:spacing w:line="276" w:lineRule="auto"/>
              <w:textAlignment w:val="auto"/>
              <w:rPr>
                <w:rFonts w:ascii="Garamond" w:hAnsi="Garamond"/>
                <w:kern w:val="2"/>
                <w:sz w:val="20"/>
                <w:szCs w:val="20"/>
              </w:rPr>
            </w:pPr>
            <w:r w:rsidRPr="00A5246B">
              <w:rPr>
                <w:rFonts w:ascii="Garamond" w:hAnsi="Garamond" w:cs="Garamond"/>
                <w:w w:val="99"/>
                <w:kern w:val="0"/>
                <w:sz w:val="20"/>
                <w:szCs w:val="20"/>
                <w:lang w:eastAsia="ar-SA"/>
              </w:rPr>
              <w:t>Gdy wybór oferty prowadzi do powstania obowiązku podatkowego u zamawiającego ,</w:t>
            </w:r>
          </w:p>
        </w:tc>
        <w:tc>
          <w:tcPr>
            <w:tcW w:w="23" w:type="dxa"/>
            <w:vAlign w:val="bottom"/>
          </w:tcPr>
          <w:p w14:paraId="2D133938" w14:textId="77777777" w:rsidR="00815D88" w:rsidRPr="00A5246B" w:rsidRDefault="00815D88" w:rsidP="00A45C06">
            <w:pPr>
              <w:tabs>
                <w:tab w:val="left" w:pos="0"/>
              </w:tabs>
              <w:autoSpaceDN/>
              <w:snapToGrid w:val="0"/>
              <w:spacing w:line="276" w:lineRule="auto"/>
              <w:textAlignment w:val="auto"/>
              <w:rPr>
                <w:rFonts w:ascii="Garamond" w:hAnsi="Garamond" w:cs="Garamond"/>
                <w:kern w:val="0"/>
                <w:sz w:val="20"/>
                <w:szCs w:val="20"/>
                <w:lang w:eastAsia="ar-SA"/>
              </w:rPr>
            </w:pPr>
          </w:p>
        </w:tc>
      </w:tr>
      <w:tr w:rsidR="00A5246B" w:rsidRPr="00A5246B" w14:paraId="2A540C9E" w14:textId="77777777" w:rsidTr="00B06C4C">
        <w:trPr>
          <w:trHeight w:val="86"/>
        </w:trPr>
        <w:tc>
          <w:tcPr>
            <w:tcW w:w="220" w:type="dxa"/>
            <w:vAlign w:val="bottom"/>
          </w:tcPr>
          <w:p w14:paraId="30695A95" w14:textId="77777777" w:rsidR="00815D88" w:rsidRPr="00A5246B" w:rsidRDefault="00815D88" w:rsidP="00A45C06">
            <w:pPr>
              <w:tabs>
                <w:tab w:val="left" w:pos="0"/>
              </w:tabs>
              <w:autoSpaceDN/>
              <w:spacing w:line="276" w:lineRule="auto"/>
              <w:textAlignment w:val="auto"/>
              <w:rPr>
                <w:rFonts w:ascii="Garamond" w:hAnsi="Garamond"/>
                <w:kern w:val="2"/>
                <w:sz w:val="20"/>
                <w:szCs w:val="20"/>
              </w:rPr>
            </w:pPr>
            <w:r w:rsidRPr="00A5246B">
              <w:rPr>
                <w:rFonts w:ascii="Garamond" w:hAnsi="Garamond" w:cs="Garamond"/>
                <w:kern w:val="0"/>
                <w:sz w:val="20"/>
                <w:szCs w:val="20"/>
                <w:lang w:eastAsia="ar-SA"/>
              </w:rPr>
              <w:t>**</w:t>
            </w:r>
          </w:p>
        </w:tc>
        <w:tc>
          <w:tcPr>
            <w:tcW w:w="8920" w:type="dxa"/>
            <w:vMerge/>
            <w:vAlign w:val="bottom"/>
          </w:tcPr>
          <w:p w14:paraId="54C4CE22" w14:textId="77777777" w:rsidR="00815D88" w:rsidRPr="00A5246B" w:rsidRDefault="00815D88" w:rsidP="00A45C06">
            <w:pPr>
              <w:tabs>
                <w:tab w:val="left" w:pos="0"/>
              </w:tabs>
              <w:autoSpaceDN/>
              <w:snapToGrid w:val="0"/>
              <w:spacing w:line="276" w:lineRule="auto"/>
              <w:textAlignment w:val="auto"/>
              <w:rPr>
                <w:rFonts w:ascii="Garamond" w:hAnsi="Garamond" w:cs="Garamond"/>
                <w:kern w:val="0"/>
                <w:sz w:val="20"/>
                <w:szCs w:val="20"/>
                <w:lang w:eastAsia="ar-SA"/>
              </w:rPr>
            </w:pPr>
          </w:p>
        </w:tc>
        <w:tc>
          <w:tcPr>
            <w:tcW w:w="23" w:type="dxa"/>
            <w:vAlign w:val="bottom"/>
          </w:tcPr>
          <w:p w14:paraId="1D24DD8C" w14:textId="77777777" w:rsidR="00815D88" w:rsidRPr="00A5246B" w:rsidRDefault="00815D88" w:rsidP="00A45C06">
            <w:pPr>
              <w:tabs>
                <w:tab w:val="left" w:pos="0"/>
              </w:tabs>
              <w:autoSpaceDN/>
              <w:snapToGrid w:val="0"/>
              <w:spacing w:line="276" w:lineRule="auto"/>
              <w:textAlignment w:val="auto"/>
              <w:rPr>
                <w:rFonts w:ascii="Garamond" w:hAnsi="Garamond" w:cs="Garamond"/>
                <w:kern w:val="0"/>
                <w:sz w:val="20"/>
                <w:szCs w:val="20"/>
                <w:lang w:eastAsia="ar-SA"/>
              </w:rPr>
            </w:pPr>
          </w:p>
        </w:tc>
      </w:tr>
      <w:tr w:rsidR="00815D88" w:rsidRPr="00A5246B" w14:paraId="4F9739F1" w14:textId="77777777" w:rsidTr="00B06C4C">
        <w:trPr>
          <w:trHeight w:val="346"/>
        </w:trPr>
        <w:tc>
          <w:tcPr>
            <w:tcW w:w="9140" w:type="dxa"/>
            <w:gridSpan w:val="2"/>
            <w:vAlign w:val="bottom"/>
          </w:tcPr>
          <w:p w14:paraId="7574CB2F" w14:textId="77777777" w:rsidR="00815D88" w:rsidRPr="00A5246B" w:rsidRDefault="00815D88" w:rsidP="00A45C06">
            <w:pPr>
              <w:tabs>
                <w:tab w:val="left" w:pos="0"/>
              </w:tabs>
              <w:autoSpaceDN/>
              <w:spacing w:line="276" w:lineRule="auto"/>
              <w:textAlignment w:val="auto"/>
              <w:rPr>
                <w:rFonts w:ascii="Garamond" w:hAnsi="Garamond"/>
                <w:kern w:val="2"/>
                <w:sz w:val="20"/>
                <w:szCs w:val="20"/>
              </w:rPr>
            </w:pPr>
            <w:r w:rsidRPr="00A5246B">
              <w:rPr>
                <w:rFonts w:ascii="Garamond" w:hAnsi="Garamond" w:cs="Garamond"/>
                <w:kern w:val="0"/>
                <w:sz w:val="20"/>
                <w:szCs w:val="20"/>
                <w:lang w:eastAsia="ar-SA"/>
              </w:rPr>
              <w:t>wykonawca zobligowany jest do wypełnienia pozycji a i b pkt 16 .</w:t>
            </w:r>
          </w:p>
        </w:tc>
        <w:tc>
          <w:tcPr>
            <w:tcW w:w="23" w:type="dxa"/>
            <w:vAlign w:val="bottom"/>
          </w:tcPr>
          <w:p w14:paraId="1CA3B659" w14:textId="77777777" w:rsidR="00815D88" w:rsidRPr="00A5246B" w:rsidRDefault="00815D88" w:rsidP="00A45C06">
            <w:pPr>
              <w:tabs>
                <w:tab w:val="left" w:pos="0"/>
              </w:tabs>
              <w:autoSpaceDN/>
              <w:snapToGrid w:val="0"/>
              <w:spacing w:line="276" w:lineRule="auto"/>
              <w:textAlignment w:val="auto"/>
              <w:rPr>
                <w:rFonts w:ascii="Garamond" w:hAnsi="Garamond" w:cs="Garamond"/>
                <w:kern w:val="0"/>
                <w:sz w:val="20"/>
                <w:szCs w:val="20"/>
                <w:lang w:eastAsia="ar-SA"/>
              </w:rPr>
            </w:pPr>
          </w:p>
        </w:tc>
      </w:tr>
    </w:tbl>
    <w:p w14:paraId="0A699EAA" w14:textId="77777777" w:rsidR="00815D88" w:rsidRPr="00A5246B" w:rsidRDefault="00815D88" w:rsidP="00A45C06">
      <w:pPr>
        <w:pStyle w:val="Textbody"/>
        <w:widowControl w:val="0"/>
        <w:suppressLineNumbers/>
        <w:tabs>
          <w:tab w:val="left" w:pos="4100"/>
        </w:tabs>
        <w:spacing w:after="0" w:line="276" w:lineRule="auto"/>
        <w:jc w:val="right"/>
        <w:rPr>
          <w:rFonts w:ascii="Garamond" w:hAnsi="Garamond" w:cs="Georgia"/>
          <w:sz w:val="20"/>
          <w:szCs w:val="20"/>
        </w:rPr>
      </w:pPr>
    </w:p>
    <w:p w14:paraId="4A41DA03" w14:textId="77777777" w:rsidR="00E212EA" w:rsidRPr="00A5246B" w:rsidRDefault="00E212EA" w:rsidP="00A45C06">
      <w:pPr>
        <w:pStyle w:val="Textbody"/>
        <w:widowControl w:val="0"/>
        <w:suppressLineNumbers/>
        <w:tabs>
          <w:tab w:val="left" w:pos="4100"/>
        </w:tabs>
        <w:spacing w:after="0" w:line="276" w:lineRule="auto"/>
        <w:jc w:val="right"/>
        <w:rPr>
          <w:rFonts w:ascii="Garamond" w:hAnsi="Garamond" w:cs="Georgia"/>
          <w:sz w:val="20"/>
          <w:szCs w:val="20"/>
        </w:rPr>
      </w:pPr>
    </w:p>
    <w:p w14:paraId="4A77C0FB"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1C8D5EF0"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23043DF2"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65CC4CE4"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6E2AF133"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042BEA1E"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442E9920"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23BABE03"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1318E9D4" w14:textId="77777777" w:rsidR="00423B74" w:rsidRPr="00A5246B" w:rsidRDefault="00423B74" w:rsidP="00A45C06">
      <w:pPr>
        <w:pStyle w:val="Textbody"/>
        <w:widowControl w:val="0"/>
        <w:suppressLineNumbers/>
        <w:tabs>
          <w:tab w:val="left" w:pos="4100"/>
        </w:tabs>
        <w:spacing w:after="0" w:line="276" w:lineRule="auto"/>
        <w:jc w:val="right"/>
        <w:rPr>
          <w:rFonts w:ascii="Garamond" w:hAnsi="Garamond" w:cs="Georgia"/>
          <w:sz w:val="20"/>
          <w:szCs w:val="20"/>
        </w:rPr>
      </w:pPr>
    </w:p>
    <w:p w14:paraId="0D2FDF8F" w14:textId="77777777" w:rsidR="00C52DCB" w:rsidRPr="00A5246B" w:rsidRDefault="00C52DCB" w:rsidP="00A45C06">
      <w:pPr>
        <w:tabs>
          <w:tab w:val="right" w:pos="9356"/>
        </w:tabs>
        <w:suppressAutoHyphens w:val="0"/>
        <w:autoSpaceDN/>
        <w:spacing w:line="276" w:lineRule="auto"/>
        <w:jc w:val="right"/>
        <w:textAlignment w:val="auto"/>
        <w:rPr>
          <w:rFonts w:ascii="Garamond" w:hAnsi="Garamond"/>
          <w:kern w:val="0"/>
          <w:sz w:val="20"/>
          <w:szCs w:val="20"/>
          <w:lang w:eastAsia="pl-PL"/>
        </w:rPr>
      </w:pPr>
      <w:r w:rsidRPr="00A5246B">
        <w:rPr>
          <w:rFonts w:ascii="Garamond" w:hAnsi="Garamond"/>
          <w:kern w:val="0"/>
          <w:sz w:val="20"/>
          <w:szCs w:val="20"/>
          <w:lang w:eastAsia="pl-PL"/>
        </w:rPr>
        <w:t>Załącznik nr 3 do SWZ</w:t>
      </w:r>
    </w:p>
    <w:p w14:paraId="00A0251A" w14:textId="77777777" w:rsidR="00C52DCB" w:rsidRPr="00A5246B" w:rsidRDefault="00C52DCB" w:rsidP="00A45C06">
      <w:pPr>
        <w:keepNext/>
        <w:suppressAutoHyphens w:val="0"/>
        <w:autoSpaceDN/>
        <w:spacing w:line="276" w:lineRule="auto"/>
        <w:ind w:left="142"/>
        <w:jc w:val="center"/>
        <w:textAlignment w:val="auto"/>
        <w:outlineLvl w:val="1"/>
        <w:rPr>
          <w:rFonts w:ascii="Garamond" w:hAnsi="Garamond"/>
          <w:kern w:val="0"/>
          <w:sz w:val="20"/>
          <w:szCs w:val="20"/>
          <w:lang w:eastAsia="pl-PL"/>
        </w:rPr>
      </w:pPr>
    </w:p>
    <w:p w14:paraId="1ABC1A1C" w14:textId="77777777" w:rsidR="00C52DCB" w:rsidRPr="00A5246B" w:rsidRDefault="00C52DCB" w:rsidP="00A45C06">
      <w:pPr>
        <w:keepNext/>
        <w:suppressAutoHyphens w:val="0"/>
        <w:autoSpaceDN/>
        <w:spacing w:line="276" w:lineRule="auto"/>
        <w:ind w:left="142"/>
        <w:jc w:val="center"/>
        <w:textAlignment w:val="auto"/>
        <w:outlineLvl w:val="1"/>
        <w:rPr>
          <w:rFonts w:ascii="Garamond" w:hAnsi="Garamond"/>
          <w:kern w:val="0"/>
          <w:sz w:val="20"/>
          <w:szCs w:val="20"/>
          <w:u w:val="single"/>
          <w:lang w:eastAsia="pl-PL"/>
        </w:rPr>
      </w:pPr>
    </w:p>
    <w:p w14:paraId="3D425879" w14:textId="77777777" w:rsidR="00C52DCB" w:rsidRPr="00A5246B" w:rsidRDefault="00C52DCB" w:rsidP="00A45C06">
      <w:pPr>
        <w:keepNext/>
        <w:suppressAutoHyphens w:val="0"/>
        <w:autoSpaceDN/>
        <w:spacing w:line="276" w:lineRule="auto"/>
        <w:ind w:left="142"/>
        <w:jc w:val="center"/>
        <w:textAlignment w:val="auto"/>
        <w:outlineLvl w:val="1"/>
        <w:rPr>
          <w:rFonts w:ascii="Garamond" w:hAnsi="Garamond"/>
          <w:kern w:val="0"/>
          <w:sz w:val="20"/>
          <w:szCs w:val="20"/>
          <w:u w:val="single"/>
          <w:lang w:eastAsia="pl-PL"/>
        </w:rPr>
      </w:pPr>
      <w:r w:rsidRPr="00A5246B">
        <w:rPr>
          <w:rFonts w:ascii="Garamond" w:hAnsi="Garamond"/>
          <w:kern w:val="0"/>
          <w:sz w:val="20"/>
          <w:szCs w:val="20"/>
          <w:u w:val="single"/>
          <w:lang w:eastAsia="pl-PL"/>
        </w:rPr>
        <w:t>OŚWIADCZENIE WYKONAWCY</w:t>
      </w:r>
    </w:p>
    <w:p w14:paraId="3548F70E" w14:textId="77777777" w:rsidR="00C52DCB" w:rsidRPr="00A5246B" w:rsidRDefault="00C52DCB" w:rsidP="00A45C06">
      <w:pPr>
        <w:suppressAutoHyphens w:val="0"/>
        <w:autoSpaceDN/>
        <w:spacing w:line="276" w:lineRule="auto"/>
        <w:textAlignment w:val="auto"/>
        <w:rPr>
          <w:rFonts w:ascii="Garamond" w:hAnsi="Garamond"/>
          <w:kern w:val="0"/>
          <w:sz w:val="20"/>
          <w:szCs w:val="20"/>
          <w:lang w:eastAsia="pl-PL"/>
        </w:rPr>
      </w:pPr>
    </w:p>
    <w:p w14:paraId="4B3AB531" w14:textId="77777777" w:rsidR="00C52DCB" w:rsidRPr="00A5246B" w:rsidRDefault="00C52DCB" w:rsidP="00A45C06">
      <w:pPr>
        <w:suppressAutoHyphens w:val="0"/>
        <w:autoSpaceDN/>
        <w:spacing w:line="276" w:lineRule="auto"/>
        <w:textAlignment w:val="auto"/>
        <w:rPr>
          <w:rFonts w:ascii="Garamond" w:hAnsi="Garamond"/>
          <w:kern w:val="0"/>
          <w:sz w:val="20"/>
          <w:szCs w:val="20"/>
          <w:lang w:eastAsia="pl-PL"/>
        </w:rPr>
      </w:pPr>
    </w:p>
    <w:p w14:paraId="2646023A" w14:textId="77777777" w:rsidR="00C52DCB" w:rsidRPr="00A5246B" w:rsidRDefault="00C52DCB" w:rsidP="00A45C06">
      <w:pPr>
        <w:tabs>
          <w:tab w:val="left" w:pos="-5387"/>
          <w:tab w:val="left" w:pos="3402"/>
        </w:tabs>
        <w:suppressAutoHyphens w:val="0"/>
        <w:autoSpaceDN/>
        <w:spacing w:line="276" w:lineRule="auto"/>
        <w:jc w:val="both"/>
        <w:textAlignment w:val="auto"/>
        <w:rPr>
          <w:rFonts w:ascii="Garamond" w:hAnsi="Garamond"/>
          <w:kern w:val="0"/>
          <w:sz w:val="20"/>
          <w:szCs w:val="20"/>
          <w:lang w:eastAsia="pl-PL"/>
        </w:rPr>
      </w:pPr>
    </w:p>
    <w:p w14:paraId="66D03459" w14:textId="77777777" w:rsidR="00C52DCB" w:rsidRPr="00A5246B" w:rsidRDefault="00C52DCB" w:rsidP="00A45C06">
      <w:pPr>
        <w:tabs>
          <w:tab w:val="left" w:pos="-5387"/>
          <w:tab w:val="left" w:pos="3402"/>
        </w:tabs>
        <w:suppressAutoHyphens w:val="0"/>
        <w:autoSpaceDN/>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Nazwa (firma) i adres wykonawcy:</w:t>
      </w:r>
      <w:r w:rsidRPr="00A5246B">
        <w:rPr>
          <w:rFonts w:ascii="Garamond" w:hAnsi="Garamond"/>
          <w:kern w:val="0"/>
          <w:sz w:val="20"/>
          <w:szCs w:val="20"/>
          <w:lang w:eastAsia="pl-PL"/>
        </w:rPr>
        <w:tab/>
        <w:t>.........................................................................................................</w:t>
      </w:r>
    </w:p>
    <w:p w14:paraId="5C752CE5" w14:textId="77777777" w:rsidR="00C52DCB" w:rsidRPr="00A5246B" w:rsidRDefault="00C52DCB" w:rsidP="00A45C06">
      <w:pPr>
        <w:tabs>
          <w:tab w:val="left" w:pos="-5387"/>
          <w:tab w:val="left" w:pos="3402"/>
        </w:tabs>
        <w:suppressAutoHyphens w:val="0"/>
        <w:autoSpaceDN/>
        <w:spacing w:line="276" w:lineRule="auto"/>
        <w:ind w:left="142"/>
        <w:jc w:val="both"/>
        <w:textAlignment w:val="auto"/>
        <w:rPr>
          <w:rFonts w:ascii="Garamond" w:hAnsi="Garamond"/>
          <w:kern w:val="0"/>
          <w:sz w:val="20"/>
          <w:szCs w:val="20"/>
          <w:lang w:eastAsia="pl-PL"/>
        </w:rPr>
      </w:pPr>
      <w:r w:rsidRPr="00A5246B">
        <w:rPr>
          <w:rFonts w:ascii="Garamond" w:hAnsi="Garamond"/>
          <w:kern w:val="0"/>
          <w:sz w:val="20"/>
          <w:szCs w:val="20"/>
          <w:lang w:eastAsia="pl-PL"/>
        </w:rPr>
        <w:tab/>
        <w:t>.........................................................................................................</w:t>
      </w:r>
    </w:p>
    <w:p w14:paraId="164842FB" w14:textId="77777777" w:rsidR="00C52DCB" w:rsidRPr="00A5246B" w:rsidRDefault="00C52DCB" w:rsidP="00A45C06">
      <w:pPr>
        <w:tabs>
          <w:tab w:val="left" w:pos="-5387"/>
          <w:tab w:val="left" w:pos="3402"/>
        </w:tabs>
        <w:suppressAutoHyphens w:val="0"/>
        <w:autoSpaceDN/>
        <w:spacing w:line="276" w:lineRule="auto"/>
        <w:ind w:left="142"/>
        <w:jc w:val="both"/>
        <w:textAlignment w:val="auto"/>
        <w:rPr>
          <w:rFonts w:ascii="Garamond" w:hAnsi="Garamond"/>
          <w:kern w:val="0"/>
          <w:sz w:val="20"/>
          <w:szCs w:val="20"/>
          <w:lang w:eastAsia="pl-PL"/>
        </w:rPr>
      </w:pPr>
      <w:r w:rsidRPr="00A5246B">
        <w:rPr>
          <w:rFonts w:ascii="Garamond" w:hAnsi="Garamond"/>
          <w:kern w:val="0"/>
          <w:sz w:val="20"/>
          <w:szCs w:val="20"/>
          <w:lang w:eastAsia="pl-PL"/>
        </w:rPr>
        <w:tab/>
        <w:t>.........................................................................................................</w:t>
      </w:r>
    </w:p>
    <w:p w14:paraId="6D3E5F56" w14:textId="77777777" w:rsidR="00C52DCB" w:rsidRPr="00A5246B" w:rsidRDefault="00C52DCB" w:rsidP="00A45C06">
      <w:pPr>
        <w:tabs>
          <w:tab w:val="left" w:pos="6804"/>
        </w:tabs>
        <w:suppressAutoHyphens w:val="0"/>
        <w:autoSpaceDN/>
        <w:spacing w:after="120" w:line="276" w:lineRule="auto"/>
        <w:jc w:val="both"/>
        <w:textAlignment w:val="auto"/>
        <w:rPr>
          <w:rFonts w:ascii="Garamond" w:hAnsi="Garamond" w:cs="Arial"/>
          <w:kern w:val="0"/>
          <w:sz w:val="20"/>
          <w:szCs w:val="20"/>
          <w:lang w:eastAsia="pl-PL"/>
        </w:rPr>
      </w:pPr>
    </w:p>
    <w:p w14:paraId="0CDC6360" w14:textId="77777777" w:rsidR="00C52DCB" w:rsidRPr="00A5246B" w:rsidRDefault="00C52DCB" w:rsidP="00A45C06">
      <w:pPr>
        <w:tabs>
          <w:tab w:val="left" w:pos="6804"/>
        </w:tabs>
        <w:suppressAutoHyphens w:val="0"/>
        <w:autoSpaceDN/>
        <w:spacing w:after="120" w:line="276" w:lineRule="auto"/>
        <w:jc w:val="both"/>
        <w:textAlignment w:val="auto"/>
        <w:rPr>
          <w:rFonts w:ascii="Garamond" w:hAnsi="Garamond" w:cs="Arial"/>
          <w:kern w:val="0"/>
          <w:sz w:val="20"/>
          <w:szCs w:val="20"/>
          <w:lang w:eastAsia="pl-PL"/>
        </w:rPr>
      </w:pPr>
    </w:p>
    <w:p w14:paraId="7DDD1A89" w14:textId="12B680E1" w:rsidR="00C52DCB" w:rsidRPr="00A5246B" w:rsidRDefault="00C52DCB" w:rsidP="00A45C06">
      <w:pPr>
        <w:tabs>
          <w:tab w:val="left" w:pos="0"/>
        </w:tabs>
        <w:suppressAutoHyphens w:val="0"/>
        <w:autoSpaceDN/>
        <w:spacing w:line="276" w:lineRule="auto"/>
        <w:jc w:val="both"/>
        <w:textAlignment w:val="auto"/>
        <w:rPr>
          <w:rFonts w:ascii="Garamond" w:hAnsi="Garamond" w:cs="Arial"/>
          <w:kern w:val="0"/>
          <w:sz w:val="20"/>
          <w:szCs w:val="20"/>
          <w:lang w:eastAsia="pl-PL"/>
        </w:rPr>
      </w:pPr>
      <w:r w:rsidRPr="00A5246B">
        <w:rPr>
          <w:rFonts w:ascii="Garamond" w:hAnsi="Garamond" w:cs="Arial"/>
          <w:kern w:val="0"/>
          <w:sz w:val="20"/>
          <w:szCs w:val="20"/>
          <w:lang w:eastAsia="pl-PL"/>
        </w:rPr>
        <w:tab/>
        <w:t>Na potrzeby postępowania o udzielenie zamówienia publicznego pn. „</w:t>
      </w:r>
      <w:r w:rsidR="004326A0" w:rsidRPr="00A5246B">
        <w:rPr>
          <w:rFonts w:ascii="Garamond" w:hAnsi="Garamond"/>
          <w:b/>
          <w:sz w:val="20"/>
          <w:szCs w:val="20"/>
        </w:rPr>
        <w:t>Przebudowa z nadbudową oraz z rozbudową budynku nr 2 wraz z łącznikiem, w których mieszczą się Klinika Kardiologii, Klinika Chorób Wewnętrznych w systemie projektuj i zbuduj</w:t>
      </w:r>
      <w:r w:rsidR="004326A0" w:rsidRPr="00A5246B">
        <w:rPr>
          <w:rFonts w:ascii="Garamond" w:hAnsi="Garamond"/>
          <w:sz w:val="20"/>
          <w:szCs w:val="20"/>
        </w:rPr>
        <w:t xml:space="preserve">  -  zadanie nr  91837</w:t>
      </w:r>
      <w:r w:rsidRPr="00A5246B">
        <w:rPr>
          <w:rFonts w:ascii="Garamond" w:hAnsi="Garamond" w:cs="Arial"/>
          <w:kern w:val="0"/>
          <w:sz w:val="20"/>
          <w:szCs w:val="20"/>
          <w:lang w:eastAsia="pl-PL"/>
        </w:rPr>
        <w:t xml:space="preserve">” oświadczam, że informacje </w:t>
      </w:r>
      <w:r w:rsidRPr="00A5246B">
        <w:rPr>
          <w:rFonts w:ascii="Garamond" w:hAnsi="Garamond"/>
          <w:kern w:val="0"/>
          <w:sz w:val="20"/>
          <w:szCs w:val="20"/>
          <w:lang w:eastAsia="pl-PL"/>
        </w:rPr>
        <w:t xml:space="preserve">zawarte w oświadczeniu, o którym  mowa  w  art.  125  ust. 1 ustawy </w:t>
      </w:r>
      <w:proofErr w:type="spellStart"/>
      <w:r w:rsidRPr="00A5246B">
        <w:rPr>
          <w:rFonts w:ascii="Garamond" w:hAnsi="Garamond"/>
          <w:kern w:val="0"/>
          <w:sz w:val="20"/>
          <w:szCs w:val="20"/>
          <w:lang w:eastAsia="pl-PL"/>
        </w:rPr>
        <w:t>Pzp</w:t>
      </w:r>
      <w:proofErr w:type="spellEnd"/>
      <w:r w:rsidRPr="00A5246B">
        <w:rPr>
          <w:rFonts w:ascii="Garamond" w:hAnsi="Garamond"/>
          <w:kern w:val="0"/>
          <w:sz w:val="20"/>
          <w:szCs w:val="20"/>
          <w:lang w:eastAsia="pl-PL"/>
        </w:rPr>
        <w:t>, w  zakresie podstaw wykluczenia z postępowania wskazanych przez Zamawiającego, o których mowa w:</w:t>
      </w:r>
    </w:p>
    <w:p w14:paraId="264FF09C" w14:textId="77777777" w:rsidR="00C52DCB" w:rsidRPr="00A5246B" w:rsidRDefault="00C52DCB" w:rsidP="00A45C06">
      <w:pPr>
        <w:numPr>
          <w:ilvl w:val="0"/>
          <w:numId w:val="87"/>
        </w:numPr>
        <w:suppressAutoHyphens w:val="0"/>
        <w:autoSpaceDE w:val="0"/>
        <w:autoSpaceDN/>
        <w:adjustRightInd w:val="0"/>
        <w:spacing w:line="276" w:lineRule="auto"/>
        <w:ind w:left="426" w:hanging="426"/>
        <w:jc w:val="both"/>
        <w:textAlignment w:val="auto"/>
        <w:rPr>
          <w:rFonts w:ascii="Garamond" w:hAnsi="Garamond"/>
          <w:kern w:val="0"/>
          <w:sz w:val="20"/>
          <w:szCs w:val="20"/>
          <w:lang w:eastAsia="pl-PL"/>
        </w:rPr>
      </w:pPr>
      <w:r w:rsidRPr="00A5246B">
        <w:rPr>
          <w:rFonts w:ascii="Garamond" w:hAnsi="Garamond"/>
          <w:kern w:val="0"/>
          <w:sz w:val="20"/>
          <w:szCs w:val="20"/>
          <w:lang w:eastAsia="pl-PL"/>
        </w:rPr>
        <w:t xml:space="preserve">art. 108 ust. 1 pkt 3 ustawy, </w:t>
      </w:r>
    </w:p>
    <w:p w14:paraId="63CE4771" w14:textId="77777777" w:rsidR="00C52DCB" w:rsidRPr="00A5246B" w:rsidRDefault="00C52DCB" w:rsidP="00A45C06">
      <w:pPr>
        <w:numPr>
          <w:ilvl w:val="0"/>
          <w:numId w:val="87"/>
        </w:numPr>
        <w:suppressAutoHyphens w:val="0"/>
        <w:autoSpaceDE w:val="0"/>
        <w:autoSpaceDN/>
        <w:adjustRightInd w:val="0"/>
        <w:spacing w:line="276" w:lineRule="auto"/>
        <w:ind w:left="426" w:hanging="426"/>
        <w:jc w:val="both"/>
        <w:textAlignment w:val="auto"/>
        <w:rPr>
          <w:rFonts w:ascii="Garamond" w:hAnsi="Garamond"/>
          <w:kern w:val="0"/>
          <w:sz w:val="20"/>
          <w:szCs w:val="20"/>
          <w:lang w:eastAsia="pl-PL"/>
        </w:rPr>
      </w:pPr>
      <w:r w:rsidRPr="00A5246B">
        <w:rPr>
          <w:rFonts w:ascii="Garamond" w:hAnsi="Garamond"/>
          <w:kern w:val="0"/>
          <w:sz w:val="20"/>
          <w:szCs w:val="20"/>
          <w:lang w:eastAsia="pl-PL"/>
        </w:rPr>
        <w:t xml:space="preserve">art. 108 ust. 1 pkt 4 ustawy, dotyczących orzeczenia zakazu ubiegania się o zamówienie publiczne tytułem środka zapobiegawczego, </w:t>
      </w:r>
    </w:p>
    <w:p w14:paraId="7B97B1C8" w14:textId="77777777" w:rsidR="00C52DCB" w:rsidRPr="00A5246B" w:rsidRDefault="00C52DCB" w:rsidP="00A45C06">
      <w:pPr>
        <w:numPr>
          <w:ilvl w:val="0"/>
          <w:numId w:val="87"/>
        </w:numPr>
        <w:suppressAutoHyphens w:val="0"/>
        <w:autoSpaceDE w:val="0"/>
        <w:autoSpaceDN/>
        <w:adjustRightInd w:val="0"/>
        <w:spacing w:line="276" w:lineRule="auto"/>
        <w:ind w:left="426" w:hanging="426"/>
        <w:jc w:val="both"/>
        <w:textAlignment w:val="auto"/>
        <w:rPr>
          <w:rFonts w:ascii="Garamond" w:hAnsi="Garamond"/>
          <w:kern w:val="0"/>
          <w:sz w:val="20"/>
          <w:szCs w:val="20"/>
          <w:lang w:eastAsia="pl-PL"/>
        </w:rPr>
      </w:pPr>
      <w:r w:rsidRPr="00A5246B">
        <w:rPr>
          <w:rFonts w:ascii="Garamond" w:hAnsi="Garamond"/>
          <w:kern w:val="0"/>
          <w:sz w:val="20"/>
          <w:szCs w:val="20"/>
          <w:lang w:eastAsia="pl-PL"/>
        </w:rPr>
        <w:t xml:space="preserve">art. 108 ust. 1 pkt 5 ustawy, dotyczących zawarcia z innymi wykonawcami porozumienia mającego na celu zakłócenie konkurencji, </w:t>
      </w:r>
    </w:p>
    <w:p w14:paraId="058C4FE7" w14:textId="77777777" w:rsidR="00C52DCB" w:rsidRPr="00A5246B" w:rsidRDefault="00C52DCB" w:rsidP="00A45C06">
      <w:pPr>
        <w:numPr>
          <w:ilvl w:val="0"/>
          <w:numId w:val="87"/>
        </w:numPr>
        <w:suppressAutoHyphens w:val="0"/>
        <w:autoSpaceDE w:val="0"/>
        <w:autoSpaceDN/>
        <w:adjustRightInd w:val="0"/>
        <w:spacing w:line="276" w:lineRule="auto"/>
        <w:ind w:left="426" w:hanging="426"/>
        <w:jc w:val="both"/>
        <w:textAlignment w:val="auto"/>
        <w:rPr>
          <w:rFonts w:ascii="Garamond" w:hAnsi="Garamond"/>
          <w:kern w:val="0"/>
          <w:sz w:val="20"/>
          <w:szCs w:val="20"/>
          <w:lang w:eastAsia="pl-PL"/>
        </w:rPr>
      </w:pPr>
      <w:r w:rsidRPr="00A5246B">
        <w:rPr>
          <w:rFonts w:ascii="Garamond" w:hAnsi="Garamond"/>
          <w:kern w:val="0"/>
          <w:sz w:val="20"/>
          <w:szCs w:val="20"/>
          <w:lang w:eastAsia="pl-PL"/>
        </w:rPr>
        <w:t xml:space="preserve">art. 108 ust. 1 pkt 6 ustawy, </w:t>
      </w:r>
    </w:p>
    <w:p w14:paraId="72E20956" w14:textId="77777777" w:rsidR="00C52DCB" w:rsidRPr="00A5246B" w:rsidRDefault="00C52DCB" w:rsidP="00A45C06">
      <w:pPr>
        <w:suppressAutoHyphens w:val="0"/>
        <w:autoSpaceDE w:val="0"/>
        <w:adjustRightInd w:val="0"/>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 są aktualne.</w:t>
      </w:r>
    </w:p>
    <w:p w14:paraId="648D1FD3" w14:textId="77777777" w:rsidR="00C52DCB" w:rsidRPr="00A5246B" w:rsidRDefault="00C52DCB" w:rsidP="00A45C06">
      <w:pPr>
        <w:suppressAutoHyphens w:val="0"/>
        <w:autoSpaceDN/>
        <w:spacing w:line="276" w:lineRule="auto"/>
        <w:ind w:left="426" w:hanging="426"/>
        <w:jc w:val="both"/>
        <w:textAlignment w:val="auto"/>
        <w:rPr>
          <w:rFonts w:ascii="Garamond" w:hAnsi="Garamond" w:cs="Arial"/>
          <w:kern w:val="0"/>
          <w:sz w:val="20"/>
          <w:szCs w:val="20"/>
          <w:lang w:eastAsia="pl-PL"/>
        </w:rPr>
      </w:pPr>
    </w:p>
    <w:p w14:paraId="150ADDF6" w14:textId="77777777" w:rsidR="00C52DCB" w:rsidRPr="00A5246B" w:rsidRDefault="00C52DCB" w:rsidP="00A45C06">
      <w:pPr>
        <w:tabs>
          <w:tab w:val="left" w:pos="9214"/>
          <w:tab w:val="left" w:pos="9356"/>
        </w:tabs>
        <w:suppressAutoHyphens w:val="0"/>
        <w:autoSpaceDN/>
        <w:spacing w:line="276" w:lineRule="auto"/>
        <w:jc w:val="right"/>
        <w:textAlignment w:val="auto"/>
        <w:rPr>
          <w:rFonts w:ascii="Garamond" w:hAnsi="Garamond"/>
          <w:i/>
          <w:kern w:val="0"/>
          <w:sz w:val="20"/>
          <w:szCs w:val="20"/>
          <w:lang w:eastAsia="pl-PL"/>
        </w:rPr>
      </w:pPr>
    </w:p>
    <w:p w14:paraId="5CF1E6F4" w14:textId="77777777" w:rsidR="00C52DCB" w:rsidRPr="00A5246B" w:rsidRDefault="00C0255B" w:rsidP="00A45C06">
      <w:pPr>
        <w:tabs>
          <w:tab w:val="left" w:pos="9214"/>
          <w:tab w:val="left" w:pos="9356"/>
        </w:tabs>
        <w:suppressAutoHyphens w:val="0"/>
        <w:autoSpaceDN/>
        <w:spacing w:line="276" w:lineRule="auto"/>
        <w:jc w:val="right"/>
        <w:textAlignment w:val="auto"/>
        <w:rPr>
          <w:rFonts w:ascii="Garamond" w:hAnsi="Garamond"/>
          <w:i/>
          <w:kern w:val="0"/>
          <w:sz w:val="20"/>
          <w:szCs w:val="20"/>
          <w:lang w:eastAsia="pl-PL"/>
        </w:rPr>
      </w:pPr>
      <w:r w:rsidRPr="00A5246B">
        <w:rPr>
          <w:rFonts w:ascii="Garamond" w:hAnsi="Garamond"/>
          <w:i/>
          <w:kern w:val="0"/>
          <w:sz w:val="20"/>
          <w:szCs w:val="20"/>
          <w:lang w:eastAsia="pl-PL"/>
        </w:rPr>
        <w:t>………………………………………………………..</w:t>
      </w:r>
    </w:p>
    <w:p w14:paraId="47360E82" w14:textId="77777777" w:rsidR="00C52DCB" w:rsidRPr="00A5246B" w:rsidRDefault="00C52DCB" w:rsidP="00A45C06">
      <w:pPr>
        <w:tabs>
          <w:tab w:val="left" w:pos="9214"/>
          <w:tab w:val="left" w:pos="9356"/>
        </w:tabs>
        <w:suppressAutoHyphens w:val="0"/>
        <w:autoSpaceDN/>
        <w:spacing w:line="276" w:lineRule="auto"/>
        <w:jc w:val="right"/>
        <w:textAlignment w:val="auto"/>
        <w:rPr>
          <w:rFonts w:ascii="Garamond" w:hAnsi="Garamond" w:cs="Arial"/>
          <w:i/>
          <w:kern w:val="0"/>
          <w:sz w:val="20"/>
          <w:szCs w:val="20"/>
          <w:lang w:eastAsia="pl-PL"/>
        </w:rPr>
      </w:pPr>
      <w:r w:rsidRPr="00A5246B">
        <w:rPr>
          <w:rFonts w:ascii="Garamond" w:hAnsi="Garamond"/>
          <w:i/>
          <w:kern w:val="0"/>
          <w:sz w:val="20"/>
          <w:szCs w:val="20"/>
          <w:lang w:eastAsia="pl-PL"/>
        </w:rPr>
        <w:t>podpis osoby (osób) upoważnionej do reprezentowania Wykonawcy</w:t>
      </w:r>
    </w:p>
    <w:p w14:paraId="7FD77254" w14:textId="77777777" w:rsidR="00C52DCB" w:rsidRPr="00A5246B" w:rsidRDefault="00C52DCB" w:rsidP="00A45C06">
      <w:pPr>
        <w:pStyle w:val="Standard"/>
        <w:spacing w:line="276" w:lineRule="auto"/>
        <w:rPr>
          <w:rFonts w:ascii="Garamond" w:hAnsi="Garamond" w:cs="Garamond"/>
          <w:sz w:val="20"/>
          <w:szCs w:val="20"/>
        </w:rPr>
      </w:pPr>
    </w:p>
    <w:p w14:paraId="074A104F" w14:textId="77777777" w:rsidR="00C52DCB" w:rsidRPr="00A5246B" w:rsidRDefault="00C52DCB" w:rsidP="00A45C06">
      <w:pPr>
        <w:pStyle w:val="Standard"/>
        <w:spacing w:line="276" w:lineRule="auto"/>
        <w:rPr>
          <w:rFonts w:ascii="Garamond" w:hAnsi="Garamond" w:cs="Garamond"/>
          <w:sz w:val="20"/>
          <w:szCs w:val="20"/>
        </w:rPr>
      </w:pPr>
    </w:p>
    <w:p w14:paraId="3F6049B1" w14:textId="77777777" w:rsidR="00C52DCB" w:rsidRPr="00A5246B" w:rsidRDefault="00C52DCB" w:rsidP="00A45C06">
      <w:pPr>
        <w:pStyle w:val="Standard"/>
        <w:spacing w:line="276" w:lineRule="auto"/>
        <w:rPr>
          <w:rFonts w:ascii="Garamond" w:hAnsi="Garamond" w:cs="Garamond"/>
          <w:sz w:val="20"/>
          <w:szCs w:val="20"/>
        </w:rPr>
      </w:pPr>
    </w:p>
    <w:p w14:paraId="6BF7DE78" w14:textId="77777777" w:rsidR="00C52DCB" w:rsidRPr="00A5246B" w:rsidRDefault="00C52DCB" w:rsidP="00A45C06">
      <w:pPr>
        <w:pStyle w:val="Standard"/>
        <w:spacing w:line="276" w:lineRule="auto"/>
        <w:rPr>
          <w:rFonts w:ascii="Garamond" w:hAnsi="Garamond" w:cs="Garamond"/>
          <w:sz w:val="20"/>
          <w:szCs w:val="20"/>
        </w:rPr>
      </w:pPr>
    </w:p>
    <w:p w14:paraId="1F1E9343" w14:textId="77777777" w:rsidR="00C52DCB" w:rsidRPr="00A5246B" w:rsidRDefault="00C52DCB" w:rsidP="00A45C06">
      <w:pPr>
        <w:pStyle w:val="Standard"/>
        <w:spacing w:line="276" w:lineRule="auto"/>
        <w:rPr>
          <w:rFonts w:ascii="Garamond" w:hAnsi="Garamond" w:cs="Garamond"/>
          <w:sz w:val="20"/>
          <w:szCs w:val="20"/>
        </w:rPr>
      </w:pPr>
    </w:p>
    <w:p w14:paraId="730439F1" w14:textId="77777777" w:rsidR="00C52DCB" w:rsidRPr="00A5246B" w:rsidRDefault="00C52DCB" w:rsidP="00A45C06">
      <w:pPr>
        <w:pStyle w:val="Standard"/>
        <w:spacing w:line="276" w:lineRule="auto"/>
        <w:rPr>
          <w:rFonts w:ascii="Garamond" w:hAnsi="Garamond" w:cs="Garamond"/>
          <w:sz w:val="20"/>
          <w:szCs w:val="20"/>
        </w:rPr>
      </w:pPr>
    </w:p>
    <w:p w14:paraId="7E6053BA" w14:textId="77777777" w:rsidR="00815D88" w:rsidRPr="00A5246B" w:rsidRDefault="00815D88" w:rsidP="00A45C06">
      <w:pPr>
        <w:pStyle w:val="Standard"/>
        <w:spacing w:line="276" w:lineRule="auto"/>
        <w:rPr>
          <w:rFonts w:ascii="Garamond" w:hAnsi="Garamond" w:cs="Garamond"/>
          <w:sz w:val="20"/>
          <w:szCs w:val="20"/>
        </w:rPr>
      </w:pPr>
    </w:p>
    <w:p w14:paraId="284B0DA1" w14:textId="77777777" w:rsidR="006E18D2" w:rsidRPr="00A5246B" w:rsidRDefault="006E18D2" w:rsidP="00A45C06">
      <w:pPr>
        <w:pStyle w:val="Standard"/>
        <w:spacing w:line="276" w:lineRule="auto"/>
        <w:rPr>
          <w:rFonts w:ascii="Garamond" w:hAnsi="Garamond" w:cs="Garamond"/>
          <w:sz w:val="20"/>
          <w:szCs w:val="20"/>
        </w:rPr>
      </w:pPr>
    </w:p>
    <w:p w14:paraId="2F3F3C53" w14:textId="77777777" w:rsidR="006E18D2" w:rsidRPr="00A5246B" w:rsidRDefault="006E18D2" w:rsidP="00A45C06">
      <w:pPr>
        <w:pStyle w:val="Standard"/>
        <w:spacing w:line="276" w:lineRule="auto"/>
        <w:rPr>
          <w:rFonts w:ascii="Garamond" w:hAnsi="Garamond" w:cs="Garamond"/>
          <w:sz w:val="20"/>
          <w:szCs w:val="20"/>
        </w:rPr>
      </w:pPr>
    </w:p>
    <w:p w14:paraId="3D2B057A" w14:textId="77777777" w:rsidR="006E18D2" w:rsidRPr="00A5246B" w:rsidRDefault="006E18D2" w:rsidP="00A45C06">
      <w:pPr>
        <w:pStyle w:val="Standard"/>
        <w:spacing w:line="276" w:lineRule="auto"/>
        <w:rPr>
          <w:rFonts w:ascii="Garamond" w:hAnsi="Garamond" w:cs="Garamond"/>
          <w:sz w:val="20"/>
          <w:szCs w:val="20"/>
        </w:rPr>
      </w:pPr>
    </w:p>
    <w:p w14:paraId="1700736D" w14:textId="77777777" w:rsidR="006E18D2" w:rsidRPr="00A5246B" w:rsidRDefault="006E18D2" w:rsidP="00A45C06">
      <w:pPr>
        <w:pStyle w:val="Standard"/>
        <w:spacing w:line="276" w:lineRule="auto"/>
        <w:rPr>
          <w:rFonts w:ascii="Garamond" w:hAnsi="Garamond" w:cs="Garamond"/>
          <w:sz w:val="20"/>
          <w:szCs w:val="20"/>
        </w:rPr>
      </w:pPr>
    </w:p>
    <w:p w14:paraId="76051121" w14:textId="77777777" w:rsidR="006E18D2" w:rsidRPr="00A5246B" w:rsidRDefault="006E18D2" w:rsidP="00A45C06">
      <w:pPr>
        <w:pStyle w:val="Standard"/>
        <w:spacing w:line="276" w:lineRule="auto"/>
        <w:rPr>
          <w:rFonts w:ascii="Garamond" w:hAnsi="Garamond" w:cs="Garamond"/>
          <w:sz w:val="20"/>
          <w:szCs w:val="20"/>
        </w:rPr>
      </w:pPr>
    </w:p>
    <w:p w14:paraId="31E402ED" w14:textId="77777777" w:rsidR="006E18D2" w:rsidRPr="00A5246B" w:rsidRDefault="006E18D2" w:rsidP="00A45C06">
      <w:pPr>
        <w:pStyle w:val="Standard"/>
        <w:spacing w:line="276" w:lineRule="auto"/>
        <w:rPr>
          <w:rFonts w:ascii="Garamond" w:hAnsi="Garamond" w:cs="Garamond"/>
          <w:sz w:val="20"/>
          <w:szCs w:val="20"/>
        </w:rPr>
      </w:pPr>
    </w:p>
    <w:p w14:paraId="2502728C" w14:textId="77777777" w:rsidR="006E18D2" w:rsidRPr="00A5246B" w:rsidRDefault="006E18D2" w:rsidP="00A45C06">
      <w:pPr>
        <w:pStyle w:val="Standard"/>
        <w:spacing w:line="276" w:lineRule="auto"/>
        <w:rPr>
          <w:rFonts w:ascii="Garamond" w:hAnsi="Garamond" w:cs="Garamond"/>
          <w:sz w:val="20"/>
          <w:szCs w:val="20"/>
        </w:rPr>
      </w:pPr>
    </w:p>
    <w:p w14:paraId="243D2E0D" w14:textId="77777777" w:rsidR="00A5745C" w:rsidRPr="00A5246B" w:rsidRDefault="00A5745C" w:rsidP="00A45C06">
      <w:pPr>
        <w:pStyle w:val="Standard"/>
        <w:spacing w:line="276" w:lineRule="auto"/>
        <w:rPr>
          <w:rFonts w:ascii="Garamond" w:hAnsi="Garamond" w:cs="Garamond"/>
          <w:sz w:val="20"/>
          <w:szCs w:val="20"/>
        </w:rPr>
      </w:pPr>
    </w:p>
    <w:p w14:paraId="386CA138" w14:textId="77777777" w:rsidR="00A5246B" w:rsidRPr="00A5246B" w:rsidRDefault="00A5246B" w:rsidP="00A45C06">
      <w:pPr>
        <w:pStyle w:val="Standard"/>
        <w:spacing w:line="276" w:lineRule="auto"/>
        <w:rPr>
          <w:rFonts w:ascii="Garamond" w:hAnsi="Garamond" w:cs="Garamond"/>
          <w:sz w:val="20"/>
          <w:szCs w:val="20"/>
        </w:rPr>
      </w:pPr>
    </w:p>
    <w:p w14:paraId="391E00A0" w14:textId="77777777" w:rsidR="00A5246B" w:rsidRPr="00A5246B" w:rsidRDefault="00A5246B" w:rsidP="00A45C06">
      <w:pPr>
        <w:pStyle w:val="Standard"/>
        <w:spacing w:line="276" w:lineRule="auto"/>
        <w:rPr>
          <w:rFonts w:ascii="Garamond" w:hAnsi="Garamond" w:cs="Garamond"/>
          <w:sz w:val="20"/>
          <w:szCs w:val="20"/>
        </w:rPr>
      </w:pPr>
    </w:p>
    <w:p w14:paraId="6C028CF4" w14:textId="77777777" w:rsidR="00A5246B" w:rsidRPr="00A5246B" w:rsidRDefault="00A5246B" w:rsidP="00A45C06">
      <w:pPr>
        <w:pStyle w:val="Standard"/>
        <w:spacing w:line="276" w:lineRule="auto"/>
        <w:rPr>
          <w:rFonts w:ascii="Garamond" w:hAnsi="Garamond" w:cs="Garamond"/>
          <w:sz w:val="20"/>
          <w:szCs w:val="20"/>
        </w:rPr>
      </w:pPr>
    </w:p>
    <w:p w14:paraId="79693D8B" w14:textId="77777777" w:rsidR="00A5246B" w:rsidRPr="00A5246B" w:rsidRDefault="00A5246B" w:rsidP="00A45C06">
      <w:pPr>
        <w:pStyle w:val="Standard"/>
        <w:spacing w:line="276" w:lineRule="auto"/>
        <w:rPr>
          <w:rFonts w:ascii="Garamond" w:hAnsi="Garamond" w:cs="Garamond"/>
          <w:sz w:val="20"/>
          <w:szCs w:val="20"/>
        </w:rPr>
      </w:pPr>
    </w:p>
    <w:p w14:paraId="02128A8B" w14:textId="77777777" w:rsidR="00A5246B" w:rsidRPr="00A5246B" w:rsidRDefault="00A5246B" w:rsidP="00A45C06">
      <w:pPr>
        <w:pStyle w:val="Standard"/>
        <w:spacing w:line="276" w:lineRule="auto"/>
        <w:rPr>
          <w:rFonts w:ascii="Garamond" w:hAnsi="Garamond" w:cs="Garamond"/>
          <w:sz w:val="20"/>
          <w:szCs w:val="20"/>
        </w:rPr>
      </w:pPr>
    </w:p>
    <w:p w14:paraId="07E8D9C7" w14:textId="6C8A537A" w:rsidR="00B23856" w:rsidRPr="00A5246B" w:rsidRDefault="001B09F4" w:rsidP="005C63A3">
      <w:pPr>
        <w:keepNext/>
        <w:autoSpaceDN/>
        <w:spacing w:line="276" w:lineRule="auto"/>
        <w:jc w:val="right"/>
        <w:textAlignment w:val="auto"/>
        <w:outlineLvl w:val="0"/>
        <w:rPr>
          <w:rFonts w:ascii="Garamond" w:hAnsi="Garamond" w:cs="Garamond"/>
          <w:b/>
          <w:bCs/>
          <w:kern w:val="1"/>
          <w:sz w:val="20"/>
          <w:szCs w:val="20"/>
          <w:lang w:eastAsia="ar-SA"/>
        </w:rPr>
      </w:pPr>
      <w:r w:rsidRPr="00A5246B">
        <w:rPr>
          <w:rFonts w:ascii="Garamond" w:hAnsi="Garamond" w:cs="Garamond"/>
          <w:b/>
          <w:kern w:val="1"/>
          <w:sz w:val="20"/>
          <w:szCs w:val="20"/>
          <w:lang w:eastAsia="ar-SA"/>
        </w:rPr>
        <w:t xml:space="preserve">                                              </w:t>
      </w:r>
      <w:r w:rsidR="00B23856" w:rsidRPr="00A5246B">
        <w:rPr>
          <w:rFonts w:ascii="Garamond" w:hAnsi="Garamond" w:cs="Garamond"/>
          <w:b/>
          <w:kern w:val="1"/>
          <w:sz w:val="20"/>
          <w:szCs w:val="20"/>
          <w:lang w:eastAsia="ar-SA"/>
        </w:rPr>
        <w:t>ZAŁĄCZNIK NR 4 do SIWZ – PROJEKT UMOWY</w:t>
      </w:r>
    </w:p>
    <w:p w14:paraId="0AF769D5" w14:textId="77777777" w:rsidR="00B23856" w:rsidRPr="00A5246B" w:rsidRDefault="00B23856" w:rsidP="00A45C06">
      <w:pPr>
        <w:widowControl w:val="0"/>
        <w:tabs>
          <w:tab w:val="left" w:pos="576"/>
        </w:tabs>
        <w:autoSpaceDN/>
        <w:spacing w:line="276" w:lineRule="auto"/>
        <w:jc w:val="center"/>
        <w:textAlignment w:val="auto"/>
        <w:rPr>
          <w:rFonts w:ascii="Garamond" w:hAnsi="Garamond"/>
          <w:b/>
          <w:bCs/>
          <w:kern w:val="0"/>
          <w:sz w:val="20"/>
          <w:szCs w:val="20"/>
          <w:lang w:eastAsia="ar-SA"/>
        </w:rPr>
      </w:pPr>
    </w:p>
    <w:p w14:paraId="50A3CF3E" w14:textId="77777777" w:rsidR="00B23856" w:rsidRPr="00A5246B" w:rsidRDefault="00B23856" w:rsidP="00A45C06">
      <w:pPr>
        <w:widowControl w:val="0"/>
        <w:tabs>
          <w:tab w:val="left" w:pos="576"/>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UMOWA Nr ……../ZP/2025</w:t>
      </w:r>
    </w:p>
    <w:p w14:paraId="37526693" w14:textId="77777777" w:rsidR="00B23856" w:rsidRPr="00A5246B" w:rsidRDefault="00B23856" w:rsidP="00A45C06">
      <w:pPr>
        <w:widowControl w:val="0"/>
        <w:tabs>
          <w:tab w:val="left" w:pos="576"/>
        </w:tabs>
        <w:autoSpaceDN/>
        <w:spacing w:line="276" w:lineRule="auto"/>
        <w:jc w:val="center"/>
        <w:textAlignment w:val="auto"/>
        <w:rPr>
          <w:rFonts w:ascii="Garamond" w:hAnsi="Garamond"/>
          <w:kern w:val="0"/>
          <w:sz w:val="20"/>
          <w:szCs w:val="20"/>
          <w:lang w:eastAsia="ar-SA"/>
        </w:rPr>
      </w:pPr>
    </w:p>
    <w:p w14:paraId="6F35E234" w14:textId="77777777" w:rsidR="00B23856" w:rsidRPr="00A5246B" w:rsidRDefault="00B23856" w:rsidP="00A45C06">
      <w:pPr>
        <w:widowControl w:val="0"/>
        <w:autoSpaceDN/>
        <w:spacing w:line="276" w:lineRule="auto"/>
        <w:jc w:val="both"/>
        <w:textAlignment w:val="auto"/>
        <w:rPr>
          <w:rFonts w:ascii="Garamond" w:hAnsi="Garamond"/>
          <w:kern w:val="0"/>
          <w:sz w:val="20"/>
          <w:szCs w:val="20"/>
          <w:lang w:eastAsia="ar-SA"/>
        </w:rPr>
      </w:pPr>
      <w:r w:rsidRPr="00A5246B">
        <w:rPr>
          <w:rFonts w:ascii="Garamond" w:hAnsi="Garamond"/>
          <w:kern w:val="0"/>
          <w:sz w:val="20"/>
          <w:szCs w:val="20"/>
          <w:lang w:eastAsia="ar-SA"/>
        </w:rPr>
        <w:t>zawarta w dniu ................................. pomiędzy:</w:t>
      </w:r>
    </w:p>
    <w:p w14:paraId="0133C5B4" w14:textId="34B10C76" w:rsidR="00B23856" w:rsidRPr="00A5246B" w:rsidRDefault="00B23856" w:rsidP="00A45C06">
      <w:pPr>
        <w:widowControl w:val="0"/>
        <w:autoSpaceDN/>
        <w:spacing w:line="276" w:lineRule="auto"/>
        <w:jc w:val="both"/>
        <w:textAlignment w:val="auto"/>
        <w:rPr>
          <w:rFonts w:ascii="Garamond" w:hAnsi="Garamond"/>
          <w:kern w:val="0"/>
          <w:sz w:val="20"/>
          <w:szCs w:val="20"/>
          <w:lang w:eastAsia="ar-SA"/>
        </w:rPr>
      </w:pPr>
      <w:r w:rsidRPr="00A5246B">
        <w:rPr>
          <w:rFonts w:ascii="Garamond" w:hAnsi="Garamond"/>
          <w:b/>
          <w:bCs/>
          <w:kern w:val="0"/>
          <w:sz w:val="20"/>
          <w:szCs w:val="20"/>
          <w:lang w:eastAsia="ar-SA"/>
        </w:rPr>
        <w:t>5 Wojskowym Szpitalem Klinicznym z Polikliniką – Samodzielny Publiczny Zakład Opieki Zdrowotnej w</w:t>
      </w:r>
      <w:r w:rsidR="00405EC5" w:rsidRPr="00A5246B">
        <w:rPr>
          <w:rFonts w:ascii="Garamond" w:hAnsi="Garamond"/>
          <w:b/>
          <w:bCs/>
          <w:kern w:val="0"/>
          <w:sz w:val="20"/>
          <w:szCs w:val="20"/>
          <w:lang w:eastAsia="ar-SA"/>
        </w:rPr>
        <w:t> </w:t>
      </w:r>
      <w:r w:rsidRPr="00A5246B">
        <w:rPr>
          <w:rFonts w:ascii="Garamond" w:hAnsi="Garamond"/>
          <w:b/>
          <w:bCs/>
          <w:kern w:val="0"/>
          <w:sz w:val="20"/>
          <w:szCs w:val="20"/>
          <w:lang w:eastAsia="ar-SA"/>
        </w:rPr>
        <w:t>Krakowie</w:t>
      </w:r>
      <w:r w:rsidRPr="00A5246B">
        <w:rPr>
          <w:rFonts w:ascii="Garamond" w:hAnsi="Garamond"/>
          <w:kern w:val="0"/>
          <w:sz w:val="20"/>
          <w:szCs w:val="20"/>
          <w:lang w:eastAsia="ar-SA"/>
        </w:rPr>
        <w:t xml:space="preserve">, ul. Wrocławska 1 – 3, 30 – 901 Kraków, zarejestrowanym w Sądzie Rejonowym dla Krakowa – Śródmieście Wydział XI Gospodarczy Krajowego Rejestru Sądowego pod numerem KRS 0000032272, REGON: 351506868, NIP: 677-20-81-964 zwanym dalej </w:t>
      </w:r>
      <w:r w:rsidRPr="00A5246B">
        <w:rPr>
          <w:rFonts w:ascii="Garamond" w:hAnsi="Garamond"/>
          <w:b/>
          <w:kern w:val="0"/>
          <w:sz w:val="20"/>
          <w:szCs w:val="20"/>
          <w:lang w:eastAsia="ar-SA"/>
        </w:rPr>
        <w:t>Zamawiającym</w:t>
      </w:r>
      <w:r w:rsidRPr="00A5246B">
        <w:rPr>
          <w:rFonts w:ascii="Garamond" w:hAnsi="Garamond"/>
          <w:kern w:val="0"/>
          <w:sz w:val="20"/>
          <w:szCs w:val="20"/>
          <w:lang w:eastAsia="ar-SA"/>
        </w:rPr>
        <w:t xml:space="preserve">, reprezentowanym przez: ............................................................................................ </w:t>
      </w:r>
    </w:p>
    <w:p w14:paraId="3A343194" w14:textId="77777777" w:rsidR="00B23856" w:rsidRPr="00A5246B" w:rsidRDefault="00B23856" w:rsidP="00A45C06">
      <w:pPr>
        <w:widowControl w:val="0"/>
        <w:autoSpaceDN/>
        <w:spacing w:line="276" w:lineRule="auto"/>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a ………………….., zwanym dalej </w:t>
      </w:r>
      <w:r w:rsidRPr="00A5246B">
        <w:rPr>
          <w:rFonts w:ascii="Garamond" w:hAnsi="Garamond"/>
          <w:b/>
          <w:kern w:val="0"/>
          <w:sz w:val="20"/>
          <w:szCs w:val="20"/>
          <w:lang w:eastAsia="ar-SA"/>
        </w:rPr>
        <w:t>Wykonawcą</w:t>
      </w:r>
      <w:r w:rsidRPr="00A5246B">
        <w:rPr>
          <w:rFonts w:ascii="Garamond" w:hAnsi="Garamond"/>
          <w:kern w:val="0"/>
          <w:sz w:val="20"/>
          <w:szCs w:val="20"/>
          <w:lang w:eastAsia="ar-SA"/>
        </w:rPr>
        <w:t>, reprezentowanym przez: .............................................................</w:t>
      </w:r>
    </w:p>
    <w:p w14:paraId="7F5ED487" w14:textId="77777777" w:rsidR="00B23856" w:rsidRPr="00A5246B" w:rsidRDefault="00B23856" w:rsidP="00A45C06">
      <w:pPr>
        <w:widowControl w:val="0"/>
        <w:autoSpaceDN/>
        <w:spacing w:line="276" w:lineRule="auto"/>
        <w:jc w:val="both"/>
        <w:textAlignment w:val="auto"/>
        <w:rPr>
          <w:rFonts w:ascii="Garamond" w:hAnsi="Garamond"/>
          <w:kern w:val="0"/>
          <w:sz w:val="20"/>
          <w:szCs w:val="20"/>
          <w:lang w:eastAsia="ar-SA"/>
        </w:rPr>
      </w:pPr>
    </w:p>
    <w:p w14:paraId="740C3B92" w14:textId="77777777" w:rsidR="00B23856" w:rsidRPr="00A5246B" w:rsidRDefault="00B23856" w:rsidP="00A45C06">
      <w:pPr>
        <w:widowControl w:val="0"/>
        <w:autoSpaceDN/>
        <w:spacing w:line="276" w:lineRule="auto"/>
        <w:jc w:val="both"/>
        <w:textAlignment w:val="auto"/>
        <w:rPr>
          <w:rFonts w:ascii="Garamond" w:hAnsi="Garamond"/>
          <w:b/>
          <w:kern w:val="0"/>
          <w:sz w:val="20"/>
          <w:szCs w:val="20"/>
          <w:lang w:eastAsia="ar-SA"/>
        </w:rPr>
      </w:pPr>
      <w:r w:rsidRPr="00A5246B">
        <w:rPr>
          <w:rFonts w:ascii="Garamond" w:hAnsi="Garamond"/>
          <w:kern w:val="0"/>
          <w:sz w:val="20"/>
          <w:szCs w:val="20"/>
          <w:lang w:eastAsia="ar-SA"/>
        </w:rPr>
        <w:t>W wyniku przeprowadzonego postępowania o udzielenie zamówienia publicznego i wyborem najkorzystniejszej oferty, Strony postanowiły, co następuje:</w:t>
      </w:r>
    </w:p>
    <w:p w14:paraId="14564C0C" w14:textId="77777777" w:rsidR="00B23856" w:rsidRPr="00A5246B" w:rsidRDefault="00B23856" w:rsidP="00A45C06">
      <w:pPr>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w:t>
      </w:r>
    </w:p>
    <w:p w14:paraId="6BB3CCB8" w14:textId="30E1A58E" w:rsidR="002429A4" w:rsidRPr="00A5246B" w:rsidRDefault="00B23856">
      <w:pPr>
        <w:numPr>
          <w:ilvl w:val="0"/>
          <w:numId w:val="129"/>
        </w:numPr>
        <w:suppressAutoHyphens w:val="0"/>
        <w:autoSpaceDN/>
        <w:spacing w:line="276" w:lineRule="auto"/>
        <w:ind w:left="0" w:firstLine="0"/>
        <w:contextualSpacing/>
        <w:jc w:val="both"/>
        <w:textAlignment w:val="auto"/>
        <w:rPr>
          <w:rFonts w:ascii="Garamond" w:hAnsi="Garamond" w:cs="Garamond"/>
          <w:sz w:val="20"/>
          <w:szCs w:val="20"/>
        </w:rPr>
      </w:pPr>
      <w:r w:rsidRPr="00A5246B">
        <w:rPr>
          <w:rStyle w:val="markedcontent"/>
          <w:rFonts w:ascii="Garamond" w:hAnsi="Garamond" w:cs="Arial"/>
          <w:sz w:val="20"/>
          <w:szCs w:val="20"/>
        </w:rPr>
        <w:t xml:space="preserve">Przedmiotem zamówienia jest </w:t>
      </w:r>
      <w:r w:rsidRPr="00A5246B">
        <w:rPr>
          <w:rFonts w:ascii="Garamond" w:hAnsi="Garamond" w:cs="Arial"/>
          <w:kern w:val="2"/>
          <w:sz w:val="20"/>
          <w:szCs w:val="20"/>
        </w:rPr>
        <w:t xml:space="preserve">realizacja inwestycji budowalnej na potrzeby </w:t>
      </w:r>
      <w:r w:rsidR="00975171" w:rsidRPr="00A5246B">
        <w:rPr>
          <w:rFonts w:ascii="Garamond" w:hAnsi="Garamond" w:cs="Arial"/>
          <w:kern w:val="2"/>
          <w:sz w:val="20"/>
          <w:szCs w:val="20"/>
        </w:rPr>
        <w:t>Zamawiającego pn.</w:t>
      </w:r>
      <w:r w:rsidR="006E18D2" w:rsidRPr="00A5246B">
        <w:rPr>
          <w:rFonts w:ascii="Garamond" w:hAnsi="Garamond" w:cs="Arial"/>
          <w:kern w:val="2"/>
          <w:sz w:val="20"/>
          <w:szCs w:val="20"/>
        </w:rPr>
        <w:t xml:space="preserve"> </w:t>
      </w:r>
      <w:r w:rsidRPr="00A5246B">
        <w:rPr>
          <w:rFonts w:ascii="Garamond" w:hAnsi="Garamond" w:cs="Arial"/>
          <w:i/>
          <w:iCs/>
          <w:kern w:val="2"/>
          <w:sz w:val="20"/>
          <w:szCs w:val="20"/>
        </w:rPr>
        <w:t>,</w:t>
      </w:r>
      <w:r w:rsidR="002429A4" w:rsidRPr="00A5246B">
        <w:rPr>
          <w:rFonts w:ascii="Garamond" w:hAnsi="Garamond" w:cs="Garamond"/>
          <w:sz w:val="20"/>
          <w:szCs w:val="20"/>
        </w:rPr>
        <w:t>,</w:t>
      </w:r>
      <w:r w:rsidR="002429A4" w:rsidRPr="00A5246B">
        <w:rPr>
          <w:rFonts w:ascii="Garamond" w:hAnsi="Garamond"/>
          <w:b/>
          <w:sz w:val="20"/>
          <w:szCs w:val="20"/>
        </w:rPr>
        <w:t>Przebudowa z nadbudową oraz z rozbudową budynku nr 2 wraz z łącznikiem, w których mieszczą się Klinika Kardiologii, Klinika Chorób Wewnętrznych</w:t>
      </w:r>
      <w:r w:rsidR="002429A4" w:rsidRPr="00A5246B">
        <w:rPr>
          <w:rFonts w:ascii="Garamond" w:hAnsi="Garamond"/>
          <w:sz w:val="20"/>
          <w:szCs w:val="20"/>
        </w:rPr>
        <w:t xml:space="preserve">  </w:t>
      </w:r>
      <w:r w:rsidR="00CB24FF" w:rsidRPr="00A5246B">
        <w:rPr>
          <w:rFonts w:ascii="Garamond" w:hAnsi="Garamond"/>
          <w:b/>
          <w:sz w:val="20"/>
          <w:szCs w:val="20"/>
        </w:rPr>
        <w:t>w systemie projektuj i zbuduj</w:t>
      </w:r>
      <w:r w:rsidR="00CB24FF" w:rsidRPr="00A5246B">
        <w:rPr>
          <w:rFonts w:ascii="Garamond" w:hAnsi="Garamond"/>
          <w:sz w:val="20"/>
          <w:szCs w:val="20"/>
        </w:rPr>
        <w:t xml:space="preserve">  </w:t>
      </w:r>
      <w:r w:rsidR="002429A4" w:rsidRPr="00A5246B">
        <w:rPr>
          <w:rFonts w:ascii="Garamond" w:hAnsi="Garamond"/>
          <w:sz w:val="20"/>
          <w:szCs w:val="20"/>
        </w:rPr>
        <w:t>-  zadanie nr  91837</w:t>
      </w:r>
    </w:p>
    <w:p w14:paraId="59EBDA10" w14:textId="0E2CE758" w:rsidR="006E18D2" w:rsidRPr="00A5246B" w:rsidRDefault="00E0221B">
      <w:pPr>
        <w:numPr>
          <w:ilvl w:val="0"/>
          <w:numId w:val="129"/>
        </w:numPr>
        <w:suppressAutoHyphens w:val="0"/>
        <w:autoSpaceDN/>
        <w:spacing w:line="276" w:lineRule="auto"/>
        <w:ind w:left="0" w:firstLine="0"/>
        <w:contextualSpacing/>
        <w:jc w:val="both"/>
        <w:textAlignment w:val="auto"/>
        <w:rPr>
          <w:rFonts w:ascii="Garamond" w:hAnsi="Garamond" w:cs="Garamond"/>
          <w:sz w:val="20"/>
          <w:szCs w:val="20"/>
        </w:rPr>
      </w:pPr>
      <w:r w:rsidRPr="00A5246B">
        <w:rPr>
          <w:rFonts w:ascii="Garamond" w:hAnsi="Garamond" w:cs="Garamond"/>
          <w:sz w:val="20"/>
          <w:szCs w:val="20"/>
        </w:rPr>
        <w:t xml:space="preserve">Zamawiający powierza, a Wykonawca przyjmuje do wykonania </w:t>
      </w:r>
      <w:r w:rsidR="00975171" w:rsidRPr="00A5246B">
        <w:rPr>
          <w:rFonts w:ascii="Garamond" w:hAnsi="Garamond" w:cs="Garamond"/>
          <w:sz w:val="20"/>
          <w:szCs w:val="20"/>
        </w:rPr>
        <w:t xml:space="preserve">to </w:t>
      </w:r>
      <w:r w:rsidRPr="00A5246B">
        <w:rPr>
          <w:rFonts w:ascii="Garamond" w:hAnsi="Garamond" w:cs="Garamond"/>
          <w:sz w:val="20"/>
          <w:szCs w:val="20"/>
        </w:rPr>
        <w:t>zadanie</w:t>
      </w:r>
      <w:r w:rsidRPr="00A5246B">
        <w:rPr>
          <w:rFonts w:ascii="Garamond" w:hAnsi="Garamond" w:cs="Garamond"/>
          <w:bCs/>
          <w:sz w:val="20"/>
          <w:szCs w:val="20"/>
        </w:rPr>
        <w:t>,</w:t>
      </w:r>
      <w:r w:rsidRPr="00A5246B">
        <w:rPr>
          <w:rFonts w:ascii="Garamond" w:hAnsi="Garamond" w:cs="Garamond"/>
          <w:b/>
          <w:sz w:val="20"/>
          <w:szCs w:val="20"/>
        </w:rPr>
        <w:t xml:space="preserve"> </w:t>
      </w:r>
      <w:r w:rsidRPr="00A5246B">
        <w:rPr>
          <w:rFonts w:ascii="Garamond" w:hAnsi="Garamond" w:cs="Garamond"/>
          <w:bCs/>
          <w:sz w:val="20"/>
          <w:szCs w:val="20"/>
        </w:rPr>
        <w:t>na które składa się wykonanie robót budowlanych wraz z uzyskaniem pozwolenia na użytkowanie oraz obsługa gwarancyjna w terminie i na warunkach określonych w SWZ.</w:t>
      </w:r>
      <w:r w:rsidRPr="00A5246B">
        <w:rPr>
          <w:rFonts w:ascii="Garamond" w:hAnsi="Garamond"/>
          <w:sz w:val="20"/>
          <w:szCs w:val="20"/>
        </w:rPr>
        <w:t xml:space="preserve"> </w:t>
      </w:r>
      <w:r w:rsidRPr="00A5246B">
        <w:rPr>
          <w:rFonts w:ascii="Garamond" w:hAnsi="Garamond" w:cs="Garamond"/>
          <w:sz w:val="20"/>
          <w:szCs w:val="20"/>
        </w:rPr>
        <w:t xml:space="preserve">Szczegółowy </w:t>
      </w:r>
      <w:r w:rsidRPr="00A5246B">
        <w:rPr>
          <w:rFonts w:ascii="Garamond" w:hAnsi="Garamond" w:cs="Garamond"/>
          <w:bCs/>
          <w:sz w:val="20"/>
          <w:szCs w:val="20"/>
        </w:rPr>
        <w:t xml:space="preserve">opis przedmiotu umowy oraz warunki realizacji zamówienia określają </w:t>
      </w:r>
      <w:r w:rsidRPr="00A5246B">
        <w:rPr>
          <w:rFonts w:ascii="Garamond" w:hAnsi="Garamond" w:cs="Garamond"/>
          <w:sz w:val="20"/>
          <w:szCs w:val="20"/>
        </w:rPr>
        <w:t>postanowienia SWZ oraz załączniki zawarte w załączniku nr ……………………………</w:t>
      </w:r>
      <w:r w:rsidR="00975171" w:rsidRPr="00A5246B">
        <w:rPr>
          <w:rFonts w:ascii="Garamond" w:hAnsi="Garamond" w:cs="Garamond"/>
          <w:sz w:val="20"/>
          <w:szCs w:val="20"/>
        </w:rPr>
        <w:t xml:space="preserve"> </w:t>
      </w:r>
      <w:r w:rsidRPr="00A5246B">
        <w:rPr>
          <w:rFonts w:ascii="Garamond" w:hAnsi="Garamond" w:cs="Garamond"/>
          <w:sz w:val="20"/>
          <w:szCs w:val="20"/>
        </w:rPr>
        <w:t>(dotyczy zamówienia podstawowego i opcjonalnego).</w:t>
      </w:r>
      <w:r w:rsidRPr="00A5246B">
        <w:rPr>
          <w:rFonts w:ascii="Garamond" w:hAnsi="Garamond"/>
          <w:sz w:val="20"/>
          <w:szCs w:val="20"/>
        </w:rPr>
        <w:t xml:space="preserve"> </w:t>
      </w:r>
      <w:r w:rsidRPr="00A5246B">
        <w:rPr>
          <w:rFonts w:ascii="Garamond" w:hAnsi="Garamond" w:cs="Garamond"/>
          <w:sz w:val="20"/>
          <w:szCs w:val="20"/>
        </w:rPr>
        <w:t xml:space="preserve">W ramach niniejszej umowy, Wykonawca zobowiązany jest do realizacji zakresu podstawowego tj. </w:t>
      </w:r>
      <w:r w:rsidR="006E18D2" w:rsidRPr="00A5246B">
        <w:rPr>
          <w:rFonts w:ascii="Garamond" w:hAnsi="Garamond" w:cs="Garamond"/>
          <w:sz w:val="20"/>
          <w:szCs w:val="20"/>
        </w:rPr>
        <w:t>I</w:t>
      </w:r>
      <w:r w:rsidRPr="00A5246B">
        <w:rPr>
          <w:rFonts w:ascii="Garamond" w:hAnsi="Garamond" w:cs="Garamond"/>
          <w:sz w:val="20"/>
          <w:szCs w:val="20"/>
        </w:rPr>
        <w:t xml:space="preserve"> Etapu</w:t>
      </w:r>
      <w:r w:rsidR="00975171" w:rsidRPr="00A5246B">
        <w:rPr>
          <w:rFonts w:ascii="Garamond" w:hAnsi="Garamond" w:cs="Garamond"/>
          <w:sz w:val="20"/>
          <w:szCs w:val="20"/>
        </w:rPr>
        <w:t xml:space="preserve"> </w:t>
      </w:r>
      <w:r w:rsidRPr="00A5246B">
        <w:rPr>
          <w:rFonts w:ascii="Garamond" w:hAnsi="Garamond" w:cs="Garamond"/>
          <w:sz w:val="20"/>
          <w:szCs w:val="20"/>
        </w:rPr>
        <w:t>(zamówienie podstawowe) oraz ewentualnie całości zamówienia opcjonalnego (</w:t>
      </w:r>
      <w:r w:rsidR="006E18D2" w:rsidRPr="00A5246B">
        <w:rPr>
          <w:rFonts w:ascii="Garamond" w:hAnsi="Garamond" w:cs="Garamond"/>
          <w:sz w:val="20"/>
          <w:szCs w:val="20"/>
        </w:rPr>
        <w:t>II</w:t>
      </w:r>
      <w:r w:rsidRPr="00A5246B">
        <w:rPr>
          <w:rFonts w:ascii="Garamond" w:hAnsi="Garamond" w:cs="Garamond"/>
          <w:sz w:val="20"/>
          <w:szCs w:val="20"/>
        </w:rPr>
        <w:t xml:space="preserve"> etap) w przypadku skorzystania przez Zamawiającego z prawa opcji. </w:t>
      </w:r>
      <w:r w:rsidR="0072300D" w:rsidRPr="00A5246B">
        <w:rPr>
          <w:rFonts w:ascii="Garamond" w:hAnsi="Garamond" w:cs="Garamond"/>
          <w:sz w:val="20"/>
          <w:szCs w:val="20"/>
        </w:rPr>
        <w:t>Uzyskanie pozwolenia na użytkowanie nie dotyczy sytuacji, w której nie będzie realizowane zamówienie opcjonalne (II Etap).</w:t>
      </w:r>
    </w:p>
    <w:p w14:paraId="4D630C09" w14:textId="77777777" w:rsidR="00975171" w:rsidRPr="00A5246B" w:rsidRDefault="00E0221B">
      <w:pPr>
        <w:numPr>
          <w:ilvl w:val="0"/>
          <w:numId w:val="129"/>
        </w:numPr>
        <w:suppressAutoHyphens w:val="0"/>
        <w:autoSpaceDN/>
        <w:spacing w:line="276" w:lineRule="auto"/>
        <w:ind w:left="0" w:firstLine="0"/>
        <w:contextualSpacing/>
        <w:jc w:val="both"/>
        <w:textAlignment w:val="auto"/>
        <w:rPr>
          <w:rFonts w:ascii="Garamond" w:hAnsi="Garamond"/>
          <w:sz w:val="20"/>
          <w:szCs w:val="20"/>
        </w:rPr>
      </w:pPr>
      <w:r w:rsidRPr="00A5246B">
        <w:rPr>
          <w:rFonts w:ascii="Garamond" w:hAnsi="Garamond" w:cs="Garamond"/>
          <w:sz w:val="20"/>
          <w:szCs w:val="20"/>
        </w:rPr>
        <w:t xml:space="preserve">Integralną częścią niniejszej umowy są: </w:t>
      </w:r>
    </w:p>
    <w:p w14:paraId="6200B589" w14:textId="21DEB8A7" w:rsidR="00975171" w:rsidRPr="00A5246B" w:rsidRDefault="00E0221B">
      <w:pPr>
        <w:pStyle w:val="Akapitzlist"/>
        <w:numPr>
          <w:ilvl w:val="0"/>
          <w:numId w:val="149"/>
        </w:numPr>
        <w:suppressAutoHyphens w:val="0"/>
        <w:autoSpaceDN/>
        <w:contextualSpacing/>
        <w:jc w:val="both"/>
        <w:textAlignment w:val="auto"/>
        <w:rPr>
          <w:rFonts w:ascii="Garamond" w:hAnsi="Garamond" w:cs="Garamond"/>
          <w:sz w:val="20"/>
          <w:szCs w:val="20"/>
        </w:rPr>
      </w:pPr>
      <w:bookmarkStart w:id="16" w:name="_Hlk205985186"/>
      <w:r w:rsidRPr="00A5246B">
        <w:rPr>
          <w:rFonts w:ascii="Garamond" w:hAnsi="Garamond" w:cs="Garamond"/>
          <w:sz w:val="20"/>
          <w:szCs w:val="20"/>
        </w:rPr>
        <w:t xml:space="preserve">szczegółowy harmonogram rzeczowo-finansowy </w:t>
      </w:r>
      <w:r w:rsidR="00794F73" w:rsidRPr="00A5246B">
        <w:rPr>
          <w:rStyle w:val="markedcontent"/>
          <w:rFonts w:ascii="Garamond" w:hAnsi="Garamond" w:cs="Arial"/>
          <w:sz w:val="20"/>
          <w:szCs w:val="20"/>
        </w:rPr>
        <w:t xml:space="preserve">(prac projektowo-budowlanych) </w:t>
      </w:r>
      <w:r w:rsidRPr="00A5246B">
        <w:rPr>
          <w:rFonts w:ascii="Garamond" w:hAnsi="Garamond" w:cs="Garamond"/>
          <w:sz w:val="20"/>
          <w:szCs w:val="20"/>
        </w:rPr>
        <w:t>realizacji zamówienia w</w:t>
      </w:r>
      <w:r w:rsidR="00975171" w:rsidRPr="00A5246B">
        <w:rPr>
          <w:rFonts w:ascii="Garamond" w:hAnsi="Garamond" w:cs="Garamond"/>
          <w:sz w:val="20"/>
          <w:szCs w:val="20"/>
        </w:rPr>
        <w:t> </w:t>
      </w:r>
      <w:r w:rsidRPr="00A5246B">
        <w:rPr>
          <w:rFonts w:ascii="Garamond" w:hAnsi="Garamond" w:cs="Garamond"/>
          <w:sz w:val="20"/>
          <w:szCs w:val="20"/>
        </w:rPr>
        <w:t xml:space="preserve">ujęciu tygodniowym </w:t>
      </w:r>
      <w:bookmarkEnd w:id="16"/>
      <w:r w:rsidRPr="00A5246B">
        <w:rPr>
          <w:rFonts w:ascii="Garamond" w:hAnsi="Garamond" w:cs="Garamond"/>
          <w:sz w:val="20"/>
          <w:szCs w:val="20"/>
        </w:rPr>
        <w:t>(dla zamówienia podstawowego</w:t>
      </w:r>
      <w:r w:rsidR="002906B0" w:rsidRPr="00A5246B">
        <w:rPr>
          <w:rFonts w:ascii="Garamond" w:hAnsi="Garamond" w:cs="Garamond"/>
          <w:sz w:val="20"/>
          <w:szCs w:val="20"/>
        </w:rPr>
        <w:t>, jak i opcjonalnego ewentualnie</w:t>
      </w:r>
      <w:r w:rsidRPr="00A5246B">
        <w:rPr>
          <w:rFonts w:ascii="Garamond" w:hAnsi="Garamond" w:cs="Garamond"/>
          <w:sz w:val="20"/>
          <w:szCs w:val="20"/>
        </w:rPr>
        <w:t xml:space="preserve">), </w:t>
      </w:r>
      <w:r w:rsidR="001A72DC" w:rsidRPr="00A5246B">
        <w:rPr>
          <w:rFonts w:ascii="Garamond" w:eastAsia="SimSun" w:hAnsi="Garamond" w:cs="Garamond"/>
          <w:b/>
          <w:sz w:val="20"/>
          <w:szCs w:val="20"/>
        </w:rPr>
        <w:t>(dalej: HRF</w:t>
      </w:r>
      <w:r w:rsidR="001A72DC" w:rsidRPr="00A5246B">
        <w:rPr>
          <w:rFonts w:ascii="Garamond" w:eastAsia="SimSun" w:hAnsi="Garamond" w:cs="Garamond"/>
          <w:sz w:val="20"/>
          <w:szCs w:val="20"/>
        </w:rPr>
        <w:t>).</w:t>
      </w:r>
    </w:p>
    <w:p w14:paraId="70C80941" w14:textId="77777777" w:rsidR="00975171" w:rsidRPr="00A5246B" w:rsidRDefault="00E0221B">
      <w:pPr>
        <w:pStyle w:val="Akapitzlist"/>
        <w:numPr>
          <w:ilvl w:val="0"/>
          <w:numId w:val="149"/>
        </w:numPr>
        <w:suppressAutoHyphens w:val="0"/>
        <w:autoSpaceDN/>
        <w:spacing w:after="0"/>
        <w:contextualSpacing/>
        <w:jc w:val="both"/>
        <w:textAlignment w:val="auto"/>
        <w:rPr>
          <w:rFonts w:ascii="Garamond" w:hAnsi="Garamond"/>
          <w:sz w:val="20"/>
          <w:szCs w:val="20"/>
        </w:rPr>
      </w:pPr>
      <w:r w:rsidRPr="00A5246B">
        <w:rPr>
          <w:rFonts w:ascii="Garamond" w:hAnsi="Garamond" w:cs="Garamond"/>
          <w:sz w:val="20"/>
          <w:szCs w:val="20"/>
        </w:rPr>
        <w:t xml:space="preserve">lista podwykonawców oraz dalszych podwykonawców z określeniem zakresu robót przewidzianych do wykonania (załącznik nr 1). </w:t>
      </w:r>
    </w:p>
    <w:p w14:paraId="281EF4DA" w14:textId="4B37CFC9" w:rsidR="00030698" w:rsidRPr="00A5246B" w:rsidRDefault="00975171" w:rsidP="00A45C06">
      <w:pPr>
        <w:suppressAutoHyphens w:val="0"/>
        <w:autoSpaceDN/>
        <w:spacing w:line="276" w:lineRule="auto"/>
        <w:contextualSpacing/>
        <w:jc w:val="both"/>
        <w:textAlignment w:val="auto"/>
        <w:rPr>
          <w:rFonts w:ascii="Garamond" w:eastAsia="SimSun" w:hAnsi="Garamond" w:cs="Garamond"/>
          <w:sz w:val="20"/>
          <w:szCs w:val="20"/>
        </w:rPr>
      </w:pPr>
      <w:r w:rsidRPr="00A5246B">
        <w:rPr>
          <w:rFonts w:ascii="Garamond" w:eastAsia="SimSun" w:hAnsi="Garamond" w:cs="Garamond"/>
          <w:sz w:val="20"/>
          <w:szCs w:val="20"/>
        </w:rPr>
        <w:t xml:space="preserve">3. </w:t>
      </w:r>
      <w:r w:rsidR="00030698" w:rsidRPr="00A5246B">
        <w:rPr>
          <w:rFonts w:ascii="Garamond" w:eastAsia="SimSun" w:hAnsi="Garamond" w:cs="Garamond"/>
          <w:sz w:val="20"/>
          <w:szCs w:val="20"/>
        </w:rPr>
        <w:t xml:space="preserve"> Wykonawca do 7 dni roboczych od dnia podpisania umowy opracuje i przekaże Zamawiającemu harmonogram, o którym mowa w ust. 2 pkt 1. </w:t>
      </w:r>
    </w:p>
    <w:p w14:paraId="7D9E59F0" w14:textId="37DC13A1" w:rsidR="00E0221B" w:rsidRPr="00A5246B" w:rsidRDefault="00030698" w:rsidP="00A45C06">
      <w:pPr>
        <w:suppressAutoHyphens w:val="0"/>
        <w:autoSpaceDN/>
        <w:spacing w:line="276" w:lineRule="auto"/>
        <w:contextualSpacing/>
        <w:jc w:val="both"/>
        <w:textAlignment w:val="auto"/>
        <w:rPr>
          <w:rFonts w:ascii="Garamond" w:hAnsi="Garamond"/>
          <w:sz w:val="20"/>
          <w:szCs w:val="20"/>
        </w:rPr>
      </w:pPr>
      <w:r w:rsidRPr="00A5246B">
        <w:rPr>
          <w:rFonts w:ascii="Garamond" w:eastAsia="SimSun" w:hAnsi="Garamond" w:cs="Garamond"/>
          <w:sz w:val="20"/>
          <w:szCs w:val="20"/>
        </w:rPr>
        <w:t xml:space="preserve">4. </w:t>
      </w:r>
      <w:r w:rsidR="00E0221B" w:rsidRPr="00A5246B">
        <w:rPr>
          <w:rFonts w:ascii="Garamond" w:eastAsia="SimSun" w:hAnsi="Garamond" w:cs="Garamond"/>
          <w:sz w:val="20"/>
          <w:szCs w:val="20"/>
        </w:rPr>
        <w:t xml:space="preserve">W przypadku, gdy </w:t>
      </w:r>
      <w:r w:rsidR="00975171" w:rsidRPr="00A5246B">
        <w:rPr>
          <w:rFonts w:ascii="Garamond" w:eastAsia="SimSun" w:hAnsi="Garamond" w:cs="Garamond"/>
          <w:sz w:val="20"/>
          <w:szCs w:val="20"/>
        </w:rPr>
        <w:t>h</w:t>
      </w:r>
      <w:r w:rsidR="00E0221B" w:rsidRPr="00A5246B">
        <w:rPr>
          <w:rFonts w:ascii="Garamond" w:eastAsia="SimSun" w:hAnsi="Garamond" w:cs="Garamond"/>
          <w:sz w:val="20"/>
          <w:szCs w:val="20"/>
        </w:rPr>
        <w:t>armonogram</w:t>
      </w:r>
      <w:r w:rsidR="00975171" w:rsidRPr="00A5246B">
        <w:rPr>
          <w:rFonts w:ascii="Garamond" w:eastAsia="SimSun" w:hAnsi="Garamond" w:cs="Garamond"/>
          <w:sz w:val="20"/>
          <w:szCs w:val="20"/>
        </w:rPr>
        <w:t xml:space="preserve">, o którym mowa w ust. 2 pkt 1, </w:t>
      </w:r>
      <w:r w:rsidR="00E0221B" w:rsidRPr="00A5246B">
        <w:rPr>
          <w:rFonts w:ascii="Garamond" w:eastAsia="SimSun" w:hAnsi="Garamond" w:cs="Garamond"/>
          <w:sz w:val="20"/>
          <w:szCs w:val="20"/>
        </w:rPr>
        <w:t>stanie się niespójny</w:t>
      </w:r>
      <w:r w:rsidR="00E0221B" w:rsidRPr="00A5246B">
        <w:rPr>
          <w:rFonts w:ascii="Garamond" w:hAnsi="Garamond" w:cs="Garamond"/>
          <w:sz w:val="20"/>
          <w:szCs w:val="20"/>
        </w:rPr>
        <w:t xml:space="preserve"> </w:t>
      </w:r>
      <w:r w:rsidR="00E0221B" w:rsidRPr="00A5246B">
        <w:rPr>
          <w:rFonts w:ascii="Garamond" w:eastAsia="SimSun" w:hAnsi="Garamond" w:cs="Garamond"/>
          <w:sz w:val="20"/>
          <w:szCs w:val="20"/>
        </w:rPr>
        <w:t>z faktycznym postępem prac</w:t>
      </w:r>
      <w:r w:rsidRPr="00A5246B">
        <w:rPr>
          <w:rFonts w:ascii="Garamond" w:eastAsia="SimSun" w:hAnsi="Garamond" w:cs="Garamond"/>
          <w:sz w:val="20"/>
          <w:szCs w:val="20"/>
        </w:rPr>
        <w:t xml:space="preserve"> </w:t>
      </w:r>
      <w:r w:rsidR="00E0221B" w:rsidRPr="00A5246B">
        <w:rPr>
          <w:rFonts w:ascii="Garamond" w:eastAsia="SimSun" w:hAnsi="Garamond" w:cs="Garamond"/>
          <w:sz w:val="20"/>
          <w:szCs w:val="20"/>
        </w:rPr>
        <w:t xml:space="preserve">lub ze zobowiązaniami Wykonawcy, </w:t>
      </w:r>
      <w:r w:rsidRPr="00A5246B">
        <w:rPr>
          <w:rFonts w:ascii="Garamond" w:eastAsia="SimSun" w:hAnsi="Garamond" w:cs="Garamond"/>
          <w:sz w:val="20"/>
          <w:szCs w:val="20"/>
        </w:rPr>
        <w:t>w ocenie Zamawiającego będzie nierzetelny</w:t>
      </w:r>
      <w:r w:rsidR="00EA4712" w:rsidRPr="00A5246B">
        <w:rPr>
          <w:rFonts w:ascii="Garamond" w:eastAsia="SimSun" w:hAnsi="Garamond" w:cs="Garamond"/>
          <w:sz w:val="20"/>
          <w:szCs w:val="20"/>
        </w:rPr>
        <w:t xml:space="preserve"> </w:t>
      </w:r>
      <w:r w:rsidR="00E0221B" w:rsidRPr="00A5246B">
        <w:rPr>
          <w:rFonts w:ascii="Garamond" w:eastAsia="SimSun" w:hAnsi="Garamond" w:cs="Garamond"/>
          <w:sz w:val="20"/>
          <w:szCs w:val="20"/>
        </w:rPr>
        <w:t>albo na skutek rozszerzenia zakresu robót do wykonania wskutek skorzystania przez Zamawiającego z prawa opcji, Strony zgodnie ustalają, iż</w:t>
      </w:r>
      <w:r w:rsidR="00E0221B" w:rsidRPr="00A5246B">
        <w:rPr>
          <w:rFonts w:ascii="Garamond" w:hAnsi="Garamond" w:cs="Garamond"/>
          <w:sz w:val="20"/>
          <w:szCs w:val="20"/>
        </w:rPr>
        <w:t xml:space="preserve"> </w:t>
      </w:r>
      <w:r w:rsidR="00E0221B" w:rsidRPr="00A5246B">
        <w:rPr>
          <w:rFonts w:ascii="Garamond" w:eastAsia="SimSun" w:hAnsi="Garamond" w:cs="Garamond"/>
          <w:sz w:val="20"/>
          <w:szCs w:val="20"/>
        </w:rPr>
        <w:t>Wykonawca zobowiązany jest do przedłożenia z własnej inicjatywy lub w terminie 7 dni</w:t>
      </w:r>
      <w:r w:rsidR="00975171" w:rsidRPr="00A5246B">
        <w:rPr>
          <w:rFonts w:ascii="Garamond" w:eastAsia="SimSun" w:hAnsi="Garamond" w:cs="Garamond"/>
          <w:sz w:val="20"/>
          <w:szCs w:val="20"/>
        </w:rPr>
        <w:t>,</w:t>
      </w:r>
      <w:r w:rsidR="00E0221B" w:rsidRPr="00A5246B">
        <w:rPr>
          <w:rFonts w:ascii="Garamond" w:eastAsia="SimSun" w:hAnsi="Garamond" w:cs="Garamond"/>
          <w:sz w:val="20"/>
          <w:szCs w:val="20"/>
        </w:rPr>
        <w:t xml:space="preserve"> na</w:t>
      </w:r>
      <w:r w:rsidR="00E0221B" w:rsidRPr="00A5246B">
        <w:rPr>
          <w:rFonts w:ascii="Garamond" w:hAnsi="Garamond" w:cs="Garamond"/>
          <w:sz w:val="20"/>
          <w:szCs w:val="20"/>
        </w:rPr>
        <w:t xml:space="preserve"> </w:t>
      </w:r>
      <w:r w:rsidR="00E0221B" w:rsidRPr="00A5246B">
        <w:rPr>
          <w:rFonts w:ascii="Garamond" w:eastAsia="SimSun" w:hAnsi="Garamond" w:cs="Garamond"/>
          <w:sz w:val="20"/>
          <w:szCs w:val="20"/>
        </w:rPr>
        <w:t xml:space="preserve">żądanie </w:t>
      </w:r>
      <w:r w:rsidR="00E0221B" w:rsidRPr="00A5246B">
        <w:rPr>
          <w:rFonts w:ascii="Garamond" w:hAnsi="Garamond" w:cs="Garamond"/>
          <w:bCs/>
          <w:sz w:val="20"/>
          <w:szCs w:val="20"/>
        </w:rPr>
        <w:t>Inwestora zastępczego (inspektora nadzoru)</w:t>
      </w:r>
      <w:r w:rsidR="00975171" w:rsidRPr="00A5246B">
        <w:rPr>
          <w:rFonts w:ascii="Garamond" w:hAnsi="Garamond" w:cs="Garamond"/>
          <w:bCs/>
          <w:sz w:val="20"/>
          <w:szCs w:val="20"/>
        </w:rPr>
        <w:t>,</w:t>
      </w:r>
      <w:r w:rsidR="00E0221B" w:rsidRPr="00A5246B">
        <w:rPr>
          <w:rFonts w:ascii="Garamond" w:eastAsia="SimSun" w:hAnsi="Garamond" w:cs="Garamond"/>
          <w:sz w:val="20"/>
          <w:szCs w:val="20"/>
        </w:rPr>
        <w:t xml:space="preserve"> skorygowanego </w:t>
      </w:r>
      <w:r w:rsidR="00975171" w:rsidRPr="00A5246B">
        <w:rPr>
          <w:rFonts w:ascii="Garamond" w:eastAsia="SimSun" w:hAnsi="Garamond" w:cs="Garamond"/>
          <w:sz w:val="20"/>
          <w:szCs w:val="20"/>
        </w:rPr>
        <w:t>h</w:t>
      </w:r>
      <w:r w:rsidR="00E0221B" w:rsidRPr="00A5246B">
        <w:rPr>
          <w:rFonts w:ascii="Garamond" w:eastAsia="SimSun" w:hAnsi="Garamond" w:cs="Garamond"/>
          <w:sz w:val="20"/>
          <w:szCs w:val="20"/>
        </w:rPr>
        <w:t xml:space="preserve">armonogramu. </w:t>
      </w:r>
      <w:bookmarkStart w:id="17" w:name="_Hlk209479226"/>
      <w:r w:rsidR="00C643B9" w:rsidRPr="00A5246B">
        <w:rPr>
          <w:rFonts w:ascii="Garamond" w:eastAsia="SimSun" w:hAnsi="Garamond" w:cs="Garamond"/>
          <w:sz w:val="20"/>
          <w:szCs w:val="20"/>
        </w:rPr>
        <w:t xml:space="preserve">Żądanie Inwestora zastępczego (inspektora nadzoru) powinno być zgłoszone w terminie do 5 dni roboczych od otrzymania harmonogramu przez Zamawiającego lub zaistnienia okoliczności rzutujących na ocenę jego rzetelności. </w:t>
      </w:r>
      <w:bookmarkEnd w:id="17"/>
      <w:r w:rsidR="00E0221B" w:rsidRPr="00A5246B">
        <w:rPr>
          <w:rFonts w:ascii="Garamond" w:eastAsia="SimSun" w:hAnsi="Garamond" w:cs="Garamond"/>
          <w:sz w:val="20"/>
          <w:szCs w:val="20"/>
        </w:rPr>
        <w:t>Skorygowany</w:t>
      </w:r>
      <w:r w:rsidR="00E0221B" w:rsidRPr="00A5246B">
        <w:rPr>
          <w:rFonts w:ascii="Garamond" w:hAnsi="Garamond" w:cs="Garamond"/>
          <w:sz w:val="20"/>
          <w:szCs w:val="20"/>
        </w:rPr>
        <w:t xml:space="preserve"> </w:t>
      </w:r>
      <w:r w:rsidR="00975171" w:rsidRPr="00A5246B">
        <w:rPr>
          <w:rFonts w:ascii="Garamond" w:eastAsia="SimSun" w:hAnsi="Garamond" w:cs="Garamond"/>
          <w:sz w:val="20"/>
          <w:szCs w:val="20"/>
        </w:rPr>
        <w:t>h</w:t>
      </w:r>
      <w:r w:rsidR="00E0221B" w:rsidRPr="00A5246B">
        <w:rPr>
          <w:rFonts w:ascii="Garamond" w:eastAsia="SimSun" w:hAnsi="Garamond" w:cs="Garamond"/>
          <w:sz w:val="20"/>
          <w:szCs w:val="20"/>
        </w:rPr>
        <w:t xml:space="preserve">armonogram wymaga akceptacji </w:t>
      </w:r>
      <w:r w:rsidR="00E0221B" w:rsidRPr="00A5246B">
        <w:rPr>
          <w:rFonts w:ascii="Garamond" w:hAnsi="Garamond" w:cs="Garamond"/>
          <w:bCs/>
          <w:sz w:val="20"/>
          <w:szCs w:val="20"/>
        </w:rPr>
        <w:t>Inwestora zastępczego (inspektora nadzoru)</w:t>
      </w:r>
      <w:r w:rsidR="00E0221B" w:rsidRPr="00A5246B">
        <w:rPr>
          <w:rFonts w:ascii="Garamond" w:eastAsia="SimSun" w:hAnsi="Garamond" w:cs="Garamond"/>
          <w:sz w:val="20"/>
          <w:szCs w:val="20"/>
        </w:rPr>
        <w:t>, który uprawniony jest</w:t>
      </w:r>
      <w:r w:rsidR="00E0221B" w:rsidRPr="00A5246B">
        <w:rPr>
          <w:rFonts w:ascii="Garamond" w:hAnsi="Garamond" w:cs="Garamond"/>
          <w:sz w:val="20"/>
          <w:szCs w:val="20"/>
        </w:rPr>
        <w:t xml:space="preserve"> </w:t>
      </w:r>
      <w:r w:rsidR="00E0221B" w:rsidRPr="00A5246B">
        <w:rPr>
          <w:rFonts w:ascii="Garamond" w:eastAsia="SimSun" w:hAnsi="Garamond" w:cs="Garamond"/>
          <w:sz w:val="20"/>
          <w:szCs w:val="20"/>
        </w:rPr>
        <w:t>do zgłaszania i wprowadzania w nim zmian. Ostatecznie zaakceptowany skorygowany</w:t>
      </w:r>
      <w:r w:rsidR="00E0221B" w:rsidRPr="00A5246B">
        <w:rPr>
          <w:rFonts w:ascii="Garamond" w:hAnsi="Garamond" w:cs="Garamond"/>
          <w:sz w:val="20"/>
          <w:szCs w:val="20"/>
        </w:rPr>
        <w:t xml:space="preserve"> </w:t>
      </w:r>
      <w:r w:rsidR="00975171" w:rsidRPr="00A5246B">
        <w:rPr>
          <w:rFonts w:ascii="Garamond" w:eastAsia="SimSun" w:hAnsi="Garamond" w:cs="Garamond"/>
          <w:sz w:val="20"/>
          <w:szCs w:val="20"/>
        </w:rPr>
        <w:t>h</w:t>
      </w:r>
      <w:r w:rsidR="00E0221B" w:rsidRPr="00A5246B">
        <w:rPr>
          <w:rFonts w:ascii="Garamond" w:eastAsia="SimSun" w:hAnsi="Garamond" w:cs="Garamond"/>
          <w:sz w:val="20"/>
          <w:szCs w:val="20"/>
        </w:rPr>
        <w:t xml:space="preserve">armonogram stanowić będzie podstawę do dalszej realizacji umowy, a czas uzgodnienia nie będzie traktowany jako </w:t>
      </w:r>
      <w:r w:rsidR="00975171" w:rsidRPr="00A5246B">
        <w:rPr>
          <w:rFonts w:ascii="Garamond" w:eastAsia="SimSun" w:hAnsi="Garamond" w:cs="Garamond"/>
          <w:sz w:val="20"/>
          <w:szCs w:val="20"/>
        </w:rPr>
        <w:t xml:space="preserve">zawinione </w:t>
      </w:r>
      <w:r w:rsidR="00E0221B" w:rsidRPr="00A5246B">
        <w:rPr>
          <w:rFonts w:ascii="Garamond" w:eastAsia="SimSun" w:hAnsi="Garamond" w:cs="Garamond"/>
          <w:sz w:val="20"/>
          <w:szCs w:val="20"/>
        </w:rPr>
        <w:t>opóźnienie w realizacji umowy z</w:t>
      </w:r>
      <w:r w:rsidR="00975171" w:rsidRPr="00A5246B">
        <w:rPr>
          <w:rFonts w:ascii="Garamond" w:eastAsia="SimSun" w:hAnsi="Garamond" w:cs="Garamond"/>
          <w:sz w:val="20"/>
          <w:szCs w:val="20"/>
        </w:rPr>
        <w:t xml:space="preserve">e strony </w:t>
      </w:r>
      <w:r w:rsidR="00E0221B" w:rsidRPr="00A5246B">
        <w:rPr>
          <w:rFonts w:ascii="Garamond" w:eastAsia="SimSun" w:hAnsi="Garamond" w:cs="Garamond"/>
          <w:sz w:val="20"/>
          <w:szCs w:val="20"/>
        </w:rPr>
        <w:t xml:space="preserve">Zamawiającego. </w:t>
      </w:r>
    </w:p>
    <w:p w14:paraId="3EED5588" w14:textId="2424A8FD" w:rsidR="00E0221B" w:rsidRPr="00A5246B" w:rsidRDefault="00EA4712" w:rsidP="00A45C06">
      <w:pPr>
        <w:tabs>
          <w:tab w:val="left" w:pos="284"/>
          <w:tab w:val="left" w:pos="576"/>
        </w:tabs>
        <w:spacing w:line="276" w:lineRule="auto"/>
        <w:jc w:val="both"/>
        <w:rPr>
          <w:rFonts w:ascii="Garamond" w:hAnsi="Garamond"/>
          <w:sz w:val="20"/>
          <w:szCs w:val="20"/>
        </w:rPr>
      </w:pPr>
      <w:r w:rsidRPr="00A5246B">
        <w:rPr>
          <w:rFonts w:ascii="Garamond" w:hAnsi="Garamond" w:cs="Garamond"/>
          <w:bCs/>
          <w:sz w:val="20"/>
          <w:szCs w:val="20"/>
        </w:rPr>
        <w:t xml:space="preserve">5. </w:t>
      </w:r>
      <w:r w:rsidR="00E0221B" w:rsidRPr="00A5246B">
        <w:rPr>
          <w:rFonts w:ascii="Garamond" w:hAnsi="Garamond" w:cs="Garamond"/>
          <w:bCs/>
          <w:sz w:val="20"/>
          <w:szCs w:val="20"/>
        </w:rPr>
        <w:t>Wykonawca oświadcza, że posiada odpowiednią wiedzę, doświadczenie i dysponuje stosowną bazą</w:t>
      </w:r>
      <w:r w:rsidR="00975171" w:rsidRPr="00A5246B">
        <w:rPr>
          <w:rFonts w:ascii="Garamond" w:hAnsi="Garamond" w:cs="Garamond"/>
          <w:bCs/>
          <w:sz w:val="20"/>
          <w:szCs w:val="20"/>
        </w:rPr>
        <w:t xml:space="preserve"> i potencjałem organizacyjno-kadrowym</w:t>
      </w:r>
      <w:r w:rsidR="00E0221B" w:rsidRPr="00A5246B">
        <w:rPr>
          <w:rFonts w:ascii="Garamond" w:hAnsi="Garamond" w:cs="Garamond"/>
          <w:bCs/>
          <w:sz w:val="20"/>
          <w:szCs w:val="20"/>
        </w:rPr>
        <w:t xml:space="preserve"> do </w:t>
      </w:r>
      <w:r w:rsidR="00975171" w:rsidRPr="00A5246B">
        <w:rPr>
          <w:rFonts w:ascii="Garamond" w:hAnsi="Garamond" w:cs="Garamond"/>
          <w:bCs/>
          <w:sz w:val="20"/>
          <w:szCs w:val="20"/>
        </w:rPr>
        <w:t xml:space="preserve">rzetelnego i terminowego </w:t>
      </w:r>
      <w:r w:rsidR="00E0221B" w:rsidRPr="00A5246B">
        <w:rPr>
          <w:rFonts w:ascii="Garamond" w:hAnsi="Garamond" w:cs="Garamond"/>
          <w:bCs/>
          <w:sz w:val="20"/>
          <w:szCs w:val="20"/>
        </w:rPr>
        <w:t>wykonania przedmiotu umowy oraz zobowiązuje się wykonać przedmiot umowy przy zachowaniu należytej zawodowej staranności</w:t>
      </w:r>
      <w:r w:rsidR="00360E30" w:rsidRPr="00A5246B">
        <w:rPr>
          <w:rFonts w:ascii="Garamond" w:hAnsi="Garamond" w:cs="Garamond"/>
          <w:bCs/>
          <w:sz w:val="20"/>
          <w:szCs w:val="20"/>
        </w:rPr>
        <w:t>,</w:t>
      </w:r>
      <w:r w:rsidR="00E0221B" w:rsidRPr="00A5246B">
        <w:rPr>
          <w:rFonts w:ascii="Garamond" w:hAnsi="Garamond" w:cs="Garamond"/>
          <w:bCs/>
          <w:sz w:val="20"/>
          <w:szCs w:val="20"/>
        </w:rPr>
        <w:t xml:space="preserve"> zgodnie</w:t>
      </w:r>
      <w:r w:rsidR="00360E30" w:rsidRPr="00A5246B">
        <w:rPr>
          <w:rFonts w:ascii="Garamond" w:hAnsi="Garamond" w:cs="Garamond"/>
          <w:bCs/>
          <w:sz w:val="20"/>
          <w:szCs w:val="20"/>
        </w:rPr>
        <w:t xml:space="preserve"> z</w:t>
      </w:r>
      <w:r w:rsidR="00E0221B" w:rsidRPr="00A5246B">
        <w:rPr>
          <w:rFonts w:ascii="Garamond" w:hAnsi="Garamond" w:cs="Garamond"/>
          <w:bCs/>
          <w:sz w:val="20"/>
          <w:szCs w:val="20"/>
        </w:rPr>
        <w:t xml:space="preserve"> </w:t>
      </w:r>
      <w:r w:rsidR="00360E30" w:rsidRPr="00A5246B">
        <w:rPr>
          <w:rFonts w:ascii="Garamond" w:hAnsi="Garamond" w:cs="Garamond"/>
          <w:sz w:val="20"/>
          <w:szCs w:val="20"/>
        </w:rPr>
        <w:t xml:space="preserve">Dokumentacją </w:t>
      </w:r>
      <w:r w:rsidR="00E27897" w:rsidRPr="00A5246B">
        <w:rPr>
          <w:rFonts w:ascii="Garamond" w:hAnsi="Garamond" w:cs="Garamond"/>
          <w:sz w:val="20"/>
          <w:szCs w:val="20"/>
        </w:rPr>
        <w:t xml:space="preserve">techniczną, </w:t>
      </w:r>
      <w:r w:rsidR="00E0221B" w:rsidRPr="00A5246B">
        <w:rPr>
          <w:rFonts w:ascii="Garamond" w:hAnsi="Garamond" w:cs="Garamond"/>
          <w:bCs/>
          <w:sz w:val="20"/>
          <w:szCs w:val="20"/>
        </w:rPr>
        <w:t xml:space="preserve">z </w:t>
      </w:r>
      <w:r w:rsidR="00360E30" w:rsidRPr="00A5246B">
        <w:rPr>
          <w:rFonts w:ascii="Garamond" w:hAnsi="Garamond" w:cs="Garamond"/>
          <w:bCs/>
          <w:sz w:val="20"/>
          <w:szCs w:val="20"/>
        </w:rPr>
        <w:t xml:space="preserve">obowiązującymi </w:t>
      </w:r>
      <w:r w:rsidR="00E0221B" w:rsidRPr="00A5246B">
        <w:rPr>
          <w:rFonts w:ascii="Garamond" w:hAnsi="Garamond" w:cs="Garamond"/>
          <w:bCs/>
          <w:sz w:val="20"/>
          <w:szCs w:val="20"/>
        </w:rPr>
        <w:t xml:space="preserve">przepisami </w:t>
      </w:r>
      <w:r w:rsidR="00360E30" w:rsidRPr="00A5246B">
        <w:rPr>
          <w:rFonts w:ascii="Garamond" w:hAnsi="Garamond" w:cs="Garamond"/>
          <w:bCs/>
          <w:sz w:val="20"/>
          <w:szCs w:val="20"/>
        </w:rPr>
        <w:t xml:space="preserve">(w tym </w:t>
      </w:r>
      <w:r w:rsidR="00E0221B" w:rsidRPr="00A5246B">
        <w:rPr>
          <w:rFonts w:ascii="Garamond" w:hAnsi="Garamond" w:cs="Garamond"/>
          <w:sz w:val="20"/>
          <w:szCs w:val="20"/>
        </w:rPr>
        <w:t>Praw</w:t>
      </w:r>
      <w:r w:rsidR="00360E30" w:rsidRPr="00A5246B">
        <w:rPr>
          <w:rFonts w:ascii="Garamond" w:hAnsi="Garamond" w:cs="Garamond"/>
          <w:sz w:val="20"/>
          <w:szCs w:val="20"/>
        </w:rPr>
        <w:t>a</w:t>
      </w:r>
      <w:r w:rsidR="00E0221B" w:rsidRPr="00A5246B">
        <w:rPr>
          <w:rFonts w:ascii="Garamond" w:hAnsi="Garamond" w:cs="Garamond"/>
          <w:sz w:val="20"/>
          <w:szCs w:val="20"/>
        </w:rPr>
        <w:t xml:space="preserve"> budowlane</w:t>
      </w:r>
      <w:r w:rsidR="00360E30" w:rsidRPr="00A5246B">
        <w:rPr>
          <w:rFonts w:ascii="Garamond" w:hAnsi="Garamond" w:cs="Garamond"/>
          <w:sz w:val="20"/>
          <w:szCs w:val="20"/>
        </w:rPr>
        <w:t>go i aktami wykonawczymi do tej ustawy)</w:t>
      </w:r>
      <w:r w:rsidR="00E0221B" w:rsidRPr="00A5246B">
        <w:rPr>
          <w:rFonts w:ascii="Garamond" w:hAnsi="Garamond" w:cs="Garamond"/>
          <w:sz w:val="20"/>
          <w:szCs w:val="20"/>
        </w:rPr>
        <w:t>, obowiązującymi normami, zasadami wiedzy technicznej i sztuką budowlaną</w:t>
      </w:r>
      <w:r w:rsidR="00360E30" w:rsidRPr="00A5246B">
        <w:rPr>
          <w:rFonts w:ascii="Garamond" w:hAnsi="Garamond" w:cs="Garamond"/>
          <w:sz w:val="20"/>
          <w:szCs w:val="20"/>
        </w:rPr>
        <w:t>. Realizacja inwestycji i przebieg procesu budowlanego muszą być</w:t>
      </w:r>
      <w:r w:rsidR="00E0221B" w:rsidRPr="00A5246B">
        <w:rPr>
          <w:rFonts w:ascii="Garamond" w:hAnsi="Garamond" w:cs="Garamond"/>
          <w:sz w:val="20"/>
          <w:szCs w:val="20"/>
        </w:rPr>
        <w:t xml:space="preserve"> </w:t>
      </w:r>
      <w:r w:rsidR="00360E30" w:rsidRPr="00A5246B">
        <w:rPr>
          <w:rFonts w:ascii="Garamond" w:hAnsi="Garamond" w:cs="Garamond"/>
          <w:sz w:val="20"/>
          <w:szCs w:val="20"/>
        </w:rPr>
        <w:t xml:space="preserve">ponadto zgodne z </w:t>
      </w:r>
      <w:r w:rsidR="00E0221B" w:rsidRPr="00A5246B">
        <w:rPr>
          <w:rFonts w:ascii="Garamond" w:hAnsi="Garamond" w:cs="Garamond"/>
          <w:sz w:val="20"/>
          <w:szCs w:val="20"/>
        </w:rPr>
        <w:t xml:space="preserve">decyzją </w:t>
      </w:r>
      <w:r w:rsidR="00CB4960" w:rsidRPr="00A5246B">
        <w:rPr>
          <w:rFonts w:ascii="Garamond" w:hAnsi="Garamond" w:cs="Garamond"/>
          <w:sz w:val="20"/>
          <w:szCs w:val="20"/>
        </w:rPr>
        <w:t>M</w:t>
      </w:r>
      <w:r w:rsidR="00360E30" w:rsidRPr="00A5246B">
        <w:rPr>
          <w:rFonts w:ascii="Garamond" w:hAnsi="Garamond" w:cs="Garamond"/>
          <w:sz w:val="20"/>
          <w:szCs w:val="20"/>
        </w:rPr>
        <w:t>inistra Obrony Narodowej Nr 118/MON</w:t>
      </w:r>
      <w:r w:rsidR="00CB4960" w:rsidRPr="00A5246B">
        <w:rPr>
          <w:rFonts w:ascii="Garamond" w:hAnsi="Garamond" w:cs="Garamond"/>
          <w:sz w:val="20"/>
          <w:szCs w:val="20"/>
        </w:rPr>
        <w:t xml:space="preserve"> z dnia 1 września 2021 r. </w:t>
      </w:r>
      <w:r w:rsidR="00E0221B" w:rsidRPr="00A5246B">
        <w:rPr>
          <w:rFonts w:ascii="Garamond" w:hAnsi="Garamond" w:cs="Garamond"/>
          <w:sz w:val="20"/>
          <w:szCs w:val="20"/>
        </w:rPr>
        <w:t>w</w:t>
      </w:r>
      <w:r w:rsidR="00360E30" w:rsidRPr="00A5246B">
        <w:rPr>
          <w:rFonts w:ascii="Garamond" w:hAnsi="Garamond" w:cs="Garamond"/>
          <w:sz w:val="20"/>
          <w:szCs w:val="20"/>
        </w:rPr>
        <w:t> </w:t>
      </w:r>
      <w:r w:rsidR="00E0221B" w:rsidRPr="00A5246B">
        <w:rPr>
          <w:rFonts w:ascii="Garamond" w:hAnsi="Garamond" w:cs="Garamond"/>
          <w:sz w:val="20"/>
          <w:szCs w:val="20"/>
        </w:rPr>
        <w:t>sprawie zasad opracowywania i realizacji centralnych planów rzeczowych</w:t>
      </w:r>
      <w:r w:rsidR="00360E30" w:rsidRPr="00A5246B">
        <w:rPr>
          <w:rFonts w:ascii="Garamond" w:hAnsi="Garamond" w:cs="Garamond"/>
          <w:sz w:val="20"/>
          <w:szCs w:val="20"/>
        </w:rPr>
        <w:t xml:space="preserve"> i</w:t>
      </w:r>
      <w:r w:rsidR="00E0221B" w:rsidRPr="00A5246B">
        <w:rPr>
          <w:rFonts w:ascii="Garamond" w:hAnsi="Garamond" w:cs="Garamond"/>
          <w:sz w:val="20"/>
          <w:szCs w:val="20"/>
        </w:rPr>
        <w:t xml:space="preserve"> umową dotacyjną z</w:t>
      </w:r>
      <w:r w:rsidR="00360E30" w:rsidRPr="00A5246B">
        <w:rPr>
          <w:rFonts w:ascii="Garamond" w:hAnsi="Garamond" w:cs="Garamond"/>
          <w:sz w:val="20"/>
          <w:szCs w:val="20"/>
        </w:rPr>
        <w:t>awartą pomiędzy Zamawiającym a</w:t>
      </w:r>
      <w:r w:rsidR="00E0221B" w:rsidRPr="00A5246B">
        <w:rPr>
          <w:rFonts w:ascii="Garamond" w:hAnsi="Garamond" w:cs="Garamond"/>
          <w:sz w:val="20"/>
          <w:szCs w:val="20"/>
        </w:rPr>
        <w:t xml:space="preserve"> MON</w:t>
      </w:r>
      <w:r w:rsidR="00360E30" w:rsidRPr="00A5246B">
        <w:rPr>
          <w:rFonts w:ascii="Garamond" w:hAnsi="Garamond" w:cs="Garamond"/>
          <w:sz w:val="20"/>
          <w:szCs w:val="20"/>
        </w:rPr>
        <w:t xml:space="preserve">. </w:t>
      </w:r>
    </w:p>
    <w:p w14:paraId="31D80916" w14:textId="342C48E0" w:rsidR="00295CAD" w:rsidRPr="00A5246B" w:rsidRDefault="00EA4712" w:rsidP="00A45C06">
      <w:pPr>
        <w:tabs>
          <w:tab w:val="left" w:pos="284"/>
          <w:tab w:val="left" w:pos="576"/>
        </w:tabs>
        <w:spacing w:line="276" w:lineRule="auto"/>
        <w:jc w:val="both"/>
        <w:rPr>
          <w:rFonts w:ascii="Garamond" w:hAnsi="Garamond" w:cs="Garamond"/>
          <w:bCs/>
          <w:sz w:val="20"/>
          <w:szCs w:val="20"/>
        </w:rPr>
      </w:pPr>
      <w:r w:rsidRPr="00A5246B">
        <w:rPr>
          <w:rFonts w:ascii="Garamond" w:hAnsi="Garamond" w:cs="Garamond"/>
          <w:bCs/>
          <w:sz w:val="20"/>
          <w:szCs w:val="20"/>
        </w:rPr>
        <w:t xml:space="preserve">6. </w:t>
      </w:r>
      <w:r w:rsidR="00E0221B" w:rsidRPr="00A5246B">
        <w:rPr>
          <w:rFonts w:ascii="Garamond" w:hAnsi="Garamond" w:cs="Garamond"/>
          <w:bCs/>
          <w:sz w:val="20"/>
          <w:szCs w:val="20"/>
        </w:rPr>
        <w:t>Wykonawca oświadcza, że dokonał szczegółowej wizji (szczegółowych oględzin) terenu, na którym będzie realizowana inwestycja</w:t>
      </w:r>
      <w:r w:rsidR="00302BE1" w:rsidRPr="00A5246B">
        <w:rPr>
          <w:rFonts w:ascii="Garamond" w:hAnsi="Garamond" w:cs="Garamond"/>
          <w:bCs/>
          <w:sz w:val="20"/>
          <w:szCs w:val="20"/>
        </w:rPr>
        <w:t xml:space="preserve"> (</w:t>
      </w:r>
      <w:r w:rsidR="00E0221B" w:rsidRPr="00A5246B">
        <w:rPr>
          <w:rFonts w:ascii="Garamond" w:hAnsi="Garamond" w:cs="Garamond"/>
          <w:bCs/>
          <w:sz w:val="20"/>
          <w:szCs w:val="20"/>
        </w:rPr>
        <w:t>zarówno, co do zamówienia podstawowego jak i co do ew. zamówienia opcjonalnego</w:t>
      </w:r>
      <w:ins w:id="18" w:author="nieznany" w:date="2019-09-23T12:39:00Z">
        <w:r w:rsidR="00E0221B" w:rsidRPr="00A5246B">
          <w:rPr>
            <w:rFonts w:ascii="Garamond" w:hAnsi="Garamond" w:cs="Garamond"/>
            <w:bCs/>
            <w:sz w:val="20"/>
            <w:szCs w:val="20"/>
          </w:rPr>
          <w:t>)</w:t>
        </w:r>
      </w:ins>
      <w:r w:rsidR="00E0221B" w:rsidRPr="00A5246B">
        <w:rPr>
          <w:rFonts w:ascii="Garamond" w:hAnsi="Garamond" w:cs="Garamond"/>
          <w:bCs/>
          <w:sz w:val="20"/>
          <w:szCs w:val="20"/>
        </w:rPr>
        <w:t>,</w:t>
      </w:r>
      <w:r w:rsidR="00E0221B" w:rsidRPr="00A5246B">
        <w:rPr>
          <w:rFonts w:ascii="Garamond" w:hAnsi="Garamond" w:cs="Garamond"/>
          <w:sz w:val="20"/>
          <w:szCs w:val="20"/>
        </w:rPr>
        <w:t xml:space="preserve"> </w:t>
      </w:r>
      <w:r w:rsidR="00E0221B" w:rsidRPr="00A5246B">
        <w:rPr>
          <w:rFonts w:ascii="Garamond" w:hAnsi="Garamond" w:cs="Garamond"/>
          <w:bCs/>
          <w:sz w:val="20"/>
          <w:szCs w:val="20"/>
        </w:rPr>
        <w:t>a także zapoznał się z</w:t>
      </w:r>
      <w:r w:rsidR="00302BE1" w:rsidRPr="00A5246B">
        <w:rPr>
          <w:rFonts w:ascii="Garamond" w:hAnsi="Garamond" w:cs="Garamond"/>
          <w:bCs/>
          <w:sz w:val="20"/>
          <w:szCs w:val="20"/>
        </w:rPr>
        <w:t> </w:t>
      </w:r>
      <w:r w:rsidR="00E0221B" w:rsidRPr="00A5246B">
        <w:rPr>
          <w:rFonts w:ascii="Garamond" w:hAnsi="Garamond" w:cs="Garamond"/>
          <w:bCs/>
          <w:sz w:val="20"/>
          <w:szCs w:val="20"/>
        </w:rPr>
        <w:t xml:space="preserve">istniejącym stanem faktycznym, celem rozeznania pełnego zakresu prac związanych z realizacją przedmiotu zamówienia, w tym zapoznał się z wszystkimi toczącymi się na terenie </w:t>
      </w:r>
      <w:r w:rsidR="00302BE1" w:rsidRPr="00A5246B">
        <w:rPr>
          <w:rFonts w:ascii="Garamond" w:hAnsi="Garamond" w:cs="Garamond"/>
          <w:bCs/>
          <w:sz w:val="20"/>
          <w:szCs w:val="20"/>
        </w:rPr>
        <w:t xml:space="preserve">Zamawiającego inwestycjami i robotami </w:t>
      </w:r>
      <w:r w:rsidR="00E0221B" w:rsidRPr="00A5246B">
        <w:rPr>
          <w:rFonts w:ascii="Garamond" w:hAnsi="Garamond" w:cs="Garamond"/>
          <w:bCs/>
          <w:sz w:val="20"/>
          <w:szCs w:val="20"/>
        </w:rPr>
        <w:t>budowlanymi</w:t>
      </w:r>
      <w:r w:rsidR="00302BE1" w:rsidRPr="00A5246B">
        <w:rPr>
          <w:rFonts w:ascii="Garamond" w:hAnsi="Garamond" w:cs="Garamond"/>
          <w:bCs/>
          <w:sz w:val="20"/>
          <w:szCs w:val="20"/>
        </w:rPr>
        <w:t>, które to</w:t>
      </w:r>
      <w:r w:rsidR="00E0221B" w:rsidRPr="00A5246B">
        <w:rPr>
          <w:rFonts w:ascii="Garamond" w:hAnsi="Garamond" w:cs="Garamond"/>
          <w:bCs/>
          <w:sz w:val="20"/>
          <w:szCs w:val="20"/>
        </w:rPr>
        <w:t xml:space="preserve"> mogą mieć wpływ na tok prowadzonej inwestycji</w:t>
      </w:r>
      <w:r w:rsidR="00482D2D" w:rsidRPr="00A5246B">
        <w:rPr>
          <w:rFonts w:ascii="Garamond" w:hAnsi="Garamond" w:cs="Garamond"/>
          <w:bCs/>
          <w:sz w:val="20"/>
          <w:szCs w:val="20"/>
        </w:rPr>
        <w:t xml:space="preserve">. Wykonawca oświadcza, że </w:t>
      </w:r>
      <w:r w:rsidR="00E0221B" w:rsidRPr="00A5246B">
        <w:rPr>
          <w:rFonts w:ascii="Garamond" w:hAnsi="Garamond" w:cs="Garamond"/>
          <w:bCs/>
          <w:sz w:val="20"/>
          <w:szCs w:val="20"/>
        </w:rPr>
        <w:t>w złożonej ofercie uwzględnił wszystkie koszty związane z realizacją niniejszej umowy i przyjmuje pełną odpowiedzialność za skutki braku lub mylnego rozpoznania warunków realizacji zamówienia.</w:t>
      </w:r>
      <w:r w:rsidR="00295CAD" w:rsidRPr="00A5246B">
        <w:rPr>
          <w:rFonts w:ascii="Garamond" w:hAnsi="Garamond" w:cs="Garamond"/>
          <w:bCs/>
          <w:sz w:val="20"/>
          <w:szCs w:val="20"/>
        </w:rPr>
        <w:t xml:space="preserve"> </w:t>
      </w:r>
      <w:r w:rsidR="00295CAD" w:rsidRPr="00A5246B">
        <w:rPr>
          <w:rStyle w:val="cf01"/>
          <w:rFonts w:ascii="Garamond" w:hAnsi="Garamond"/>
          <w:sz w:val="20"/>
          <w:szCs w:val="20"/>
        </w:rPr>
        <w:t>Wykonawca został poinformowany, iż w toku realizacji Przedmiotu Umowy będą prowadzone przez innych wykonawców dostawy i montaż wyposażenia w realizowanym obiekcie jak również Zamawiający prowadzi równocześnie realizację innych zadać inwestycyjnych , co będzie wymagało podzielności placu budowy i odpowiedniej koordynacji prac Wykonawc</w:t>
      </w:r>
      <w:r w:rsidR="001A72DC" w:rsidRPr="00A5246B">
        <w:rPr>
          <w:rStyle w:val="cf01"/>
          <w:rFonts w:ascii="Garamond" w:hAnsi="Garamond"/>
          <w:sz w:val="20"/>
          <w:szCs w:val="20"/>
        </w:rPr>
        <w:t>y.</w:t>
      </w:r>
    </w:p>
    <w:p w14:paraId="6FB8B1EB" w14:textId="19B5B79D" w:rsidR="00E0221B" w:rsidRPr="00A5246B" w:rsidRDefault="00EA4712" w:rsidP="00A45C06">
      <w:pPr>
        <w:tabs>
          <w:tab w:val="left" w:pos="284"/>
          <w:tab w:val="left" w:pos="576"/>
        </w:tabs>
        <w:spacing w:line="276" w:lineRule="auto"/>
        <w:jc w:val="both"/>
        <w:rPr>
          <w:rFonts w:ascii="Garamond" w:hAnsi="Garamond"/>
          <w:sz w:val="20"/>
          <w:szCs w:val="20"/>
        </w:rPr>
      </w:pPr>
      <w:r w:rsidRPr="00A5246B">
        <w:rPr>
          <w:rFonts w:ascii="Garamond" w:hAnsi="Garamond" w:cs="Garamond"/>
          <w:bCs/>
          <w:sz w:val="20"/>
          <w:szCs w:val="20"/>
        </w:rPr>
        <w:t xml:space="preserve">7. </w:t>
      </w:r>
      <w:r w:rsidR="00E0221B" w:rsidRPr="00A5246B">
        <w:rPr>
          <w:rFonts w:ascii="Garamond" w:hAnsi="Garamond" w:cs="Garamond"/>
          <w:sz w:val="20"/>
          <w:szCs w:val="20"/>
        </w:rPr>
        <w:t xml:space="preserve">Poza podstawowym zakresem Umowy (zamówienie podstawowe), Zamawiający przewiduje możliwość skorzystania </w:t>
      </w:r>
      <w:r w:rsidR="00E0221B" w:rsidRPr="00A5246B">
        <w:rPr>
          <w:rFonts w:ascii="Garamond" w:hAnsi="Garamond" w:cs="Garamond"/>
          <w:sz w:val="20"/>
          <w:szCs w:val="20"/>
        </w:rPr>
        <w:br/>
        <w:t>z prawa opcji</w:t>
      </w:r>
      <w:r w:rsidR="008D0124" w:rsidRPr="00A5246B">
        <w:rPr>
          <w:rFonts w:ascii="Garamond" w:hAnsi="Garamond" w:cs="Garamond"/>
          <w:sz w:val="20"/>
          <w:szCs w:val="20"/>
        </w:rPr>
        <w:t>, w pełnym lub częściowym zakresie,</w:t>
      </w:r>
      <w:r w:rsidR="00E0221B" w:rsidRPr="00A5246B">
        <w:rPr>
          <w:rFonts w:ascii="Garamond" w:hAnsi="Garamond" w:cs="Garamond"/>
          <w:sz w:val="20"/>
          <w:szCs w:val="20"/>
        </w:rPr>
        <w:t xml:space="preserve"> wskazując, iż prawem tym objęty jest zakres robót określony w </w:t>
      </w:r>
      <w:r w:rsidR="000C0203" w:rsidRPr="00A5246B">
        <w:rPr>
          <w:rFonts w:ascii="Garamond" w:hAnsi="Garamond" w:cs="Garamond"/>
          <w:sz w:val="20"/>
          <w:szCs w:val="20"/>
        </w:rPr>
        <w:t xml:space="preserve">SWZ i </w:t>
      </w:r>
      <w:r w:rsidR="00E0221B" w:rsidRPr="00A5246B">
        <w:rPr>
          <w:rFonts w:ascii="Garamond" w:hAnsi="Garamond" w:cs="Garamond"/>
          <w:sz w:val="20"/>
          <w:szCs w:val="20"/>
        </w:rPr>
        <w:t xml:space="preserve">dokumentacji </w:t>
      </w:r>
      <w:r w:rsidR="00CB24FF" w:rsidRPr="00A5246B">
        <w:rPr>
          <w:rFonts w:ascii="Garamond" w:hAnsi="Garamond" w:cs="Garamond"/>
          <w:sz w:val="20"/>
          <w:szCs w:val="20"/>
        </w:rPr>
        <w:t>technicznej</w:t>
      </w:r>
      <w:r w:rsidR="008D0124" w:rsidRPr="00A5246B">
        <w:rPr>
          <w:rFonts w:ascii="Garamond" w:hAnsi="Garamond" w:cs="Garamond"/>
          <w:sz w:val="20"/>
          <w:szCs w:val="20"/>
        </w:rPr>
        <w:t>,</w:t>
      </w:r>
      <w:r w:rsidR="00E0221B" w:rsidRPr="00A5246B">
        <w:rPr>
          <w:rFonts w:ascii="Garamond" w:hAnsi="Garamond" w:cs="Garamond"/>
          <w:sz w:val="20"/>
          <w:szCs w:val="20"/>
        </w:rPr>
        <w:t xml:space="preserve"> w szczególności w przedmiarach dot. zamówienia opcjonalnego (załącznik nr </w:t>
      </w:r>
      <w:r w:rsidR="00FF0D47" w:rsidRPr="00A5246B">
        <w:rPr>
          <w:rFonts w:ascii="Garamond" w:hAnsi="Garamond" w:cs="Garamond"/>
          <w:sz w:val="20"/>
          <w:szCs w:val="20"/>
        </w:rPr>
        <w:t>1</w:t>
      </w:r>
      <w:r w:rsidR="00E0221B" w:rsidRPr="00A5246B">
        <w:rPr>
          <w:rFonts w:ascii="Garamond" w:hAnsi="Garamond" w:cs="Garamond"/>
          <w:sz w:val="20"/>
          <w:szCs w:val="20"/>
        </w:rPr>
        <w:t>).</w:t>
      </w:r>
      <w:r w:rsidR="00E0221B" w:rsidRPr="00A5246B">
        <w:rPr>
          <w:rFonts w:ascii="Garamond" w:hAnsi="Garamond"/>
          <w:sz w:val="20"/>
          <w:szCs w:val="20"/>
        </w:rPr>
        <w:t xml:space="preserve"> </w:t>
      </w:r>
      <w:r w:rsidR="00E0221B" w:rsidRPr="00A5246B">
        <w:rPr>
          <w:rFonts w:ascii="Garamond" w:hAnsi="Garamond" w:cs="Garamond"/>
          <w:sz w:val="20"/>
          <w:szCs w:val="20"/>
        </w:rPr>
        <w:t xml:space="preserve">Warunkiem uruchomienia prawa opcji, będą faktyczne potrzeby Zamawiającego, dysponowanie </w:t>
      </w:r>
      <w:r w:rsidR="008D0124" w:rsidRPr="00A5246B">
        <w:rPr>
          <w:rFonts w:ascii="Garamond" w:hAnsi="Garamond" w:cs="Garamond"/>
          <w:sz w:val="20"/>
          <w:szCs w:val="20"/>
        </w:rPr>
        <w:t xml:space="preserve">przez Zamawiającego </w:t>
      </w:r>
      <w:r w:rsidR="00123C64" w:rsidRPr="00A5246B">
        <w:rPr>
          <w:rFonts w:ascii="Garamond" w:hAnsi="Garamond" w:cs="Garamond"/>
          <w:sz w:val="20"/>
          <w:szCs w:val="20"/>
        </w:rPr>
        <w:t xml:space="preserve">koniecznymi </w:t>
      </w:r>
      <w:r w:rsidR="00E0221B" w:rsidRPr="00A5246B">
        <w:rPr>
          <w:rFonts w:ascii="Garamond" w:hAnsi="Garamond" w:cs="Garamond"/>
          <w:sz w:val="20"/>
          <w:szCs w:val="20"/>
        </w:rPr>
        <w:t xml:space="preserve">środkami finansowymi </w:t>
      </w:r>
      <w:r w:rsidR="00123C64" w:rsidRPr="00A5246B">
        <w:rPr>
          <w:rFonts w:ascii="Garamond" w:hAnsi="Garamond" w:cs="Garamond"/>
          <w:sz w:val="20"/>
          <w:szCs w:val="20"/>
        </w:rPr>
        <w:t xml:space="preserve">(pozyskanie środków z dotacji) </w:t>
      </w:r>
      <w:r w:rsidR="00E0221B" w:rsidRPr="00A5246B">
        <w:rPr>
          <w:rFonts w:ascii="Garamond" w:hAnsi="Garamond" w:cs="Garamond"/>
          <w:sz w:val="20"/>
          <w:szCs w:val="20"/>
        </w:rPr>
        <w:t>oraz złożenie przez Zamawiającego pisemnego oświadczenia o</w:t>
      </w:r>
      <w:r w:rsidR="00123C64" w:rsidRPr="00A5246B">
        <w:rPr>
          <w:rFonts w:ascii="Garamond" w:hAnsi="Garamond" w:cs="Garamond"/>
          <w:sz w:val="20"/>
          <w:szCs w:val="20"/>
        </w:rPr>
        <w:t> </w:t>
      </w:r>
      <w:r w:rsidR="00E0221B" w:rsidRPr="00A5246B">
        <w:rPr>
          <w:rFonts w:ascii="Garamond" w:hAnsi="Garamond" w:cs="Garamond"/>
          <w:sz w:val="20"/>
          <w:szCs w:val="20"/>
        </w:rPr>
        <w:t>skorzystaniu z prawa opcji. Prawo opcji jest uprawnieniem Zamawiającego, z</w:t>
      </w:r>
      <w:r w:rsidR="008D0124" w:rsidRPr="00A5246B">
        <w:rPr>
          <w:rFonts w:ascii="Garamond" w:hAnsi="Garamond" w:cs="Garamond"/>
          <w:sz w:val="20"/>
          <w:szCs w:val="20"/>
        </w:rPr>
        <w:t> </w:t>
      </w:r>
      <w:r w:rsidR="00E0221B" w:rsidRPr="00A5246B">
        <w:rPr>
          <w:rFonts w:ascii="Garamond" w:hAnsi="Garamond" w:cs="Garamond"/>
          <w:sz w:val="20"/>
          <w:szCs w:val="20"/>
        </w:rPr>
        <w:t>którego może, ale nie musi skorzystać w ramach Umowy, co nie będzie traktowane jako ewentualne niewykonanie umowy ze strony Zamawiającego i Wykonawcy.</w:t>
      </w:r>
      <w:r w:rsidR="0023419C" w:rsidRPr="00A5246B">
        <w:rPr>
          <w:rFonts w:ascii="Garamond" w:hAnsi="Garamond" w:cs="Garamond"/>
          <w:sz w:val="20"/>
          <w:szCs w:val="20"/>
        </w:rPr>
        <w:t xml:space="preserve"> Wykonawcy nie przysługują żadne roszczenia z tytułu </w:t>
      </w:r>
      <w:r w:rsidR="00C63E4C" w:rsidRPr="00A5246B">
        <w:rPr>
          <w:rFonts w:ascii="Garamond" w:hAnsi="Garamond" w:cs="Garamond"/>
          <w:sz w:val="20"/>
          <w:szCs w:val="20"/>
        </w:rPr>
        <w:t>nieskorzystania</w:t>
      </w:r>
      <w:r w:rsidR="0023419C" w:rsidRPr="00A5246B">
        <w:rPr>
          <w:rFonts w:ascii="Garamond" w:hAnsi="Garamond" w:cs="Garamond"/>
          <w:sz w:val="20"/>
          <w:szCs w:val="20"/>
        </w:rPr>
        <w:t xml:space="preserve"> przez Zamawiającego z prawa opcji, na co Wykonawca wyraża zgodę.</w:t>
      </w:r>
    </w:p>
    <w:p w14:paraId="2E0DF5B7" w14:textId="2E7AFE8A" w:rsidR="005D4532" w:rsidRPr="00A5246B" w:rsidRDefault="0072300D" w:rsidP="00A45C06">
      <w:pPr>
        <w:tabs>
          <w:tab w:val="left" w:pos="284"/>
          <w:tab w:val="left" w:pos="576"/>
        </w:tabs>
        <w:spacing w:line="276" w:lineRule="auto"/>
        <w:jc w:val="both"/>
        <w:rPr>
          <w:rFonts w:ascii="Garamond" w:hAnsi="Garamond" w:cs="Garamond"/>
          <w:sz w:val="20"/>
          <w:szCs w:val="20"/>
        </w:rPr>
      </w:pPr>
      <w:bookmarkStart w:id="19" w:name="_Hlk209154518"/>
      <w:r w:rsidRPr="00A5246B">
        <w:rPr>
          <w:rFonts w:ascii="Garamond" w:hAnsi="Garamond" w:cs="Arial"/>
          <w:sz w:val="20"/>
          <w:szCs w:val="20"/>
        </w:rPr>
        <w:t xml:space="preserve">8. Uruchomienie prawa opcji może nastąpić nie później niż 2 miesiące przed </w:t>
      </w:r>
      <w:r w:rsidRPr="00A5246B">
        <w:rPr>
          <w:sz w:val="20"/>
          <w:szCs w:val="20"/>
        </w:rPr>
        <w:t>‎</w:t>
      </w:r>
      <w:r w:rsidRPr="00A5246B">
        <w:rPr>
          <w:rFonts w:ascii="Garamond" w:hAnsi="Garamond" w:cs="Arial"/>
          <w:sz w:val="20"/>
          <w:szCs w:val="20"/>
        </w:rPr>
        <w:t>terminem zako</w:t>
      </w:r>
      <w:r w:rsidRPr="00A5246B">
        <w:rPr>
          <w:rFonts w:ascii="Garamond" w:hAnsi="Garamond" w:cs="Garamond"/>
          <w:sz w:val="20"/>
          <w:szCs w:val="20"/>
        </w:rPr>
        <w:t>ń</w:t>
      </w:r>
      <w:r w:rsidRPr="00A5246B">
        <w:rPr>
          <w:rFonts w:ascii="Garamond" w:hAnsi="Garamond" w:cs="Arial"/>
          <w:sz w:val="20"/>
          <w:szCs w:val="20"/>
        </w:rPr>
        <w:t>czenia realizacji rob</w:t>
      </w:r>
      <w:r w:rsidRPr="00A5246B">
        <w:rPr>
          <w:rFonts w:ascii="Garamond" w:hAnsi="Garamond" w:cs="Garamond"/>
          <w:sz w:val="20"/>
          <w:szCs w:val="20"/>
        </w:rPr>
        <w:t>ó</w:t>
      </w:r>
      <w:r w:rsidRPr="00A5246B">
        <w:rPr>
          <w:rFonts w:ascii="Garamond" w:hAnsi="Garamond" w:cs="Arial"/>
          <w:sz w:val="20"/>
          <w:szCs w:val="20"/>
        </w:rPr>
        <w:t>t obj</w:t>
      </w:r>
      <w:r w:rsidRPr="00A5246B">
        <w:rPr>
          <w:rFonts w:ascii="Garamond" w:hAnsi="Garamond" w:cs="Garamond"/>
          <w:sz w:val="20"/>
          <w:szCs w:val="20"/>
        </w:rPr>
        <w:t>ę</w:t>
      </w:r>
      <w:r w:rsidRPr="00A5246B">
        <w:rPr>
          <w:rFonts w:ascii="Garamond" w:hAnsi="Garamond" w:cs="Arial"/>
          <w:sz w:val="20"/>
          <w:szCs w:val="20"/>
        </w:rPr>
        <w:t>tych Etapem I (zam</w:t>
      </w:r>
      <w:r w:rsidRPr="00A5246B">
        <w:rPr>
          <w:rFonts w:ascii="Garamond" w:hAnsi="Garamond" w:cs="Garamond"/>
          <w:sz w:val="20"/>
          <w:szCs w:val="20"/>
        </w:rPr>
        <w:t>ó</w:t>
      </w:r>
      <w:r w:rsidRPr="00A5246B">
        <w:rPr>
          <w:rFonts w:ascii="Garamond" w:hAnsi="Garamond" w:cs="Arial"/>
          <w:sz w:val="20"/>
          <w:szCs w:val="20"/>
        </w:rPr>
        <w:t>wienie podstawowe), poprzez z</w:t>
      </w:r>
      <w:r w:rsidRPr="00A5246B">
        <w:rPr>
          <w:rFonts w:ascii="Garamond" w:hAnsi="Garamond" w:cs="Garamond"/>
          <w:sz w:val="20"/>
          <w:szCs w:val="20"/>
        </w:rPr>
        <w:t>ł</w:t>
      </w:r>
      <w:r w:rsidRPr="00A5246B">
        <w:rPr>
          <w:rFonts w:ascii="Garamond" w:hAnsi="Garamond" w:cs="Arial"/>
          <w:sz w:val="20"/>
          <w:szCs w:val="20"/>
        </w:rPr>
        <w:t>o</w:t>
      </w:r>
      <w:r w:rsidRPr="00A5246B">
        <w:rPr>
          <w:rFonts w:ascii="Garamond" w:hAnsi="Garamond" w:cs="Garamond"/>
          <w:sz w:val="20"/>
          <w:szCs w:val="20"/>
        </w:rPr>
        <w:t>ż</w:t>
      </w:r>
      <w:r w:rsidRPr="00A5246B">
        <w:rPr>
          <w:rFonts w:ascii="Garamond" w:hAnsi="Garamond" w:cs="Arial"/>
          <w:sz w:val="20"/>
          <w:szCs w:val="20"/>
        </w:rPr>
        <w:t>enie o</w:t>
      </w:r>
      <w:r w:rsidRPr="00A5246B">
        <w:rPr>
          <w:rFonts w:ascii="Garamond" w:hAnsi="Garamond" w:cs="Garamond"/>
          <w:sz w:val="20"/>
          <w:szCs w:val="20"/>
        </w:rPr>
        <w:t>ś</w:t>
      </w:r>
      <w:r w:rsidRPr="00A5246B">
        <w:rPr>
          <w:rFonts w:ascii="Garamond" w:hAnsi="Garamond" w:cs="Arial"/>
          <w:sz w:val="20"/>
          <w:szCs w:val="20"/>
        </w:rPr>
        <w:t>wiadczenia przez Zamawiaj</w:t>
      </w:r>
      <w:r w:rsidRPr="00A5246B">
        <w:rPr>
          <w:rFonts w:ascii="Garamond" w:hAnsi="Garamond" w:cs="Garamond"/>
          <w:sz w:val="20"/>
          <w:szCs w:val="20"/>
        </w:rPr>
        <w:t>ą</w:t>
      </w:r>
      <w:r w:rsidRPr="00A5246B">
        <w:rPr>
          <w:rFonts w:ascii="Garamond" w:hAnsi="Garamond" w:cs="Arial"/>
          <w:sz w:val="20"/>
          <w:szCs w:val="20"/>
        </w:rPr>
        <w:t>cego. Termin wykonania zakresu wynikaj</w:t>
      </w:r>
      <w:r w:rsidRPr="00A5246B">
        <w:rPr>
          <w:rFonts w:ascii="Garamond" w:hAnsi="Garamond" w:cs="Garamond"/>
          <w:sz w:val="20"/>
          <w:szCs w:val="20"/>
        </w:rPr>
        <w:t>ą</w:t>
      </w:r>
      <w:r w:rsidRPr="00A5246B">
        <w:rPr>
          <w:rFonts w:ascii="Garamond" w:hAnsi="Garamond" w:cs="Arial"/>
          <w:sz w:val="20"/>
          <w:szCs w:val="20"/>
        </w:rPr>
        <w:t xml:space="preserve">cego z prawa opcji (II Etap </w:t>
      </w:r>
      <w:r w:rsidRPr="00A5246B">
        <w:rPr>
          <w:rFonts w:ascii="Garamond" w:hAnsi="Garamond" w:cs="Garamond"/>
          <w:sz w:val="20"/>
          <w:szCs w:val="20"/>
        </w:rPr>
        <w:t>–</w:t>
      </w:r>
      <w:r w:rsidRPr="00A5246B">
        <w:rPr>
          <w:rFonts w:ascii="Garamond" w:hAnsi="Garamond" w:cs="Arial"/>
          <w:sz w:val="20"/>
          <w:szCs w:val="20"/>
        </w:rPr>
        <w:t xml:space="preserve"> zam</w:t>
      </w:r>
      <w:r w:rsidRPr="00A5246B">
        <w:rPr>
          <w:rFonts w:ascii="Garamond" w:hAnsi="Garamond" w:cs="Garamond"/>
          <w:sz w:val="20"/>
          <w:szCs w:val="20"/>
        </w:rPr>
        <w:t>ó</w:t>
      </w:r>
      <w:r w:rsidRPr="00A5246B">
        <w:rPr>
          <w:rFonts w:ascii="Garamond" w:hAnsi="Garamond" w:cs="Arial"/>
          <w:sz w:val="20"/>
          <w:szCs w:val="20"/>
        </w:rPr>
        <w:t xml:space="preserve">wienie opcjonalne) </w:t>
      </w:r>
      <w:r w:rsidRPr="00A5246B">
        <w:rPr>
          <w:rFonts w:ascii="Garamond" w:hAnsi="Garamond" w:cs="Garamond"/>
          <w:sz w:val="20"/>
          <w:szCs w:val="20"/>
        </w:rPr>
        <w:t>–</w:t>
      </w:r>
      <w:r w:rsidRPr="00A5246B">
        <w:rPr>
          <w:rFonts w:ascii="Garamond" w:hAnsi="Garamond" w:cs="Arial"/>
          <w:sz w:val="20"/>
          <w:szCs w:val="20"/>
        </w:rPr>
        <w:t xml:space="preserve"> </w:t>
      </w:r>
      <w:r w:rsidR="004607F2" w:rsidRPr="00A5246B">
        <w:rPr>
          <w:rFonts w:ascii="Garamond" w:hAnsi="Garamond" w:cs="Arial"/>
          <w:sz w:val="20"/>
          <w:szCs w:val="20"/>
        </w:rPr>
        <w:t>30</w:t>
      </w:r>
      <w:r w:rsidRPr="00A5246B">
        <w:rPr>
          <w:rFonts w:ascii="Garamond" w:hAnsi="Garamond" w:cs="Arial"/>
          <w:sz w:val="20"/>
          <w:szCs w:val="20"/>
        </w:rPr>
        <w:t>.</w:t>
      </w:r>
      <w:r w:rsidR="00A5745C" w:rsidRPr="00A5246B">
        <w:rPr>
          <w:rFonts w:ascii="Garamond" w:hAnsi="Garamond" w:cs="Arial"/>
          <w:sz w:val="20"/>
          <w:szCs w:val="20"/>
        </w:rPr>
        <w:t>11</w:t>
      </w:r>
      <w:r w:rsidRPr="00A5246B">
        <w:rPr>
          <w:rFonts w:ascii="Garamond" w:hAnsi="Garamond" w:cs="Arial"/>
          <w:sz w:val="20"/>
          <w:szCs w:val="20"/>
        </w:rPr>
        <w:t>.202</w:t>
      </w:r>
      <w:r w:rsidR="00A5745C" w:rsidRPr="00A5246B">
        <w:rPr>
          <w:rFonts w:ascii="Garamond" w:hAnsi="Garamond" w:cs="Arial"/>
          <w:sz w:val="20"/>
          <w:szCs w:val="20"/>
        </w:rPr>
        <w:t>7</w:t>
      </w:r>
      <w:r w:rsidRPr="00A5246B">
        <w:rPr>
          <w:rFonts w:ascii="Garamond" w:hAnsi="Garamond" w:cs="Arial"/>
          <w:sz w:val="20"/>
          <w:szCs w:val="20"/>
        </w:rPr>
        <w:t xml:space="preserve"> r.</w:t>
      </w:r>
    </w:p>
    <w:bookmarkEnd w:id="19"/>
    <w:p w14:paraId="3A7CB769" w14:textId="2DFEF4BC" w:rsidR="00E0221B" w:rsidRPr="00A5246B" w:rsidRDefault="00EA4712" w:rsidP="00A45C06">
      <w:pPr>
        <w:tabs>
          <w:tab w:val="left" w:pos="284"/>
          <w:tab w:val="left" w:pos="576"/>
        </w:tabs>
        <w:spacing w:line="276" w:lineRule="auto"/>
        <w:jc w:val="both"/>
        <w:rPr>
          <w:rFonts w:ascii="Garamond" w:hAnsi="Garamond"/>
          <w:sz w:val="20"/>
          <w:szCs w:val="20"/>
        </w:rPr>
      </w:pPr>
      <w:r w:rsidRPr="00A5246B">
        <w:rPr>
          <w:rFonts w:ascii="Garamond" w:hAnsi="Garamond" w:cs="Garamond"/>
          <w:sz w:val="20"/>
          <w:szCs w:val="20"/>
        </w:rPr>
        <w:t xml:space="preserve">9. </w:t>
      </w:r>
      <w:r w:rsidR="00E0221B" w:rsidRPr="00A5246B">
        <w:rPr>
          <w:rFonts w:ascii="Garamond" w:hAnsi="Garamond" w:cs="Garamond"/>
          <w:sz w:val="20"/>
          <w:szCs w:val="20"/>
        </w:rPr>
        <w:t>W przypadku nieskorzystania przez Zamawiającego z prawa opcji, Wykonawcy nie przysługują jakiekolwiek roszczenia z tego tytułu, w tym roszczenie o realizację zamówienia opcjonalnego.</w:t>
      </w:r>
    </w:p>
    <w:p w14:paraId="5D94FDA7" w14:textId="16B95A74" w:rsidR="00E0221B" w:rsidRPr="00A5246B" w:rsidRDefault="00EA4712" w:rsidP="00A45C06">
      <w:pPr>
        <w:tabs>
          <w:tab w:val="left" w:pos="284"/>
          <w:tab w:val="left" w:pos="576"/>
        </w:tabs>
        <w:spacing w:line="276" w:lineRule="auto"/>
        <w:jc w:val="both"/>
        <w:rPr>
          <w:rFonts w:ascii="Garamond" w:hAnsi="Garamond" w:cs="Garamond"/>
          <w:sz w:val="20"/>
          <w:szCs w:val="20"/>
        </w:rPr>
      </w:pPr>
      <w:r w:rsidRPr="00A5246B">
        <w:rPr>
          <w:rFonts w:ascii="Garamond" w:hAnsi="Garamond" w:cs="Garamond"/>
          <w:sz w:val="20"/>
          <w:szCs w:val="20"/>
        </w:rPr>
        <w:t xml:space="preserve">10. </w:t>
      </w:r>
      <w:r w:rsidR="00E0221B" w:rsidRPr="00A5246B">
        <w:rPr>
          <w:rFonts w:ascii="Garamond" w:hAnsi="Garamond" w:cs="Garamond"/>
          <w:sz w:val="20"/>
          <w:szCs w:val="20"/>
        </w:rPr>
        <w:t>Jeżeli Umowa nie stanowi inaczej, zasady odnoszące się do realizacji zamówienia podstawowego, mają zastosowanie tak samo do robót wykonywanych w ramach opcji.</w:t>
      </w:r>
    </w:p>
    <w:p w14:paraId="6C6C9F82" w14:textId="142077F8" w:rsidR="00E0221B" w:rsidRPr="00A5246B" w:rsidRDefault="00E0221B" w:rsidP="00A45C06">
      <w:pPr>
        <w:tabs>
          <w:tab w:val="left" w:pos="284"/>
          <w:tab w:val="left" w:pos="576"/>
        </w:tabs>
        <w:spacing w:line="276" w:lineRule="auto"/>
        <w:jc w:val="both"/>
        <w:rPr>
          <w:rFonts w:ascii="Garamond" w:hAnsi="Garamond"/>
          <w:sz w:val="20"/>
          <w:szCs w:val="20"/>
        </w:rPr>
      </w:pPr>
      <w:r w:rsidRPr="00A5246B">
        <w:rPr>
          <w:rFonts w:ascii="Garamond" w:hAnsi="Garamond" w:cs="Garamond"/>
          <w:sz w:val="20"/>
          <w:szCs w:val="20"/>
        </w:rPr>
        <w:t>1</w:t>
      </w:r>
      <w:r w:rsidR="00EA4712" w:rsidRPr="00A5246B">
        <w:rPr>
          <w:rFonts w:ascii="Garamond" w:hAnsi="Garamond" w:cs="Garamond"/>
          <w:sz w:val="20"/>
          <w:szCs w:val="20"/>
        </w:rPr>
        <w:t xml:space="preserve">1. </w:t>
      </w:r>
      <w:r w:rsidRPr="00A5246B">
        <w:rPr>
          <w:rFonts w:ascii="Garamond" w:hAnsi="Garamond"/>
          <w:kern w:val="0"/>
          <w:sz w:val="20"/>
          <w:szCs w:val="20"/>
          <w:lang w:eastAsia="ar-SA"/>
        </w:rPr>
        <w:t>Zamówienie</w:t>
      </w:r>
      <w:r w:rsidR="008D0124" w:rsidRPr="00A5246B">
        <w:rPr>
          <w:rFonts w:ascii="Garamond" w:hAnsi="Garamond"/>
          <w:kern w:val="0"/>
          <w:sz w:val="20"/>
          <w:szCs w:val="20"/>
          <w:lang w:eastAsia="ar-SA"/>
        </w:rPr>
        <w:t>, o którym mowa w ust. 1,</w:t>
      </w:r>
      <w:r w:rsidRPr="00A5246B">
        <w:rPr>
          <w:rFonts w:ascii="Garamond" w:hAnsi="Garamond"/>
          <w:kern w:val="0"/>
          <w:sz w:val="20"/>
          <w:szCs w:val="20"/>
          <w:lang w:eastAsia="ar-SA"/>
        </w:rPr>
        <w:t xml:space="preserve"> jest finansowane z dotacji celowej.</w:t>
      </w:r>
    </w:p>
    <w:p w14:paraId="2BCEC265" w14:textId="77777777" w:rsidR="00B23856" w:rsidRPr="00A5246B" w:rsidRDefault="00B23856" w:rsidP="00A45C06">
      <w:pPr>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2</w:t>
      </w:r>
    </w:p>
    <w:p w14:paraId="57476589" w14:textId="6D82F679" w:rsidR="00B23856" w:rsidRPr="00A5246B" w:rsidRDefault="0072300D">
      <w:pPr>
        <w:numPr>
          <w:ilvl w:val="0"/>
          <w:numId w:val="140"/>
        </w:numPr>
        <w:suppressAutoHyphens w:val="0"/>
        <w:autoSpaceDN/>
        <w:spacing w:line="276" w:lineRule="auto"/>
        <w:ind w:left="0" w:firstLine="0"/>
        <w:contextualSpacing/>
        <w:jc w:val="both"/>
        <w:textAlignment w:val="auto"/>
        <w:rPr>
          <w:rFonts w:ascii="Garamond" w:hAnsi="Garamond"/>
          <w:kern w:val="0"/>
          <w:sz w:val="20"/>
          <w:szCs w:val="20"/>
          <w:lang w:eastAsia="ar-SA"/>
        </w:rPr>
      </w:pPr>
      <w:bookmarkStart w:id="20" w:name="_Hlk209154814"/>
      <w:r w:rsidRPr="00A5246B">
        <w:rPr>
          <w:rFonts w:ascii="Garamond" w:hAnsi="Garamond"/>
          <w:bCs/>
          <w:kern w:val="0"/>
          <w:sz w:val="20"/>
          <w:szCs w:val="20"/>
          <w:lang w:eastAsia="ar-SA"/>
        </w:rPr>
        <w:t>Wykonawca oświadcza, iż zapoznał się z warunkami realizacji zamówienia, a w złożonej ofercie uwzględnił koszty związane z realizacją niniejszej umowy, które jako profesjonalista mógł i powinien zidentyfikować oraz przyjmuje pełną odpowiedzialność za skutki braku lub mylnego rozpoznania warunków realizacji zamówienia.</w:t>
      </w:r>
    </w:p>
    <w:bookmarkEnd w:id="20"/>
    <w:p w14:paraId="11C12CF3" w14:textId="0C33D4B4" w:rsidR="001A72DC" w:rsidRPr="00A5246B" w:rsidRDefault="00B23856">
      <w:pPr>
        <w:widowControl w:val="0"/>
        <w:numPr>
          <w:ilvl w:val="0"/>
          <w:numId w:val="140"/>
        </w:numPr>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Ze względu na wykonywanie prac budowlanych na terenie działającego Szpitala (bez możliwości </w:t>
      </w:r>
      <w:r w:rsidR="008D0124" w:rsidRPr="00A5246B">
        <w:rPr>
          <w:rFonts w:ascii="Garamond" w:hAnsi="Garamond"/>
          <w:kern w:val="0"/>
          <w:sz w:val="20"/>
          <w:szCs w:val="20"/>
          <w:lang w:eastAsia="ar-SA"/>
        </w:rPr>
        <w:t xml:space="preserve">całkowitego </w:t>
      </w:r>
      <w:r w:rsidRPr="00A5246B">
        <w:rPr>
          <w:rFonts w:ascii="Garamond" w:hAnsi="Garamond"/>
          <w:kern w:val="0"/>
          <w:sz w:val="20"/>
          <w:szCs w:val="20"/>
          <w:lang w:eastAsia="ar-SA"/>
        </w:rPr>
        <w:t>wyłączenia</w:t>
      </w:r>
      <w:r w:rsidR="008D0124" w:rsidRPr="00A5246B">
        <w:rPr>
          <w:rFonts w:ascii="Garamond" w:hAnsi="Garamond"/>
          <w:kern w:val="0"/>
          <w:sz w:val="20"/>
          <w:szCs w:val="20"/>
          <w:lang w:eastAsia="ar-SA"/>
        </w:rPr>
        <w:t xml:space="preserve"> obiektu z </w:t>
      </w:r>
      <w:r w:rsidR="00030698" w:rsidRPr="00A5246B">
        <w:rPr>
          <w:rFonts w:ascii="Garamond" w:hAnsi="Garamond"/>
          <w:kern w:val="0"/>
          <w:sz w:val="20"/>
          <w:szCs w:val="20"/>
          <w:lang w:eastAsia="ar-SA"/>
        </w:rPr>
        <w:t>bieżącego funkcjonowania</w:t>
      </w:r>
      <w:r w:rsidRPr="00A5246B">
        <w:rPr>
          <w:rFonts w:ascii="Garamond" w:hAnsi="Garamond"/>
          <w:kern w:val="0"/>
          <w:sz w:val="20"/>
          <w:szCs w:val="20"/>
          <w:lang w:eastAsia="ar-SA"/>
        </w:rPr>
        <w:t>), organizacja robót musi być uzgodniona i zaakceptowana przez Zamawiającego (użytkownika) i nie może nadmiernie utrudniać działalności Szpitala</w:t>
      </w:r>
      <w:r w:rsidR="00030698" w:rsidRPr="00A5246B">
        <w:rPr>
          <w:rFonts w:ascii="Garamond" w:hAnsi="Garamond"/>
          <w:kern w:val="0"/>
          <w:sz w:val="20"/>
          <w:szCs w:val="20"/>
          <w:lang w:eastAsia="ar-SA"/>
        </w:rPr>
        <w:t>, w szczególności nie może godzić w ciągłość udzielania świadczeń zdrowotnych</w:t>
      </w:r>
      <w:r w:rsidRPr="00A5246B">
        <w:rPr>
          <w:rFonts w:ascii="Garamond" w:hAnsi="Garamond"/>
          <w:kern w:val="0"/>
          <w:sz w:val="20"/>
          <w:szCs w:val="20"/>
          <w:lang w:eastAsia="ar-SA"/>
        </w:rPr>
        <w:t xml:space="preserve">. W przypadku braku możliwości prowadzenia zaplanowanych przez </w:t>
      </w:r>
      <w:r w:rsidR="00030698" w:rsidRPr="00A5246B">
        <w:rPr>
          <w:rFonts w:ascii="Garamond" w:hAnsi="Garamond"/>
          <w:kern w:val="0"/>
          <w:sz w:val="20"/>
          <w:szCs w:val="20"/>
          <w:lang w:eastAsia="ar-SA"/>
        </w:rPr>
        <w:t>W</w:t>
      </w:r>
      <w:r w:rsidRPr="00A5246B">
        <w:rPr>
          <w:rFonts w:ascii="Garamond" w:hAnsi="Garamond"/>
          <w:kern w:val="0"/>
          <w:sz w:val="20"/>
          <w:szCs w:val="20"/>
          <w:lang w:eastAsia="ar-SA"/>
        </w:rPr>
        <w:t xml:space="preserve">ykonawcę robót, z uwagi na brak akceptacji Zamawiającego, Wykonawca zobowiązany jest przesunąć front robót w inne uzgodnione z Zamawiającym (użytkownikiem) miejsce. </w:t>
      </w:r>
      <w:r w:rsidR="001A72DC" w:rsidRPr="00A5246B">
        <w:rPr>
          <w:rFonts w:ascii="Garamond" w:hAnsi="Garamond" w:cs="Segoe UI"/>
          <w:kern w:val="0"/>
          <w:sz w:val="20"/>
          <w:szCs w:val="20"/>
          <w:lang w:eastAsia="pl-PL"/>
        </w:rPr>
        <w:t>5 Wojskowy Szpital Kliniczny w Krakowie działa w czasie 7/24. Wykonawca będzie prowadził prace na czynnym obiekcie. Budowę należy prowadzić zachowując szczególną ostrożność, w sposób umożliwiający funkcjonowanie szpitala bez ograniczeń. Do obowiązków Wykonawcy należeć będzie taka organizacja placu budowy, by na każdym etapie realizacji inwestycji zapewnić użytkownikom swobodny dostęp do części budynku pozostających w użytkowaniu oraz ciągłość zaopatrzenia we wszystkie media, z uwzględnieniem zapewnienia łączności telefonicznej oraz radiowej. W związku z tym, iż szpital pracuje 7/24 Wykonawca przyjmuje że pewne prace związane z przyłączeniem do różnych instalacji mogą odbywać się w godzinach wieczornych lub w dni wolne tj. sobota, niedziela. Wykonawca zobowiązany jest do połączenia nowych instalacji z instalacjami istniejącymi, wykonanie koniecznych osłon i zabezpieczeń, usuwanie awarii związanych z prowadzeniem robót. Powyższe związane jest z realizacją robót w czynnym obiekcie szpitalnym”.</w:t>
      </w:r>
    </w:p>
    <w:p w14:paraId="2195E96F" w14:textId="77777777" w:rsidR="00A5745C" w:rsidRPr="00A5246B" w:rsidRDefault="00B23856">
      <w:pPr>
        <w:widowControl w:val="0"/>
        <w:numPr>
          <w:ilvl w:val="0"/>
          <w:numId w:val="140"/>
        </w:numPr>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zapewni objęcie kierownictwa budowy przez osoby posiadające wymagane uprawnienia budowlane i mogące wykonywać samodzielne funkcje techniczne w budownictwie.</w:t>
      </w:r>
      <w:r w:rsidR="00030698" w:rsidRPr="00A5246B">
        <w:rPr>
          <w:rFonts w:ascii="Garamond" w:hAnsi="Garamond"/>
          <w:kern w:val="0"/>
          <w:sz w:val="20"/>
          <w:szCs w:val="20"/>
          <w:lang w:eastAsia="ar-SA"/>
        </w:rPr>
        <w:t xml:space="preserve"> Wykonawca powoła zespół osób do wykonania zamówienia w zakresie niezbędnym dla danej branży objętej zamówieniem, także w przypadku gdy taka konieczność wyniknie w toku prowadzonych prac.</w:t>
      </w:r>
    </w:p>
    <w:p w14:paraId="200419B2" w14:textId="77777777" w:rsidR="00490EF3" w:rsidRPr="00A5246B" w:rsidRDefault="00490EF3" w:rsidP="00490EF3">
      <w:pPr>
        <w:widowControl w:val="0"/>
        <w:numPr>
          <w:ilvl w:val="0"/>
          <w:numId w:val="140"/>
        </w:numPr>
        <w:autoSpaceDN/>
        <w:spacing w:line="276" w:lineRule="auto"/>
        <w:ind w:left="0" w:firstLine="0"/>
        <w:contextualSpacing/>
        <w:jc w:val="both"/>
        <w:textAlignment w:val="auto"/>
        <w:rPr>
          <w:rFonts w:ascii="Garamond" w:hAnsi="Garamond"/>
          <w:kern w:val="0"/>
          <w:sz w:val="20"/>
          <w:szCs w:val="20"/>
          <w:lang w:eastAsia="ar-SA"/>
        </w:rPr>
      </w:pPr>
      <w:r w:rsidRPr="00A5246B">
        <w:rPr>
          <w:rStyle w:val="markedcontent"/>
          <w:rFonts w:ascii="Garamond" w:hAnsi="Garamond" w:cs="Arial"/>
          <w:sz w:val="20"/>
          <w:szCs w:val="20"/>
        </w:rPr>
        <w:t>W zakresie części zamówienia związanej z wykonaniem dokumentacji projektowej, poprzedzające rozpoczęcie robót (na które wymagane są przepisami prawa pozwolenia/uzgodnienia),  Wykonawca zobowiązuje się na własny</w:t>
      </w:r>
      <w:r w:rsidRPr="00A5246B">
        <w:rPr>
          <w:rFonts w:ascii="Garamond" w:hAnsi="Garamond"/>
          <w:sz w:val="20"/>
          <w:szCs w:val="20"/>
        </w:rPr>
        <w:t xml:space="preserve"> </w:t>
      </w:r>
      <w:r w:rsidRPr="00A5246B">
        <w:rPr>
          <w:rStyle w:val="markedcontent"/>
          <w:rFonts w:ascii="Garamond" w:hAnsi="Garamond" w:cs="Arial"/>
          <w:sz w:val="20"/>
          <w:szCs w:val="20"/>
        </w:rPr>
        <w:t>koszt:</w:t>
      </w:r>
    </w:p>
    <w:p w14:paraId="585A7FB4" w14:textId="77777777" w:rsidR="00490EF3" w:rsidRPr="00A5246B" w:rsidRDefault="00490EF3" w:rsidP="00490EF3">
      <w:pPr>
        <w:numPr>
          <w:ilvl w:val="1"/>
          <w:numId w:val="171"/>
        </w:numPr>
        <w:tabs>
          <w:tab w:val="left" w:pos="0"/>
        </w:tabs>
        <w:autoSpaceDN/>
        <w:spacing w:line="276" w:lineRule="auto"/>
        <w:ind w:left="426" w:hanging="284"/>
        <w:jc w:val="both"/>
        <w:textAlignment w:val="auto"/>
        <w:rPr>
          <w:rFonts w:ascii="Garamond" w:hAnsi="Garamond"/>
          <w:sz w:val="20"/>
          <w:szCs w:val="20"/>
        </w:rPr>
      </w:pPr>
      <w:r w:rsidRPr="00A5246B">
        <w:rPr>
          <w:rStyle w:val="markedcontent"/>
          <w:rFonts w:ascii="Garamond" w:hAnsi="Garamond" w:cs="Arial"/>
          <w:sz w:val="20"/>
          <w:szCs w:val="20"/>
        </w:rPr>
        <w:t>uzyskać wszystkie materiały potrzebne do projektowania, w tym  w przypadku konieczności mapy do celów</w:t>
      </w:r>
      <w:r w:rsidRPr="00A5246B">
        <w:rPr>
          <w:rFonts w:ascii="Garamond" w:hAnsi="Garamond"/>
          <w:sz w:val="20"/>
          <w:szCs w:val="20"/>
        </w:rPr>
        <w:t xml:space="preserve"> </w:t>
      </w:r>
      <w:r w:rsidRPr="00A5246B">
        <w:rPr>
          <w:rStyle w:val="markedcontent"/>
          <w:rFonts w:ascii="Garamond" w:hAnsi="Garamond" w:cs="Arial"/>
          <w:sz w:val="20"/>
          <w:szCs w:val="20"/>
        </w:rPr>
        <w:t>projektowych wraz z ich aktualizacją; uzyskać wymagane opinie, uzgodnienia i sprawdzenia rozwiązań projektowych</w:t>
      </w:r>
      <w:r w:rsidRPr="00A5246B">
        <w:rPr>
          <w:rFonts w:ascii="Garamond" w:hAnsi="Garamond"/>
          <w:sz w:val="20"/>
          <w:szCs w:val="20"/>
        </w:rPr>
        <w:t xml:space="preserve"> </w:t>
      </w:r>
      <w:r w:rsidRPr="00A5246B">
        <w:rPr>
          <w:rStyle w:val="markedcontent"/>
          <w:rFonts w:ascii="Garamond" w:hAnsi="Garamond" w:cs="Arial"/>
          <w:sz w:val="20"/>
          <w:szCs w:val="20"/>
        </w:rPr>
        <w:t>w zakresie wynikającym z przepisów prawa;</w:t>
      </w:r>
    </w:p>
    <w:p w14:paraId="22E20584" w14:textId="77777777" w:rsidR="00490EF3" w:rsidRPr="00A5246B" w:rsidRDefault="00490EF3" w:rsidP="00490EF3">
      <w:pPr>
        <w:numPr>
          <w:ilvl w:val="1"/>
          <w:numId w:val="171"/>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przestrzegać warunków wynikających z uzyskanych już przez Zamawiającego</w:t>
      </w:r>
      <w:r w:rsidRPr="00A5246B">
        <w:rPr>
          <w:rFonts w:ascii="Garamond" w:hAnsi="Garamond"/>
          <w:sz w:val="20"/>
          <w:szCs w:val="20"/>
        </w:rPr>
        <w:t xml:space="preserve"> </w:t>
      </w:r>
      <w:r w:rsidRPr="00A5246B">
        <w:rPr>
          <w:rStyle w:val="markedcontent"/>
          <w:rFonts w:ascii="Garamond" w:hAnsi="Garamond" w:cs="Arial"/>
          <w:sz w:val="20"/>
          <w:szCs w:val="20"/>
        </w:rPr>
        <w:t>opinii i uzgodnień, dokonać ich aktualizacji, jeśli istnieje taka konieczność;</w:t>
      </w:r>
      <w:r w:rsidRPr="00A5246B">
        <w:rPr>
          <w:rFonts w:ascii="Garamond" w:hAnsi="Garamond"/>
          <w:sz w:val="20"/>
          <w:szCs w:val="20"/>
        </w:rPr>
        <w:t xml:space="preserve"> </w:t>
      </w:r>
    </w:p>
    <w:p w14:paraId="53FA6CB9" w14:textId="77777777" w:rsidR="00490EF3" w:rsidRPr="00A5246B" w:rsidRDefault="00490EF3" w:rsidP="00490EF3">
      <w:pPr>
        <w:numPr>
          <w:ilvl w:val="1"/>
          <w:numId w:val="171"/>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zapewnić sprawdzenie projektu pod względem zgodności z przepisami przez</w:t>
      </w:r>
      <w:r w:rsidRPr="00A5246B">
        <w:rPr>
          <w:rFonts w:ascii="Garamond" w:hAnsi="Garamond"/>
          <w:sz w:val="20"/>
          <w:szCs w:val="20"/>
        </w:rPr>
        <w:t xml:space="preserve"> </w:t>
      </w:r>
      <w:r w:rsidRPr="00A5246B">
        <w:rPr>
          <w:rStyle w:val="markedcontent"/>
          <w:rFonts w:ascii="Garamond" w:hAnsi="Garamond" w:cs="Arial"/>
          <w:sz w:val="20"/>
          <w:szCs w:val="20"/>
        </w:rPr>
        <w:t>osoby posiadające uprawnienia budowlane w odpowiednich specjalnościach</w:t>
      </w:r>
      <w:r w:rsidRPr="00A5246B">
        <w:rPr>
          <w:rFonts w:ascii="Garamond" w:hAnsi="Garamond"/>
          <w:sz w:val="20"/>
          <w:szCs w:val="20"/>
        </w:rPr>
        <w:t xml:space="preserve"> </w:t>
      </w:r>
      <w:r w:rsidRPr="00A5246B">
        <w:rPr>
          <w:rStyle w:val="markedcontent"/>
          <w:rFonts w:ascii="Garamond" w:hAnsi="Garamond" w:cs="Arial"/>
          <w:sz w:val="20"/>
          <w:szCs w:val="20"/>
        </w:rPr>
        <w:t>(o ile będzie to wymagane przepisami);</w:t>
      </w:r>
      <w:r w:rsidRPr="00A5246B">
        <w:rPr>
          <w:rFonts w:ascii="Garamond" w:hAnsi="Garamond"/>
          <w:sz w:val="20"/>
          <w:szCs w:val="20"/>
        </w:rPr>
        <w:t xml:space="preserve"> </w:t>
      </w:r>
    </w:p>
    <w:p w14:paraId="4929D1E5" w14:textId="77777777" w:rsidR="00490EF3" w:rsidRPr="00A5246B" w:rsidRDefault="00490EF3" w:rsidP="00490EF3">
      <w:pPr>
        <w:numPr>
          <w:ilvl w:val="1"/>
          <w:numId w:val="171"/>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uzgadniać i konsultować z Inspektorem nadzoru/inwestora zastępczego</w:t>
      </w:r>
      <w:r w:rsidRPr="00A5246B">
        <w:rPr>
          <w:rStyle w:val="markedcontent"/>
          <w:rFonts w:ascii="Garamond" w:hAnsi="Garamond"/>
          <w:sz w:val="20"/>
          <w:szCs w:val="20"/>
        </w:rPr>
        <w:t xml:space="preserve"> </w:t>
      </w:r>
      <w:r w:rsidRPr="00A5246B">
        <w:rPr>
          <w:rStyle w:val="markedcontent"/>
          <w:rFonts w:ascii="Garamond" w:hAnsi="Garamond" w:cs="Arial"/>
          <w:sz w:val="20"/>
          <w:szCs w:val="20"/>
        </w:rPr>
        <w:t>dokumentację projektową na każdym</w:t>
      </w:r>
      <w:r w:rsidRPr="00A5246B">
        <w:rPr>
          <w:rFonts w:ascii="Garamond" w:hAnsi="Garamond"/>
          <w:sz w:val="20"/>
          <w:szCs w:val="20"/>
        </w:rPr>
        <w:t xml:space="preserve"> </w:t>
      </w:r>
      <w:r w:rsidRPr="00A5246B">
        <w:rPr>
          <w:rStyle w:val="markedcontent"/>
          <w:rFonts w:ascii="Garamond" w:hAnsi="Garamond" w:cs="Arial"/>
          <w:sz w:val="20"/>
          <w:szCs w:val="20"/>
        </w:rPr>
        <w:t>etapie jej opracowywania, ze szczególnym uwzględnieniem proponowanych</w:t>
      </w:r>
      <w:r w:rsidRPr="00A5246B">
        <w:rPr>
          <w:rFonts w:ascii="Garamond" w:hAnsi="Garamond"/>
          <w:sz w:val="20"/>
          <w:szCs w:val="20"/>
        </w:rPr>
        <w:t xml:space="preserve"> </w:t>
      </w:r>
      <w:r w:rsidRPr="00A5246B">
        <w:rPr>
          <w:rStyle w:val="markedcontent"/>
          <w:rFonts w:ascii="Garamond" w:hAnsi="Garamond" w:cs="Arial"/>
          <w:sz w:val="20"/>
          <w:szCs w:val="20"/>
        </w:rPr>
        <w:t xml:space="preserve">rozwiązań materiałowych, z </w:t>
      </w:r>
      <w:r w:rsidRPr="00A5246B">
        <w:rPr>
          <w:rFonts w:ascii="Garamond" w:hAnsi="Garamond"/>
          <w:sz w:val="20"/>
          <w:szCs w:val="20"/>
        </w:rPr>
        <w:t xml:space="preserve">zastrzeżeniem, że w przypadku wystąpienia sytuacji spornych lub budzących wątpliwości co do przyjętych rozwiązań projektowych, Wykonawca, na wniosek Inspektora Nadzoru lub Inwestora Zastępczego, będzie zobowiązany do przedstawienia co najmniej trzech alternatywnych rozwiązań w zakresie </w:t>
      </w:r>
      <w:r w:rsidRPr="00A5246B">
        <w:rPr>
          <w:rStyle w:val="markedcontent"/>
          <w:rFonts w:ascii="Garamond" w:hAnsi="Garamond" w:cs="Arial"/>
          <w:sz w:val="20"/>
          <w:szCs w:val="20"/>
        </w:rPr>
        <w:t>wnioskowanym;</w:t>
      </w:r>
      <w:r w:rsidRPr="00A5246B">
        <w:rPr>
          <w:rFonts w:ascii="Garamond" w:hAnsi="Garamond"/>
          <w:sz w:val="20"/>
          <w:szCs w:val="20"/>
        </w:rPr>
        <w:t xml:space="preserve"> </w:t>
      </w:r>
    </w:p>
    <w:p w14:paraId="64660C1D" w14:textId="77777777" w:rsidR="00490EF3" w:rsidRPr="00A5246B" w:rsidRDefault="00490EF3" w:rsidP="00490EF3">
      <w:pPr>
        <w:numPr>
          <w:ilvl w:val="1"/>
          <w:numId w:val="171"/>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uzyskać wszystkie niezbędne decyzje/uzgodnienia/pozwolenia niezbędne do</w:t>
      </w:r>
      <w:r w:rsidRPr="00A5246B">
        <w:rPr>
          <w:rFonts w:ascii="Garamond" w:hAnsi="Garamond"/>
          <w:sz w:val="20"/>
          <w:szCs w:val="20"/>
        </w:rPr>
        <w:t xml:space="preserve"> </w:t>
      </w:r>
      <w:r w:rsidRPr="00A5246B">
        <w:rPr>
          <w:rStyle w:val="markedcontent"/>
          <w:rFonts w:ascii="Garamond" w:hAnsi="Garamond" w:cs="Arial"/>
          <w:sz w:val="20"/>
          <w:szCs w:val="20"/>
        </w:rPr>
        <w:t>wykonania robót budowlanych;</w:t>
      </w:r>
      <w:r w:rsidRPr="00A5246B">
        <w:rPr>
          <w:rFonts w:ascii="Garamond" w:hAnsi="Garamond"/>
          <w:sz w:val="20"/>
          <w:szCs w:val="20"/>
        </w:rPr>
        <w:t xml:space="preserve"> </w:t>
      </w:r>
    </w:p>
    <w:p w14:paraId="39EBB124" w14:textId="77777777" w:rsidR="00490EF3" w:rsidRPr="00A5246B" w:rsidRDefault="00490EF3" w:rsidP="00490EF3">
      <w:pPr>
        <w:numPr>
          <w:ilvl w:val="1"/>
          <w:numId w:val="171"/>
        </w:numPr>
        <w:tabs>
          <w:tab w:val="left" w:pos="0"/>
        </w:tabs>
        <w:autoSpaceDN/>
        <w:spacing w:line="276" w:lineRule="auto"/>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zapewnić nadzór autorski w zakresie objętym zamówieniem – od dnia rozpoczęcia robót</w:t>
      </w:r>
      <w:r w:rsidRPr="00A5246B">
        <w:rPr>
          <w:rFonts w:ascii="Garamond" w:hAnsi="Garamond"/>
          <w:sz w:val="20"/>
          <w:szCs w:val="20"/>
        </w:rPr>
        <w:t xml:space="preserve"> </w:t>
      </w:r>
      <w:r w:rsidRPr="00A5246B">
        <w:rPr>
          <w:rStyle w:val="markedcontent"/>
          <w:rFonts w:ascii="Garamond" w:hAnsi="Garamond" w:cs="Arial"/>
          <w:sz w:val="20"/>
          <w:szCs w:val="20"/>
        </w:rPr>
        <w:t>budowlanych do dnia podpisania protokołu końcowego odbioru robót,</w:t>
      </w:r>
    </w:p>
    <w:p w14:paraId="21F78E8B" w14:textId="77777777" w:rsidR="00490EF3" w:rsidRPr="00A5246B" w:rsidRDefault="00490EF3" w:rsidP="00490EF3">
      <w:pPr>
        <w:numPr>
          <w:ilvl w:val="1"/>
          <w:numId w:val="171"/>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opracować dokumentację projektową zawierającą :</w:t>
      </w:r>
      <w:r w:rsidRPr="00A5246B">
        <w:rPr>
          <w:rFonts w:ascii="Garamond" w:hAnsi="Garamond"/>
          <w:sz w:val="20"/>
          <w:szCs w:val="20"/>
        </w:rPr>
        <w:t xml:space="preserve"> </w:t>
      </w:r>
    </w:p>
    <w:p w14:paraId="31242385" w14:textId="77777777" w:rsidR="00490EF3" w:rsidRPr="00A5246B" w:rsidRDefault="00490EF3" w:rsidP="00490EF3">
      <w:pPr>
        <w:tabs>
          <w:tab w:val="left" w:pos="0"/>
        </w:tabs>
        <w:autoSpaceDN/>
        <w:spacing w:line="276" w:lineRule="auto"/>
        <w:jc w:val="both"/>
        <w:textAlignment w:val="auto"/>
        <w:rPr>
          <w:rStyle w:val="markedcontent"/>
          <w:rFonts w:ascii="Garamond" w:hAnsi="Garamond" w:cs="Arial"/>
          <w:sz w:val="20"/>
          <w:szCs w:val="20"/>
        </w:rPr>
      </w:pPr>
      <w:r w:rsidRPr="00A5246B">
        <w:rPr>
          <w:rStyle w:val="markedcontent"/>
          <w:rFonts w:ascii="Garamond" w:hAnsi="Garamond" w:cs="Arial"/>
          <w:sz w:val="20"/>
          <w:szCs w:val="20"/>
        </w:rPr>
        <w:t>a) projekt budowalny (projekt techniczny – w pełni zaktualizowany ze stanem faktycznym na dzień zakończenia robót) – 4 w wersji papierowej,</w:t>
      </w:r>
    </w:p>
    <w:p w14:paraId="5273618F" w14:textId="77777777" w:rsidR="00490EF3" w:rsidRPr="00A5246B" w:rsidRDefault="00490EF3" w:rsidP="00490EF3">
      <w:pPr>
        <w:tabs>
          <w:tab w:val="left" w:pos="0"/>
        </w:tabs>
        <w:autoSpaceDN/>
        <w:spacing w:line="276" w:lineRule="auto"/>
        <w:jc w:val="both"/>
        <w:textAlignment w:val="auto"/>
        <w:rPr>
          <w:rFonts w:ascii="Garamond" w:hAnsi="Garamond" w:cs="Arial"/>
          <w:sz w:val="20"/>
          <w:szCs w:val="20"/>
        </w:rPr>
      </w:pPr>
      <w:r w:rsidRPr="00A5246B">
        <w:rPr>
          <w:rStyle w:val="markedcontent"/>
          <w:rFonts w:ascii="Garamond" w:hAnsi="Garamond" w:cs="Arial"/>
          <w:sz w:val="20"/>
          <w:szCs w:val="20"/>
        </w:rPr>
        <w:t xml:space="preserve">b) projekt wykonawczy (w tym projekty wnętrz wraz z wizualizacjami w co najmniej 3 wersjach obrazujące charakterystyczne taki jak :  pomieszczenia, korytarz, aneksy kuchenne, pomieszczenia socjalne, strefy wyjściowe, pracownie oraz zestawienie wyposażenia)  – 4 egz. w wersji papierowej (w tym 2 egz. zostaną przekazane Wykonawcy robót budowalnych),  </w:t>
      </w:r>
    </w:p>
    <w:p w14:paraId="2F72864A" w14:textId="77777777" w:rsidR="00490EF3" w:rsidRPr="00A5246B" w:rsidRDefault="00490EF3" w:rsidP="00490EF3">
      <w:pPr>
        <w:tabs>
          <w:tab w:val="left" w:pos="0"/>
        </w:tabs>
        <w:autoSpaceDN/>
        <w:spacing w:line="276" w:lineRule="auto"/>
        <w:jc w:val="both"/>
        <w:textAlignment w:val="auto"/>
        <w:rPr>
          <w:rStyle w:val="markedcontent"/>
          <w:rFonts w:ascii="Garamond" w:hAnsi="Garamond" w:cs="Arial"/>
          <w:sz w:val="20"/>
          <w:szCs w:val="20"/>
        </w:rPr>
      </w:pPr>
      <w:r w:rsidRPr="00A5246B">
        <w:rPr>
          <w:rStyle w:val="markedcontent"/>
          <w:rFonts w:ascii="Garamond" w:hAnsi="Garamond" w:cs="Arial"/>
          <w:sz w:val="20"/>
          <w:szCs w:val="20"/>
        </w:rPr>
        <w:t>c) kosztorys ofertowy metodą szczegółową  – 2 egz. w wersji papierowej,</w:t>
      </w:r>
    </w:p>
    <w:p w14:paraId="57968878" w14:textId="77777777" w:rsidR="00490EF3" w:rsidRPr="00A5246B" w:rsidRDefault="00490EF3" w:rsidP="00490EF3">
      <w:pPr>
        <w:tabs>
          <w:tab w:val="left" w:pos="0"/>
        </w:tabs>
        <w:autoSpaceDN/>
        <w:spacing w:line="276" w:lineRule="auto"/>
        <w:jc w:val="both"/>
        <w:textAlignment w:val="auto"/>
        <w:rPr>
          <w:rStyle w:val="markedcontent"/>
          <w:rFonts w:ascii="Garamond" w:hAnsi="Garamond" w:cs="Arial"/>
          <w:sz w:val="20"/>
          <w:szCs w:val="20"/>
        </w:rPr>
      </w:pPr>
      <w:r w:rsidRPr="00A5246B">
        <w:rPr>
          <w:rStyle w:val="markedcontent"/>
          <w:rFonts w:ascii="Garamond" w:hAnsi="Garamond" w:cs="Arial"/>
          <w:sz w:val="20"/>
          <w:szCs w:val="20"/>
        </w:rPr>
        <w:t>d) Specyfikacje Technicznego Wykonania Robót Budowlanych – 4 egz. w wersji papierowej ( w tym 2 egz. zostaną przekazane Wykonawcy robót budowalnych),</w:t>
      </w:r>
    </w:p>
    <w:p w14:paraId="44FE374A" w14:textId="77777777" w:rsidR="00490EF3" w:rsidRPr="00A5246B" w:rsidRDefault="00490EF3" w:rsidP="00490EF3">
      <w:pPr>
        <w:tabs>
          <w:tab w:val="left" w:pos="0"/>
        </w:tabs>
        <w:autoSpaceDN/>
        <w:spacing w:line="276" w:lineRule="auto"/>
        <w:jc w:val="both"/>
        <w:textAlignment w:val="auto"/>
        <w:rPr>
          <w:rStyle w:val="markedcontent"/>
          <w:rFonts w:ascii="Garamond" w:hAnsi="Garamond" w:cs="Arial"/>
          <w:sz w:val="20"/>
          <w:szCs w:val="20"/>
        </w:rPr>
      </w:pPr>
      <w:r w:rsidRPr="00A5246B">
        <w:rPr>
          <w:rStyle w:val="markedcontent"/>
          <w:rFonts w:ascii="Garamond" w:hAnsi="Garamond" w:cs="Arial"/>
          <w:sz w:val="20"/>
          <w:szCs w:val="20"/>
        </w:rPr>
        <w:t>e) wersję elektroniczną kompletnej dokumentacji na 2 egz. płyty CD w formie</w:t>
      </w:r>
      <w:r w:rsidRPr="00A5246B">
        <w:rPr>
          <w:rFonts w:ascii="Garamond" w:hAnsi="Garamond"/>
          <w:sz w:val="20"/>
          <w:szCs w:val="20"/>
        </w:rPr>
        <w:t xml:space="preserve"> </w:t>
      </w:r>
      <w:r w:rsidRPr="00A5246B">
        <w:rPr>
          <w:rStyle w:val="markedcontent"/>
          <w:rFonts w:ascii="Garamond" w:hAnsi="Garamond" w:cs="Arial"/>
          <w:sz w:val="20"/>
          <w:szCs w:val="20"/>
        </w:rPr>
        <w:t>plików nieedytowalnych (pdf) i edytowalnych (</w:t>
      </w:r>
      <w:proofErr w:type="spellStart"/>
      <w:r w:rsidRPr="00A5246B">
        <w:rPr>
          <w:rStyle w:val="markedcontent"/>
          <w:rFonts w:ascii="Garamond" w:hAnsi="Garamond" w:cs="Arial"/>
          <w:sz w:val="20"/>
          <w:szCs w:val="20"/>
        </w:rPr>
        <w:t>dwg</w:t>
      </w:r>
      <w:proofErr w:type="spellEnd"/>
      <w:r w:rsidRPr="00A5246B">
        <w:rPr>
          <w:rStyle w:val="markedcontent"/>
          <w:rFonts w:ascii="Garamond" w:hAnsi="Garamond" w:cs="Arial"/>
          <w:sz w:val="20"/>
          <w:szCs w:val="20"/>
        </w:rPr>
        <w:t xml:space="preserve">, </w:t>
      </w:r>
      <w:proofErr w:type="spellStart"/>
      <w:r w:rsidRPr="00A5246B">
        <w:rPr>
          <w:rStyle w:val="markedcontent"/>
          <w:rFonts w:ascii="Garamond" w:hAnsi="Garamond" w:cs="Arial"/>
          <w:sz w:val="20"/>
          <w:szCs w:val="20"/>
        </w:rPr>
        <w:t>word</w:t>
      </w:r>
      <w:proofErr w:type="spellEnd"/>
      <w:r w:rsidRPr="00A5246B">
        <w:rPr>
          <w:rStyle w:val="markedcontent"/>
          <w:rFonts w:ascii="Garamond" w:hAnsi="Garamond" w:cs="Arial"/>
          <w:sz w:val="20"/>
          <w:szCs w:val="20"/>
        </w:rPr>
        <w:t xml:space="preserve">, </w:t>
      </w:r>
      <w:proofErr w:type="spellStart"/>
      <w:r w:rsidRPr="00A5246B">
        <w:rPr>
          <w:rStyle w:val="markedcontent"/>
          <w:rFonts w:ascii="Garamond" w:hAnsi="Garamond" w:cs="Arial"/>
          <w:sz w:val="20"/>
          <w:szCs w:val="20"/>
        </w:rPr>
        <w:t>excel</w:t>
      </w:r>
      <w:proofErr w:type="spellEnd"/>
      <w:r w:rsidRPr="00A5246B">
        <w:rPr>
          <w:rStyle w:val="markedcontent"/>
          <w:rFonts w:ascii="Garamond" w:hAnsi="Garamond" w:cs="Arial"/>
          <w:sz w:val="20"/>
          <w:szCs w:val="20"/>
        </w:rPr>
        <w:t>, xls).</w:t>
      </w:r>
    </w:p>
    <w:p w14:paraId="58B41EDE" w14:textId="77777777" w:rsidR="004A73A4" w:rsidRPr="00A5246B" w:rsidRDefault="00EE3ED7">
      <w:pPr>
        <w:pStyle w:val="Akapitzlist"/>
        <w:widowControl w:val="0"/>
        <w:numPr>
          <w:ilvl w:val="0"/>
          <w:numId w:val="140"/>
        </w:numPr>
        <w:autoSpaceDN/>
        <w:spacing w:after="0"/>
        <w:ind w:left="0" w:firstLine="0"/>
        <w:jc w:val="both"/>
        <w:textAlignment w:val="auto"/>
        <w:rPr>
          <w:rFonts w:ascii="Garamond" w:hAnsi="Garamond"/>
          <w:sz w:val="20"/>
          <w:szCs w:val="20"/>
        </w:rPr>
      </w:pPr>
      <w:r w:rsidRPr="00A5246B">
        <w:rPr>
          <w:rStyle w:val="markedcontent"/>
          <w:rFonts w:ascii="Garamond" w:hAnsi="Garamond" w:cs="Arial"/>
          <w:sz w:val="20"/>
          <w:szCs w:val="20"/>
        </w:rPr>
        <w:t>W przypadku zastrzeżeń do jakości lub zawartości wykonanej dokumentacji,</w:t>
      </w:r>
      <w:r w:rsidRPr="00A5246B">
        <w:rPr>
          <w:rFonts w:ascii="Garamond" w:hAnsi="Garamond"/>
          <w:sz w:val="20"/>
          <w:szCs w:val="20"/>
        </w:rPr>
        <w:t xml:space="preserve"> </w:t>
      </w:r>
      <w:r w:rsidRPr="00A5246B">
        <w:rPr>
          <w:rStyle w:val="markedcontent"/>
          <w:rFonts w:ascii="Garamond" w:hAnsi="Garamond" w:cs="Arial"/>
          <w:sz w:val="20"/>
          <w:szCs w:val="20"/>
        </w:rPr>
        <w:t>Wykonawca bezpłatnie dokona niezbędnych poprawek</w:t>
      </w:r>
      <w:r w:rsidR="004A73A4" w:rsidRPr="00A5246B">
        <w:rPr>
          <w:rStyle w:val="markedcontent"/>
          <w:rFonts w:ascii="Garamond" w:hAnsi="Garamond" w:cs="Arial"/>
          <w:sz w:val="20"/>
          <w:szCs w:val="20"/>
        </w:rPr>
        <w:t xml:space="preserve"> i/lub uzupełnień, także na skutek </w:t>
      </w:r>
      <w:r w:rsidRPr="00A5246B">
        <w:rPr>
          <w:rStyle w:val="markedcontent"/>
          <w:rFonts w:ascii="Garamond" w:hAnsi="Garamond" w:cs="Arial"/>
          <w:sz w:val="20"/>
          <w:szCs w:val="20"/>
        </w:rPr>
        <w:t>zgłoszenia przez organ administracji architektoniczno-budowlanej</w:t>
      </w:r>
      <w:r w:rsidRPr="00A5246B">
        <w:rPr>
          <w:rFonts w:ascii="Garamond" w:hAnsi="Garamond"/>
          <w:sz w:val="20"/>
          <w:szCs w:val="20"/>
        </w:rPr>
        <w:t xml:space="preserve"> </w:t>
      </w:r>
      <w:r w:rsidRPr="00A5246B">
        <w:rPr>
          <w:rStyle w:val="markedcontent"/>
          <w:rFonts w:ascii="Garamond" w:hAnsi="Garamond" w:cs="Arial"/>
          <w:sz w:val="20"/>
          <w:szCs w:val="20"/>
        </w:rPr>
        <w:t>nieprawidłowości</w:t>
      </w:r>
      <w:r w:rsidRPr="00A5246B">
        <w:rPr>
          <w:rFonts w:ascii="Garamond" w:hAnsi="Garamond"/>
          <w:sz w:val="20"/>
          <w:szCs w:val="20"/>
        </w:rPr>
        <w:t xml:space="preserve"> </w:t>
      </w:r>
      <w:r w:rsidRPr="00A5246B">
        <w:rPr>
          <w:rStyle w:val="markedcontent"/>
          <w:rFonts w:ascii="Garamond" w:hAnsi="Garamond" w:cs="Arial"/>
          <w:sz w:val="20"/>
          <w:szCs w:val="20"/>
        </w:rPr>
        <w:t>w dokumentacji.</w:t>
      </w:r>
      <w:r w:rsidRPr="00A5246B">
        <w:rPr>
          <w:rFonts w:ascii="Garamond" w:hAnsi="Garamond"/>
          <w:sz w:val="20"/>
          <w:szCs w:val="20"/>
        </w:rPr>
        <w:t xml:space="preserve"> </w:t>
      </w:r>
    </w:p>
    <w:p w14:paraId="786D65E9" w14:textId="6AB31C6D" w:rsidR="00EE3ED7" w:rsidRPr="00A5246B" w:rsidRDefault="00EE3ED7">
      <w:pPr>
        <w:pStyle w:val="Akapitzlist"/>
        <w:widowControl w:val="0"/>
        <w:numPr>
          <w:ilvl w:val="0"/>
          <w:numId w:val="140"/>
        </w:numPr>
        <w:autoSpaceDN/>
        <w:spacing w:after="0"/>
        <w:ind w:left="0" w:firstLine="0"/>
        <w:jc w:val="both"/>
        <w:textAlignment w:val="auto"/>
        <w:rPr>
          <w:rFonts w:ascii="Garamond" w:hAnsi="Garamond"/>
          <w:sz w:val="20"/>
          <w:szCs w:val="20"/>
        </w:rPr>
      </w:pPr>
      <w:r w:rsidRPr="00A5246B">
        <w:rPr>
          <w:rStyle w:val="markedcontent"/>
          <w:rFonts w:ascii="Garamond" w:hAnsi="Garamond" w:cs="Arial"/>
          <w:sz w:val="20"/>
          <w:szCs w:val="20"/>
        </w:rPr>
        <w:t xml:space="preserve">Warunkiem zakończenia </w:t>
      </w:r>
      <w:r w:rsidR="004A73A4" w:rsidRPr="00A5246B">
        <w:rPr>
          <w:rStyle w:val="markedcontent"/>
          <w:rFonts w:ascii="Garamond" w:hAnsi="Garamond" w:cs="Arial"/>
          <w:sz w:val="20"/>
          <w:szCs w:val="20"/>
        </w:rPr>
        <w:t>etapu projektowego</w:t>
      </w:r>
      <w:r w:rsidRPr="00A5246B">
        <w:rPr>
          <w:rStyle w:val="markedcontent"/>
          <w:rFonts w:ascii="Garamond" w:hAnsi="Garamond" w:cs="Arial"/>
          <w:sz w:val="20"/>
          <w:szCs w:val="20"/>
        </w:rPr>
        <w:t xml:space="preserve"> jest zatwierdzenie i zwolnienie do realizacji dokumentacji projektowej przez Inspektora nadzoru/inwestora zastępczego.</w:t>
      </w:r>
    </w:p>
    <w:p w14:paraId="02311D1D" w14:textId="77777777" w:rsidR="00EE3ED7" w:rsidRPr="00A5246B" w:rsidRDefault="00EE3ED7" w:rsidP="00A5745C">
      <w:pPr>
        <w:tabs>
          <w:tab w:val="left" w:pos="0"/>
        </w:tabs>
        <w:autoSpaceDN/>
        <w:spacing w:line="276" w:lineRule="auto"/>
        <w:jc w:val="both"/>
        <w:textAlignment w:val="auto"/>
        <w:rPr>
          <w:rFonts w:ascii="Garamond" w:hAnsi="Garamond" w:cs="Arial"/>
          <w:sz w:val="20"/>
          <w:szCs w:val="20"/>
        </w:rPr>
      </w:pPr>
    </w:p>
    <w:p w14:paraId="17E4ED4C" w14:textId="77777777"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3</w:t>
      </w:r>
    </w:p>
    <w:p w14:paraId="0CB5953F" w14:textId="77777777" w:rsidR="005D4532" w:rsidRPr="00A5246B" w:rsidRDefault="00B74282" w:rsidP="00A45C06">
      <w:pPr>
        <w:tabs>
          <w:tab w:val="left" w:pos="-76"/>
          <w:tab w:val="left" w:pos="284"/>
          <w:tab w:val="left" w:pos="576"/>
        </w:tabs>
        <w:spacing w:line="276" w:lineRule="auto"/>
        <w:jc w:val="both"/>
        <w:rPr>
          <w:rFonts w:ascii="Garamond" w:hAnsi="Garamond" w:cs="Arial"/>
          <w:sz w:val="20"/>
          <w:szCs w:val="20"/>
        </w:rPr>
      </w:pPr>
      <w:bookmarkStart w:id="21" w:name="_Hlk209155189"/>
      <w:r w:rsidRPr="00A5246B">
        <w:rPr>
          <w:rFonts w:ascii="Garamond" w:hAnsi="Garamond" w:cs="Garamond"/>
          <w:sz w:val="20"/>
          <w:szCs w:val="20"/>
        </w:rPr>
        <w:t xml:space="preserve">1.  </w:t>
      </w:r>
      <w:r w:rsidRPr="00A5246B">
        <w:rPr>
          <w:rFonts w:ascii="Garamond" w:hAnsi="Garamond" w:cs="Arial"/>
          <w:sz w:val="20"/>
          <w:szCs w:val="20"/>
        </w:rPr>
        <w:t xml:space="preserve">Termin zakończenia realizacji przedmiotu zamówienia: </w:t>
      </w:r>
    </w:p>
    <w:p w14:paraId="43D911E5" w14:textId="57230A87" w:rsidR="005D4532" w:rsidRPr="00A5246B" w:rsidRDefault="00123C64" w:rsidP="00A45C06">
      <w:pPr>
        <w:tabs>
          <w:tab w:val="left" w:pos="0"/>
        </w:tabs>
        <w:spacing w:line="276" w:lineRule="auto"/>
        <w:jc w:val="both"/>
        <w:rPr>
          <w:rFonts w:ascii="Garamond" w:hAnsi="Garamond" w:cs="Arial"/>
          <w:sz w:val="20"/>
          <w:szCs w:val="20"/>
        </w:rPr>
      </w:pPr>
      <w:r w:rsidRPr="00A5246B">
        <w:rPr>
          <w:rFonts w:ascii="Garamond" w:hAnsi="Garamond" w:cs="Arial"/>
          <w:sz w:val="20"/>
          <w:szCs w:val="20"/>
        </w:rPr>
        <w:t xml:space="preserve">1) </w:t>
      </w:r>
      <w:r w:rsidR="005D4532" w:rsidRPr="00A5246B">
        <w:rPr>
          <w:rFonts w:ascii="Garamond" w:hAnsi="Garamond" w:cs="Arial"/>
          <w:sz w:val="20"/>
          <w:szCs w:val="20"/>
        </w:rPr>
        <w:t xml:space="preserve">Etap I – </w:t>
      </w:r>
      <w:r w:rsidR="00A5745C" w:rsidRPr="00A5246B">
        <w:rPr>
          <w:rFonts w:ascii="Garamond" w:hAnsi="Garamond" w:cs="Arial"/>
          <w:b/>
          <w:bCs/>
          <w:sz w:val="20"/>
          <w:szCs w:val="20"/>
          <w:highlight w:val="yellow"/>
        </w:rPr>
        <w:t>30</w:t>
      </w:r>
      <w:r w:rsidR="0072300D" w:rsidRPr="00A5246B">
        <w:rPr>
          <w:rFonts w:ascii="Garamond" w:hAnsi="Garamond" w:cs="Arial"/>
          <w:b/>
          <w:bCs/>
          <w:sz w:val="20"/>
          <w:szCs w:val="20"/>
          <w:highlight w:val="yellow"/>
        </w:rPr>
        <w:t>.</w:t>
      </w:r>
      <w:r w:rsidR="00A5745C" w:rsidRPr="00A5246B">
        <w:rPr>
          <w:rFonts w:ascii="Garamond" w:hAnsi="Garamond" w:cs="Arial"/>
          <w:b/>
          <w:bCs/>
          <w:sz w:val="20"/>
          <w:szCs w:val="20"/>
          <w:highlight w:val="yellow"/>
        </w:rPr>
        <w:t>11</w:t>
      </w:r>
      <w:r w:rsidR="0072300D" w:rsidRPr="00A5246B">
        <w:rPr>
          <w:rFonts w:ascii="Garamond" w:hAnsi="Garamond" w:cs="Arial"/>
          <w:b/>
          <w:bCs/>
          <w:sz w:val="20"/>
          <w:szCs w:val="20"/>
          <w:highlight w:val="yellow"/>
        </w:rPr>
        <w:t>.2026 r.</w:t>
      </w:r>
      <w:r w:rsidR="005D4532" w:rsidRPr="00A5246B">
        <w:rPr>
          <w:rFonts w:ascii="Garamond" w:hAnsi="Garamond" w:cs="Arial"/>
          <w:sz w:val="20"/>
          <w:szCs w:val="20"/>
        </w:rPr>
        <w:t xml:space="preserve"> (zamówienie podstawowe) z zastrzeżeniem, że Zamawiający dopuszcza możliwość wcześniejszego końcowego odbioru robót</w:t>
      </w:r>
      <w:r w:rsidRPr="00A5246B">
        <w:rPr>
          <w:rFonts w:ascii="Garamond" w:hAnsi="Garamond" w:cs="Arial"/>
          <w:sz w:val="20"/>
          <w:szCs w:val="20"/>
        </w:rPr>
        <w:t>;</w:t>
      </w:r>
      <w:r w:rsidR="005D4532" w:rsidRPr="00A5246B">
        <w:rPr>
          <w:rFonts w:ascii="Garamond" w:hAnsi="Garamond" w:cs="Arial"/>
          <w:sz w:val="20"/>
          <w:szCs w:val="20"/>
        </w:rPr>
        <w:t xml:space="preserve"> </w:t>
      </w:r>
    </w:p>
    <w:p w14:paraId="79905614" w14:textId="5A4C7B5B" w:rsidR="005D4532" w:rsidRPr="00A5246B" w:rsidRDefault="00123C64" w:rsidP="00A45C06">
      <w:pPr>
        <w:tabs>
          <w:tab w:val="left" w:pos="0"/>
        </w:tabs>
        <w:spacing w:line="276" w:lineRule="auto"/>
        <w:jc w:val="both"/>
        <w:rPr>
          <w:rFonts w:ascii="Garamond" w:hAnsi="Garamond" w:cs="Arial"/>
          <w:sz w:val="20"/>
          <w:szCs w:val="20"/>
        </w:rPr>
      </w:pPr>
      <w:r w:rsidRPr="00A5246B">
        <w:rPr>
          <w:rFonts w:ascii="Garamond" w:hAnsi="Garamond" w:cs="Arial"/>
          <w:sz w:val="20"/>
          <w:szCs w:val="20"/>
        </w:rPr>
        <w:t xml:space="preserve">2) </w:t>
      </w:r>
      <w:r w:rsidR="005D4532" w:rsidRPr="00A5246B">
        <w:rPr>
          <w:rFonts w:ascii="Garamond" w:hAnsi="Garamond" w:cs="Arial"/>
          <w:sz w:val="20"/>
          <w:szCs w:val="20"/>
        </w:rPr>
        <w:t xml:space="preserve">Etap II - </w:t>
      </w:r>
      <w:r w:rsidR="00D80294" w:rsidRPr="00A5246B">
        <w:rPr>
          <w:rFonts w:ascii="Garamond" w:hAnsi="Garamond" w:cs="Arial"/>
          <w:b/>
          <w:bCs/>
          <w:sz w:val="20"/>
          <w:szCs w:val="20"/>
          <w:highlight w:val="yellow"/>
        </w:rPr>
        <w:t>30</w:t>
      </w:r>
      <w:r w:rsidR="0072300D" w:rsidRPr="00A5246B">
        <w:rPr>
          <w:rFonts w:ascii="Garamond" w:hAnsi="Garamond" w:cs="Arial"/>
          <w:b/>
          <w:bCs/>
          <w:sz w:val="20"/>
          <w:szCs w:val="20"/>
          <w:highlight w:val="yellow"/>
        </w:rPr>
        <w:t>.</w:t>
      </w:r>
      <w:r w:rsidR="00A5745C" w:rsidRPr="00A5246B">
        <w:rPr>
          <w:rFonts w:ascii="Garamond" w:hAnsi="Garamond" w:cs="Arial"/>
          <w:b/>
          <w:bCs/>
          <w:sz w:val="20"/>
          <w:szCs w:val="20"/>
          <w:highlight w:val="yellow"/>
        </w:rPr>
        <w:t>11</w:t>
      </w:r>
      <w:r w:rsidR="0072300D" w:rsidRPr="00A5246B">
        <w:rPr>
          <w:rFonts w:ascii="Garamond" w:hAnsi="Garamond" w:cs="Arial"/>
          <w:b/>
          <w:bCs/>
          <w:sz w:val="20"/>
          <w:szCs w:val="20"/>
          <w:highlight w:val="yellow"/>
        </w:rPr>
        <w:t>.202</w:t>
      </w:r>
      <w:r w:rsidR="00A5745C" w:rsidRPr="00A5246B">
        <w:rPr>
          <w:rFonts w:ascii="Garamond" w:hAnsi="Garamond" w:cs="Arial"/>
          <w:b/>
          <w:bCs/>
          <w:sz w:val="20"/>
          <w:szCs w:val="20"/>
          <w:highlight w:val="yellow"/>
        </w:rPr>
        <w:t>7</w:t>
      </w:r>
      <w:r w:rsidR="0072300D" w:rsidRPr="00A5246B">
        <w:rPr>
          <w:rFonts w:ascii="Garamond" w:hAnsi="Garamond" w:cs="Arial"/>
          <w:b/>
          <w:bCs/>
          <w:sz w:val="20"/>
          <w:szCs w:val="20"/>
          <w:highlight w:val="yellow"/>
        </w:rPr>
        <w:t xml:space="preserve"> r.</w:t>
      </w:r>
      <w:r w:rsidR="0072300D" w:rsidRPr="00A5246B">
        <w:rPr>
          <w:rFonts w:ascii="Garamond" w:hAnsi="Garamond" w:cs="Arial"/>
          <w:sz w:val="20"/>
          <w:szCs w:val="20"/>
        </w:rPr>
        <w:t xml:space="preserve"> </w:t>
      </w:r>
      <w:r w:rsidR="005D4532" w:rsidRPr="00A5246B">
        <w:rPr>
          <w:rFonts w:ascii="Garamond" w:hAnsi="Garamond" w:cs="Arial"/>
          <w:sz w:val="20"/>
          <w:szCs w:val="20"/>
        </w:rPr>
        <w:t>pod warunkiem wcześniejszego posiadania całości przyznanych środków dotacyjnych na ten Etap</w:t>
      </w:r>
      <w:r w:rsidR="0072300D" w:rsidRPr="00A5246B">
        <w:rPr>
          <w:rFonts w:ascii="Garamond" w:hAnsi="Garamond" w:cs="Arial"/>
          <w:sz w:val="20"/>
          <w:szCs w:val="20"/>
        </w:rPr>
        <w:t>.</w:t>
      </w:r>
    </w:p>
    <w:bookmarkEnd w:id="21"/>
    <w:p w14:paraId="1BD97253" w14:textId="713DE4EC" w:rsidR="00B74282" w:rsidRPr="00A5246B" w:rsidRDefault="00EA4712" w:rsidP="00A45C06">
      <w:pPr>
        <w:tabs>
          <w:tab w:val="left" w:pos="-76"/>
          <w:tab w:val="left" w:pos="284"/>
          <w:tab w:val="left" w:pos="576"/>
        </w:tabs>
        <w:spacing w:line="276" w:lineRule="auto"/>
        <w:jc w:val="both"/>
        <w:rPr>
          <w:rFonts w:ascii="Garamond" w:hAnsi="Garamond" w:cs="Arial"/>
          <w:sz w:val="20"/>
          <w:szCs w:val="20"/>
        </w:rPr>
      </w:pPr>
      <w:r w:rsidRPr="00A5246B">
        <w:rPr>
          <w:rFonts w:ascii="Garamond" w:hAnsi="Garamond" w:cs="Garamond"/>
          <w:kern w:val="2"/>
          <w:sz w:val="20"/>
          <w:szCs w:val="20"/>
        </w:rPr>
        <w:t xml:space="preserve">2. </w:t>
      </w:r>
      <w:r w:rsidR="00B74282" w:rsidRPr="00A5246B">
        <w:rPr>
          <w:rFonts w:ascii="Garamond" w:hAnsi="Garamond" w:cs="Garamond"/>
          <w:kern w:val="2"/>
          <w:sz w:val="20"/>
          <w:szCs w:val="20"/>
        </w:rPr>
        <w:t xml:space="preserve">Ponadto </w:t>
      </w:r>
      <w:r w:rsidR="00123C64" w:rsidRPr="00A5246B">
        <w:rPr>
          <w:rFonts w:ascii="Garamond" w:hAnsi="Garamond" w:cs="Garamond"/>
          <w:kern w:val="2"/>
          <w:sz w:val="20"/>
          <w:szCs w:val="20"/>
        </w:rPr>
        <w:t>S</w:t>
      </w:r>
      <w:r w:rsidR="00B74282" w:rsidRPr="00A5246B">
        <w:rPr>
          <w:rFonts w:ascii="Garamond" w:hAnsi="Garamond" w:cs="Garamond"/>
          <w:kern w:val="2"/>
          <w:sz w:val="20"/>
          <w:szCs w:val="20"/>
        </w:rPr>
        <w:t xml:space="preserve">trony ustalają, że: </w:t>
      </w:r>
    </w:p>
    <w:p w14:paraId="0003A3BC" w14:textId="17EB3033" w:rsidR="00B74282" w:rsidRPr="00A5246B" w:rsidRDefault="00EA4712" w:rsidP="00A45C06">
      <w:pPr>
        <w:tabs>
          <w:tab w:val="left" w:pos="426"/>
          <w:tab w:val="left" w:pos="576"/>
        </w:tabs>
        <w:spacing w:line="276" w:lineRule="auto"/>
        <w:jc w:val="both"/>
        <w:rPr>
          <w:rFonts w:ascii="Garamond" w:hAnsi="Garamond"/>
          <w:sz w:val="20"/>
          <w:szCs w:val="20"/>
        </w:rPr>
      </w:pPr>
      <w:r w:rsidRPr="00A5246B">
        <w:rPr>
          <w:rFonts w:ascii="Garamond" w:hAnsi="Garamond" w:cs="Garamond"/>
          <w:sz w:val="20"/>
          <w:szCs w:val="20"/>
        </w:rPr>
        <w:t>1</w:t>
      </w:r>
      <w:r w:rsidR="00B74282" w:rsidRPr="00A5246B">
        <w:rPr>
          <w:rFonts w:ascii="Garamond" w:hAnsi="Garamond" w:cs="Garamond"/>
          <w:sz w:val="20"/>
          <w:szCs w:val="20"/>
        </w:rPr>
        <w:t xml:space="preserve">)   </w:t>
      </w:r>
      <w:r w:rsidRPr="00A5246B">
        <w:rPr>
          <w:rFonts w:ascii="Garamond" w:hAnsi="Garamond" w:cs="Garamond"/>
          <w:sz w:val="20"/>
          <w:szCs w:val="20"/>
        </w:rPr>
        <w:t>W</w:t>
      </w:r>
      <w:r w:rsidR="00B74282" w:rsidRPr="00A5246B">
        <w:rPr>
          <w:rFonts w:ascii="Garamond" w:hAnsi="Garamond" w:cs="Garamond"/>
          <w:sz w:val="20"/>
          <w:szCs w:val="20"/>
        </w:rPr>
        <w:t xml:space="preserve">ykonawca zobowiązany jest do uzyskania – po całościowym wyczerpaniu zakresu robót </w:t>
      </w:r>
      <w:r w:rsidR="005D4532" w:rsidRPr="00A5246B">
        <w:rPr>
          <w:rFonts w:ascii="Garamond" w:hAnsi="Garamond" w:cs="Garamond"/>
          <w:sz w:val="20"/>
          <w:szCs w:val="20"/>
        </w:rPr>
        <w:t>II</w:t>
      </w:r>
      <w:r w:rsidR="00B74282" w:rsidRPr="00A5246B">
        <w:rPr>
          <w:rFonts w:ascii="Garamond" w:hAnsi="Garamond" w:cs="Garamond"/>
          <w:sz w:val="20"/>
          <w:szCs w:val="20"/>
        </w:rPr>
        <w:t xml:space="preserve"> etapu</w:t>
      </w:r>
      <w:r w:rsidR="001A72DC" w:rsidRPr="00A5246B">
        <w:rPr>
          <w:rFonts w:ascii="Garamond" w:hAnsi="Garamond" w:cs="Garamond"/>
          <w:sz w:val="20"/>
          <w:szCs w:val="20"/>
        </w:rPr>
        <w:t xml:space="preserve"> uruchomionego w wyniku skorzystania z prawa opcji</w:t>
      </w:r>
      <w:r w:rsidR="00B74282" w:rsidRPr="00A5246B">
        <w:rPr>
          <w:rFonts w:ascii="Garamond" w:hAnsi="Garamond" w:cs="Garamond"/>
          <w:sz w:val="20"/>
          <w:szCs w:val="20"/>
        </w:rPr>
        <w:t xml:space="preserve"> - ostatecznej decyzji pozwolenia na użytkowanie obiektu oraz do przekazania obiektu Zamawiającemu,</w:t>
      </w:r>
    </w:p>
    <w:p w14:paraId="26AD2503" w14:textId="40F7A885" w:rsidR="00B74282" w:rsidRPr="00A5246B" w:rsidRDefault="00EA4712" w:rsidP="00A45C06">
      <w:pPr>
        <w:tabs>
          <w:tab w:val="left" w:pos="426"/>
          <w:tab w:val="left" w:pos="576"/>
        </w:tabs>
        <w:autoSpaceDN/>
        <w:spacing w:line="276" w:lineRule="auto"/>
        <w:jc w:val="both"/>
        <w:textAlignment w:val="auto"/>
        <w:rPr>
          <w:rFonts w:ascii="Garamond" w:hAnsi="Garamond"/>
          <w:sz w:val="20"/>
          <w:szCs w:val="20"/>
        </w:rPr>
      </w:pPr>
      <w:r w:rsidRPr="00A5246B">
        <w:rPr>
          <w:rFonts w:ascii="Garamond" w:hAnsi="Garamond" w:cs="Garamond"/>
          <w:sz w:val="20"/>
          <w:szCs w:val="20"/>
        </w:rPr>
        <w:t xml:space="preserve">2) </w:t>
      </w:r>
      <w:r w:rsidR="00B74282" w:rsidRPr="00A5246B">
        <w:rPr>
          <w:rFonts w:ascii="Garamond" w:hAnsi="Garamond" w:cs="Garamond"/>
          <w:sz w:val="20"/>
          <w:szCs w:val="20"/>
        </w:rPr>
        <w:t xml:space="preserve">zakończenie obsługi gwarancyjnej nastąpi w terminie ………………od dnia końcowego odbioru danego zakresu robót (tj. </w:t>
      </w:r>
      <w:r w:rsidR="0059266A" w:rsidRPr="00A5246B">
        <w:rPr>
          <w:rFonts w:ascii="Garamond" w:hAnsi="Garamond" w:cs="Garamond"/>
          <w:sz w:val="20"/>
          <w:szCs w:val="20"/>
        </w:rPr>
        <w:t>………………………</w:t>
      </w:r>
      <w:r w:rsidR="00B74282" w:rsidRPr="00A5246B">
        <w:rPr>
          <w:rFonts w:ascii="Garamond" w:hAnsi="Garamond" w:cs="Garamond"/>
          <w:sz w:val="20"/>
          <w:szCs w:val="20"/>
        </w:rPr>
        <w:t xml:space="preserve"> Etapu oraz ewentualnie całości jako zakresu objętego prawem opcji.), </w:t>
      </w:r>
    </w:p>
    <w:p w14:paraId="5B71A308" w14:textId="7DEF6984" w:rsidR="00B74282" w:rsidRPr="00A5246B" w:rsidRDefault="00EA4712" w:rsidP="00A45C06">
      <w:pPr>
        <w:tabs>
          <w:tab w:val="left" w:pos="426"/>
          <w:tab w:val="left" w:pos="576"/>
        </w:tabs>
        <w:autoSpaceDN/>
        <w:spacing w:line="276" w:lineRule="auto"/>
        <w:jc w:val="both"/>
        <w:textAlignment w:val="auto"/>
        <w:rPr>
          <w:rFonts w:ascii="Garamond" w:hAnsi="Garamond"/>
          <w:sz w:val="20"/>
          <w:szCs w:val="20"/>
        </w:rPr>
      </w:pPr>
      <w:r w:rsidRPr="00A5246B">
        <w:rPr>
          <w:rFonts w:ascii="Garamond" w:hAnsi="Garamond" w:cs="Garamond"/>
          <w:sz w:val="20"/>
          <w:szCs w:val="20"/>
        </w:rPr>
        <w:t xml:space="preserve">3) </w:t>
      </w:r>
      <w:r w:rsidR="00B74282" w:rsidRPr="00A5246B">
        <w:rPr>
          <w:rFonts w:ascii="Garamond" w:hAnsi="Garamond" w:cs="Garamond"/>
          <w:sz w:val="20"/>
          <w:szCs w:val="20"/>
        </w:rPr>
        <w:t>wykonanie wszelkich prac nastąpi zgodnie z harmonogramem rzeczowo-finansowym, z zastrzeżeniem</w:t>
      </w:r>
      <w:r w:rsidRPr="00A5246B">
        <w:rPr>
          <w:rFonts w:ascii="Garamond" w:hAnsi="Garamond" w:cs="Garamond"/>
          <w:sz w:val="20"/>
          <w:szCs w:val="20"/>
        </w:rPr>
        <w:t xml:space="preserve"> </w:t>
      </w:r>
      <w:r w:rsidR="00B74282" w:rsidRPr="00A5246B">
        <w:rPr>
          <w:rFonts w:ascii="Garamond" w:hAnsi="Garamond" w:cs="Garamond"/>
          <w:sz w:val="20"/>
          <w:szCs w:val="20"/>
        </w:rPr>
        <w:t xml:space="preserve">§ 1 ust. </w:t>
      </w:r>
      <w:r w:rsidRPr="00A5246B">
        <w:rPr>
          <w:rFonts w:ascii="Garamond" w:hAnsi="Garamond" w:cs="Garamond"/>
          <w:sz w:val="20"/>
          <w:szCs w:val="20"/>
        </w:rPr>
        <w:t xml:space="preserve">4, </w:t>
      </w:r>
    </w:p>
    <w:p w14:paraId="31884163" w14:textId="060B0BAC" w:rsidR="00B74282" w:rsidRPr="00A5246B" w:rsidRDefault="00EA4712" w:rsidP="00A45C06">
      <w:pPr>
        <w:tabs>
          <w:tab w:val="left" w:pos="426"/>
          <w:tab w:val="left" w:pos="576"/>
        </w:tabs>
        <w:autoSpaceDN/>
        <w:spacing w:line="276" w:lineRule="auto"/>
        <w:jc w:val="both"/>
        <w:textAlignment w:val="auto"/>
        <w:rPr>
          <w:rFonts w:ascii="Garamond" w:hAnsi="Garamond"/>
          <w:sz w:val="20"/>
          <w:szCs w:val="20"/>
        </w:rPr>
      </w:pPr>
      <w:r w:rsidRPr="00A5246B">
        <w:rPr>
          <w:rFonts w:ascii="Garamond" w:hAnsi="Garamond"/>
          <w:sz w:val="20"/>
          <w:szCs w:val="20"/>
        </w:rPr>
        <w:t xml:space="preserve">4) Wykonawca </w:t>
      </w:r>
      <w:r w:rsidR="00B74282" w:rsidRPr="00A5246B">
        <w:rPr>
          <w:rFonts w:ascii="Garamond" w:hAnsi="Garamond" w:cs="Garamond"/>
          <w:sz w:val="20"/>
          <w:szCs w:val="20"/>
        </w:rPr>
        <w:t xml:space="preserve">przy udziale Inwestora Zastępczego oraz Zamawiającego sporządzi szczegółowy protokół inwentaryzacji robót w toku wg stanu na dzień zakończenia </w:t>
      </w:r>
      <w:r w:rsidR="005D4532" w:rsidRPr="00A5246B">
        <w:rPr>
          <w:rFonts w:ascii="Garamond" w:hAnsi="Garamond" w:cs="Garamond"/>
          <w:sz w:val="20"/>
          <w:szCs w:val="20"/>
        </w:rPr>
        <w:t xml:space="preserve">I </w:t>
      </w:r>
      <w:r w:rsidR="00B74282" w:rsidRPr="00A5246B">
        <w:rPr>
          <w:rFonts w:ascii="Garamond" w:hAnsi="Garamond" w:cs="Garamond"/>
          <w:sz w:val="20"/>
          <w:szCs w:val="20"/>
        </w:rPr>
        <w:t xml:space="preserve">Etapu – zamówienia podstawowego </w:t>
      </w:r>
      <w:r w:rsidRPr="00A5246B">
        <w:rPr>
          <w:rFonts w:ascii="Garamond" w:hAnsi="Garamond" w:cs="Garamond"/>
          <w:i/>
          <w:iCs/>
          <w:sz w:val="20"/>
          <w:szCs w:val="20"/>
        </w:rPr>
        <w:t>[</w:t>
      </w:r>
      <w:r w:rsidR="00B74282" w:rsidRPr="00A5246B">
        <w:rPr>
          <w:rFonts w:ascii="Garamond" w:hAnsi="Garamond" w:cs="Garamond"/>
          <w:i/>
          <w:iCs/>
          <w:sz w:val="20"/>
          <w:szCs w:val="20"/>
        </w:rPr>
        <w:t>o ile dotyczy</w:t>
      </w:r>
      <w:r w:rsidRPr="00A5246B">
        <w:rPr>
          <w:rFonts w:ascii="Garamond" w:hAnsi="Garamond" w:cs="Garamond"/>
          <w:i/>
          <w:iCs/>
          <w:sz w:val="20"/>
          <w:szCs w:val="20"/>
        </w:rPr>
        <w:t>].</w:t>
      </w:r>
    </w:p>
    <w:p w14:paraId="53413C18" w14:textId="1EE29269" w:rsidR="00B74282" w:rsidRPr="00A5246B" w:rsidRDefault="00546D1F" w:rsidP="00A45C06">
      <w:pPr>
        <w:tabs>
          <w:tab w:val="left" w:pos="-76"/>
          <w:tab w:val="left" w:pos="284"/>
          <w:tab w:val="left" w:pos="576"/>
        </w:tabs>
        <w:spacing w:line="276" w:lineRule="auto"/>
        <w:jc w:val="both"/>
        <w:rPr>
          <w:rFonts w:ascii="Garamond" w:hAnsi="Garamond"/>
          <w:sz w:val="20"/>
          <w:szCs w:val="20"/>
        </w:rPr>
      </w:pPr>
      <w:r w:rsidRPr="00A5246B">
        <w:rPr>
          <w:rFonts w:ascii="Garamond" w:hAnsi="Garamond" w:cs="Garamond"/>
          <w:bCs/>
          <w:sz w:val="20"/>
          <w:szCs w:val="20"/>
        </w:rPr>
        <w:t>3.</w:t>
      </w:r>
      <w:r w:rsidR="00B74282" w:rsidRPr="00A5246B">
        <w:rPr>
          <w:rFonts w:ascii="Garamond" w:hAnsi="Garamond" w:cs="Garamond"/>
          <w:bCs/>
          <w:sz w:val="20"/>
          <w:szCs w:val="20"/>
        </w:rPr>
        <w:t xml:space="preserve"> Strony dopuszczają możliwość zmiany – stosownego przesunięcia - terminu zakończenia realizacji przedmiotu umowy określonego w ust. 1 oraz terminu, wykonania ostatniego przeglądu gwarancyjnego </w:t>
      </w:r>
      <w:r w:rsidR="00B74282" w:rsidRPr="00A5246B">
        <w:rPr>
          <w:rFonts w:ascii="Garamond" w:hAnsi="Garamond" w:cs="Garamond"/>
          <w:sz w:val="20"/>
          <w:szCs w:val="20"/>
        </w:rPr>
        <w:t>na skutek okoliczności niezależnych od Wykonawcy w szczególności w przypadku:</w:t>
      </w:r>
    </w:p>
    <w:p w14:paraId="08AB495A" w14:textId="77777777" w:rsidR="00B74282" w:rsidRPr="00A5246B" w:rsidRDefault="00B74282">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bCs/>
          <w:sz w:val="20"/>
          <w:szCs w:val="20"/>
        </w:rPr>
        <w:t>działania siły wyższej o okres działania siły wyższej i skutków jej usuwania;</w:t>
      </w:r>
    </w:p>
    <w:p w14:paraId="2E29B300" w14:textId="77777777" w:rsidR="00B74282" w:rsidRPr="00A5246B" w:rsidRDefault="00B74282">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bCs/>
          <w:sz w:val="20"/>
          <w:szCs w:val="20"/>
        </w:rPr>
        <w:t>obniżenia lub braku finansowania przedmiotowego zadania,</w:t>
      </w:r>
    </w:p>
    <w:p w14:paraId="10C4CE69" w14:textId="19BE0A78" w:rsidR="00B74282" w:rsidRPr="00A5246B" w:rsidRDefault="00B74282">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bCs/>
          <w:sz w:val="20"/>
          <w:szCs w:val="20"/>
        </w:rPr>
        <w:t xml:space="preserve">udokumentowanego opóźnienia wprowadzenia Wykonawcy na budowę z przyczyn </w:t>
      </w:r>
      <w:r w:rsidR="00123C64" w:rsidRPr="00A5246B">
        <w:rPr>
          <w:rFonts w:ascii="Garamond" w:hAnsi="Garamond" w:cs="Garamond"/>
          <w:bCs/>
          <w:sz w:val="20"/>
          <w:szCs w:val="20"/>
        </w:rPr>
        <w:t xml:space="preserve">leżących po stronie </w:t>
      </w:r>
      <w:r w:rsidRPr="00A5246B">
        <w:rPr>
          <w:rFonts w:ascii="Garamond" w:hAnsi="Garamond" w:cs="Garamond"/>
          <w:bCs/>
          <w:sz w:val="20"/>
          <w:szCs w:val="20"/>
        </w:rPr>
        <w:t xml:space="preserve">Zamawiającego – o czas </w:t>
      </w:r>
      <w:r w:rsidR="00123C64" w:rsidRPr="00A5246B">
        <w:rPr>
          <w:rFonts w:ascii="Garamond" w:hAnsi="Garamond" w:cs="Garamond"/>
          <w:bCs/>
          <w:sz w:val="20"/>
          <w:szCs w:val="20"/>
        </w:rPr>
        <w:t xml:space="preserve">zaistniałego </w:t>
      </w:r>
      <w:r w:rsidRPr="00A5246B">
        <w:rPr>
          <w:rFonts w:ascii="Garamond" w:hAnsi="Garamond" w:cs="Garamond"/>
          <w:bCs/>
          <w:sz w:val="20"/>
          <w:szCs w:val="20"/>
        </w:rPr>
        <w:t>opóźnienia</w:t>
      </w:r>
      <w:r w:rsidR="00123C64" w:rsidRPr="00A5246B">
        <w:rPr>
          <w:rFonts w:ascii="Garamond" w:hAnsi="Garamond" w:cs="Garamond"/>
          <w:bCs/>
          <w:sz w:val="20"/>
          <w:szCs w:val="20"/>
        </w:rPr>
        <w:t>;</w:t>
      </w:r>
    </w:p>
    <w:p w14:paraId="692F4997" w14:textId="77777777" w:rsidR="00B74282" w:rsidRPr="00A5246B" w:rsidRDefault="00B74282">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bCs/>
          <w:sz w:val="20"/>
          <w:szCs w:val="20"/>
        </w:rPr>
        <w:t>zwłoki Zamawiającego w przekazaniu dokumentów niezbędnych do realizacji umowy – o czas zwłoki,</w:t>
      </w:r>
    </w:p>
    <w:p w14:paraId="56270F94" w14:textId="77777777" w:rsidR="00B74282" w:rsidRPr="00A5246B" w:rsidRDefault="00B74282">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bCs/>
          <w:sz w:val="20"/>
          <w:szCs w:val="20"/>
        </w:rPr>
        <w:t>konieczności wykonania decyzji, postanowień lub innych aktów organów i uprawnionych instytucji, wydanych z przyczyn, za które Wykonawca nie odpowiada– o czas odpowiadający niewydaniu koniecznych decyzji, postanowień lub innych aktów,</w:t>
      </w:r>
    </w:p>
    <w:p w14:paraId="338D85EB" w14:textId="2D0B9C87" w:rsidR="00B74282" w:rsidRPr="00A5246B" w:rsidRDefault="00B74282">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sz w:val="20"/>
          <w:szCs w:val="20"/>
        </w:rPr>
        <w:t>opóźnień w uzyskaniu od stosownych instytucji i organów niezbędnych uzgodnień, pozwoleń, decyzji i innych aktów, w terminach instrukcyjnych bądź obligatoryjnych wynikających z obowiązujących przepisów prawa, z przyczyn za które Wykonawca nie odpowiada</w:t>
      </w:r>
      <w:r w:rsidRPr="00A5246B">
        <w:rPr>
          <w:rFonts w:ascii="Garamond" w:hAnsi="Garamond" w:cs="Garamond"/>
          <w:bCs/>
          <w:sz w:val="20"/>
          <w:szCs w:val="20"/>
        </w:rPr>
        <w:t xml:space="preserve"> – o czas odpowiadający opóźnieniu</w:t>
      </w:r>
      <w:r w:rsidR="00BF4ED8" w:rsidRPr="00A5246B">
        <w:rPr>
          <w:rFonts w:ascii="Garamond" w:hAnsi="Garamond" w:cs="Garamond"/>
          <w:bCs/>
          <w:sz w:val="20"/>
          <w:szCs w:val="20"/>
        </w:rPr>
        <w:t>,</w:t>
      </w:r>
    </w:p>
    <w:p w14:paraId="314C889B" w14:textId="1FA4A293" w:rsidR="00BF4ED8" w:rsidRPr="00A5246B" w:rsidRDefault="00BF4ED8">
      <w:pPr>
        <w:numPr>
          <w:ilvl w:val="0"/>
          <w:numId w:val="148"/>
        </w:numPr>
        <w:tabs>
          <w:tab w:val="left" w:pos="-76"/>
          <w:tab w:val="left" w:pos="576"/>
        </w:tabs>
        <w:autoSpaceDN/>
        <w:spacing w:line="276" w:lineRule="auto"/>
        <w:jc w:val="both"/>
        <w:textAlignment w:val="auto"/>
        <w:rPr>
          <w:rFonts w:ascii="Garamond" w:hAnsi="Garamond"/>
          <w:sz w:val="20"/>
          <w:szCs w:val="20"/>
        </w:rPr>
      </w:pPr>
      <w:r w:rsidRPr="00A5246B">
        <w:rPr>
          <w:rFonts w:ascii="Garamond" w:hAnsi="Garamond" w:cs="Garamond"/>
          <w:bCs/>
          <w:sz w:val="20"/>
          <w:szCs w:val="20"/>
        </w:rPr>
        <w:t xml:space="preserve">interesu Zamawiającego, </w:t>
      </w:r>
    </w:p>
    <w:p w14:paraId="57576A73" w14:textId="31901D34" w:rsidR="00B74282" w:rsidRPr="00A5246B" w:rsidRDefault="00546D1F" w:rsidP="00A45C06">
      <w:pPr>
        <w:tabs>
          <w:tab w:val="left" w:pos="-76"/>
          <w:tab w:val="left" w:pos="284"/>
          <w:tab w:val="left" w:pos="576"/>
        </w:tabs>
        <w:spacing w:line="276" w:lineRule="auto"/>
        <w:jc w:val="both"/>
        <w:rPr>
          <w:rFonts w:ascii="Garamond" w:hAnsi="Garamond"/>
          <w:sz w:val="20"/>
          <w:szCs w:val="20"/>
        </w:rPr>
      </w:pPr>
      <w:r w:rsidRPr="00A5246B">
        <w:rPr>
          <w:rFonts w:ascii="Garamond" w:hAnsi="Garamond" w:cs="Garamond"/>
          <w:sz w:val="20"/>
          <w:szCs w:val="20"/>
        </w:rPr>
        <w:t>4.</w:t>
      </w:r>
      <w:r w:rsidR="00B74282" w:rsidRPr="00A5246B">
        <w:rPr>
          <w:rFonts w:ascii="Garamond" w:hAnsi="Garamond" w:cs="Garamond"/>
          <w:sz w:val="20"/>
          <w:szCs w:val="20"/>
        </w:rPr>
        <w:t xml:space="preserve">   </w:t>
      </w:r>
      <w:bookmarkStart w:id="22" w:name="_Hlk209155682"/>
      <w:r w:rsidR="00B74282" w:rsidRPr="00A5246B">
        <w:rPr>
          <w:rFonts w:ascii="Garamond" w:hAnsi="Garamond" w:cs="Garamond"/>
          <w:sz w:val="20"/>
          <w:szCs w:val="20"/>
        </w:rPr>
        <w:t xml:space="preserve">Termin zakończenia realizacji przedmiotu Umowy wynikający z harmonogramu rzeczowo-finansowego może ulec przedłużeniu z powodu obniżenia lub braku </w:t>
      </w:r>
      <w:r w:rsidR="00123C64" w:rsidRPr="00A5246B">
        <w:rPr>
          <w:rFonts w:ascii="Garamond" w:hAnsi="Garamond" w:cs="Garamond"/>
          <w:sz w:val="20"/>
          <w:szCs w:val="20"/>
        </w:rPr>
        <w:t xml:space="preserve">(także czasowego) </w:t>
      </w:r>
      <w:r w:rsidR="00B74282" w:rsidRPr="00A5246B">
        <w:rPr>
          <w:rFonts w:ascii="Garamond" w:hAnsi="Garamond" w:cs="Garamond"/>
          <w:sz w:val="20"/>
          <w:szCs w:val="20"/>
        </w:rPr>
        <w:t>finansowania przedmiotowego zadania inwestycyjnego</w:t>
      </w:r>
      <w:r w:rsidR="00D553C7" w:rsidRPr="00A5246B">
        <w:rPr>
          <w:rFonts w:ascii="Garamond" w:hAnsi="Garamond" w:cs="Garamond"/>
          <w:sz w:val="20"/>
          <w:szCs w:val="20"/>
        </w:rPr>
        <w:t>, jednakże nie dłużej niż o 3 miesiące.</w:t>
      </w:r>
      <w:r w:rsidR="00B74282" w:rsidRPr="00A5246B">
        <w:rPr>
          <w:rFonts w:ascii="Garamond" w:hAnsi="Garamond" w:cs="Garamond"/>
          <w:sz w:val="20"/>
          <w:szCs w:val="20"/>
        </w:rPr>
        <w:t xml:space="preserve"> </w:t>
      </w:r>
      <w:bookmarkEnd w:id="22"/>
      <w:r w:rsidR="00B74282" w:rsidRPr="00A5246B">
        <w:rPr>
          <w:rFonts w:ascii="Garamond" w:hAnsi="Garamond" w:cs="Garamond"/>
          <w:sz w:val="20"/>
          <w:szCs w:val="20"/>
        </w:rPr>
        <w:t>W</w:t>
      </w:r>
      <w:r w:rsidR="00123C64" w:rsidRPr="00A5246B">
        <w:rPr>
          <w:rFonts w:ascii="Garamond" w:hAnsi="Garamond" w:cs="Garamond"/>
          <w:sz w:val="20"/>
          <w:szCs w:val="20"/>
        </w:rPr>
        <w:t> </w:t>
      </w:r>
      <w:r w:rsidR="00B74282" w:rsidRPr="00A5246B">
        <w:rPr>
          <w:rFonts w:ascii="Garamond" w:hAnsi="Garamond" w:cs="Garamond"/>
          <w:sz w:val="20"/>
          <w:szCs w:val="20"/>
        </w:rPr>
        <w:t xml:space="preserve">razie zaistnienia takich okoliczności, Wykonawca zabezpieczy plac budowy oraz ewentualnie dokona innych niezbędnych czynności w uzgodnieniu z Zamawiającym. Ewentualna konieczność poniesienia </w:t>
      </w:r>
      <w:r w:rsidR="00123C64" w:rsidRPr="00A5246B">
        <w:rPr>
          <w:rFonts w:ascii="Garamond" w:hAnsi="Garamond" w:cs="Garamond"/>
          <w:sz w:val="20"/>
          <w:szCs w:val="20"/>
        </w:rPr>
        <w:t xml:space="preserve">w związku z tym </w:t>
      </w:r>
      <w:r w:rsidR="00B74282" w:rsidRPr="00A5246B">
        <w:rPr>
          <w:rFonts w:ascii="Garamond" w:hAnsi="Garamond" w:cs="Garamond"/>
          <w:sz w:val="20"/>
          <w:szCs w:val="20"/>
        </w:rPr>
        <w:t xml:space="preserve">wydatków </w:t>
      </w:r>
      <w:r w:rsidR="00123C64" w:rsidRPr="00A5246B">
        <w:rPr>
          <w:rFonts w:ascii="Garamond" w:hAnsi="Garamond" w:cs="Garamond"/>
          <w:sz w:val="20"/>
          <w:szCs w:val="20"/>
        </w:rPr>
        <w:t xml:space="preserve">przez Wykonawcę </w:t>
      </w:r>
      <w:r w:rsidR="00B74282" w:rsidRPr="00A5246B">
        <w:rPr>
          <w:rFonts w:ascii="Garamond" w:hAnsi="Garamond" w:cs="Garamond"/>
          <w:sz w:val="20"/>
          <w:szCs w:val="20"/>
        </w:rPr>
        <w:t>musi być zgłoszona Zamawiającemu</w:t>
      </w:r>
      <w:r w:rsidR="00123C64" w:rsidRPr="00A5246B">
        <w:rPr>
          <w:rFonts w:ascii="Garamond" w:hAnsi="Garamond" w:cs="Garamond"/>
          <w:sz w:val="20"/>
          <w:szCs w:val="20"/>
        </w:rPr>
        <w:t xml:space="preserve">, </w:t>
      </w:r>
      <w:r w:rsidR="00B74282" w:rsidRPr="00A5246B">
        <w:rPr>
          <w:rFonts w:ascii="Garamond" w:hAnsi="Garamond" w:cs="Garamond"/>
          <w:sz w:val="20"/>
          <w:szCs w:val="20"/>
        </w:rPr>
        <w:t>na piśmie</w:t>
      </w:r>
      <w:r w:rsidR="00123C64" w:rsidRPr="00A5246B">
        <w:rPr>
          <w:rFonts w:ascii="Garamond" w:hAnsi="Garamond" w:cs="Garamond"/>
          <w:sz w:val="20"/>
          <w:szCs w:val="20"/>
        </w:rPr>
        <w:t>,</w:t>
      </w:r>
      <w:r w:rsidR="00B74282" w:rsidRPr="00A5246B">
        <w:rPr>
          <w:rFonts w:ascii="Garamond" w:hAnsi="Garamond" w:cs="Garamond"/>
          <w:sz w:val="20"/>
          <w:szCs w:val="20"/>
        </w:rPr>
        <w:t xml:space="preserve"> na co najmniej 14 dni przed ich wymagalnością.</w:t>
      </w:r>
    </w:p>
    <w:p w14:paraId="4F9BB510" w14:textId="6CBC7120" w:rsidR="00B74282" w:rsidRPr="00A5246B" w:rsidRDefault="00546D1F" w:rsidP="00A45C06">
      <w:pPr>
        <w:tabs>
          <w:tab w:val="left" w:pos="-76"/>
          <w:tab w:val="left" w:pos="284"/>
          <w:tab w:val="left" w:pos="576"/>
        </w:tabs>
        <w:spacing w:line="276" w:lineRule="auto"/>
        <w:jc w:val="both"/>
        <w:rPr>
          <w:rFonts w:ascii="Garamond" w:hAnsi="Garamond"/>
          <w:sz w:val="20"/>
          <w:szCs w:val="20"/>
        </w:rPr>
      </w:pPr>
      <w:r w:rsidRPr="00A5246B">
        <w:rPr>
          <w:rFonts w:ascii="Garamond" w:hAnsi="Garamond"/>
          <w:sz w:val="20"/>
          <w:szCs w:val="20"/>
        </w:rPr>
        <w:t>5.</w:t>
      </w:r>
      <w:r w:rsidR="00B74282" w:rsidRPr="00A5246B">
        <w:rPr>
          <w:rFonts w:ascii="Garamond" w:hAnsi="Garamond"/>
          <w:sz w:val="20"/>
          <w:szCs w:val="20"/>
        </w:rPr>
        <w:t xml:space="preserve">  </w:t>
      </w:r>
      <w:r w:rsidR="00B74282" w:rsidRPr="00A5246B">
        <w:rPr>
          <w:rFonts w:ascii="Garamond" w:hAnsi="Garamond" w:cs="Garamond"/>
          <w:bCs/>
          <w:sz w:val="20"/>
          <w:szCs w:val="20"/>
        </w:rPr>
        <w:t xml:space="preserve">Ewentualne przedłużenie terminu </w:t>
      </w:r>
      <w:r w:rsidR="00B74282" w:rsidRPr="00A5246B">
        <w:rPr>
          <w:rFonts w:ascii="Garamond" w:hAnsi="Garamond" w:cs="Garamond"/>
          <w:sz w:val="20"/>
          <w:szCs w:val="20"/>
        </w:rPr>
        <w:t xml:space="preserve">zakończenia realizacji przedmiotu umowy </w:t>
      </w:r>
      <w:r w:rsidR="00B74282" w:rsidRPr="00A5246B">
        <w:rPr>
          <w:rFonts w:ascii="Garamond" w:hAnsi="Garamond" w:cs="Garamond"/>
          <w:bCs/>
          <w:sz w:val="20"/>
          <w:szCs w:val="20"/>
        </w:rPr>
        <w:t>winno zostać poprzedzone przygotowaniem protokołu konieczności i udokumentowaniem zaistnienia okoliczności wpływających na zmianę terminu, a następnie podpisaniem przez Strony aneksu do umowy.</w:t>
      </w:r>
    </w:p>
    <w:p w14:paraId="29E12432" w14:textId="60886263" w:rsidR="00B74282" w:rsidRPr="00A5246B" w:rsidRDefault="00546D1F" w:rsidP="00A45C06">
      <w:pPr>
        <w:tabs>
          <w:tab w:val="left" w:pos="-76"/>
          <w:tab w:val="left" w:pos="284"/>
          <w:tab w:val="left" w:pos="576"/>
        </w:tabs>
        <w:spacing w:line="276" w:lineRule="auto"/>
        <w:jc w:val="both"/>
        <w:rPr>
          <w:rFonts w:ascii="Garamond" w:hAnsi="Garamond"/>
          <w:sz w:val="20"/>
          <w:szCs w:val="20"/>
        </w:rPr>
      </w:pPr>
      <w:r w:rsidRPr="00A5246B">
        <w:rPr>
          <w:rFonts w:ascii="Garamond" w:hAnsi="Garamond"/>
          <w:sz w:val="20"/>
          <w:szCs w:val="20"/>
        </w:rPr>
        <w:t>6.</w:t>
      </w:r>
      <w:r w:rsidR="00B74282" w:rsidRPr="00A5246B">
        <w:rPr>
          <w:rFonts w:ascii="Garamond" w:hAnsi="Garamond"/>
          <w:sz w:val="20"/>
          <w:szCs w:val="20"/>
        </w:rPr>
        <w:t xml:space="preserve"> </w:t>
      </w:r>
      <w:r w:rsidR="00B74282" w:rsidRPr="00A5246B">
        <w:rPr>
          <w:rFonts w:ascii="Garamond" w:hAnsi="Garamond" w:cs="Garamond"/>
          <w:bCs/>
          <w:sz w:val="20"/>
          <w:szCs w:val="20"/>
        </w:rPr>
        <w:t>Wykonawca ponosi wobec Zamawiającego odpowiedzialność za szkody wyrządzone Zamawiającemu w związku z niedotrzymaniem umówionych terminów, w szczególności terminów określonych po stronie Wykonawcy.</w:t>
      </w:r>
    </w:p>
    <w:p w14:paraId="7618F387" w14:textId="0E0911A4" w:rsidR="00B23856" w:rsidRPr="00A5246B" w:rsidRDefault="00546D1F" w:rsidP="00A45C06">
      <w:pPr>
        <w:tabs>
          <w:tab w:val="left" w:pos="-76"/>
          <w:tab w:val="left" w:pos="284"/>
          <w:tab w:val="left" w:pos="576"/>
        </w:tabs>
        <w:spacing w:line="276" w:lineRule="auto"/>
        <w:jc w:val="both"/>
        <w:rPr>
          <w:rStyle w:val="markedcontent"/>
          <w:rFonts w:ascii="Garamond" w:hAnsi="Garamond" w:cs="Arial"/>
          <w:sz w:val="20"/>
          <w:szCs w:val="20"/>
        </w:rPr>
      </w:pPr>
      <w:r w:rsidRPr="00A5246B">
        <w:rPr>
          <w:rFonts w:ascii="Garamond" w:hAnsi="Garamond"/>
          <w:sz w:val="20"/>
          <w:szCs w:val="20"/>
        </w:rPr>
        <w:t>7.</w:t>
      </w:r>
      <w:r w:rsidR="00B74282" w:rsidRPr="00A5246B">
        <w:rPr>
          <w:rFonts w:ascii="Garamond" w:hAnsi="Garamond"/>
          <w:sz w:val="20"/>
          <w:szCs w:val="20"/>
        </w:rPr>
        <w:t xml:space="preserve"> </w:t>
      </w:r>
      <w:r w:rsidR="00B23856" w:rsidRPr="00A5246B">
        <w:rPr>
          <w:rStyle w:val="markedcontent"/>
          <w:rFonts w:ascii="Garamond" w:hAnsi="Garamond" w:cs="Arial"/>
          <w:sz w:val="20"/>
          <w:szCs w:val="20"/>
        </w:rPr>
        <w:t>Datą zakończenia realizacji umowy będzie data podpisania protokołu odbioru</w:t>
      </w:r>
      <w:r w:rsidR="00B23856" w:rsidRPr="00A5246B">
        <w:rPr>
          <w:rFonts w:ascii="Garamond" w:hAnsi="Garamond"/>
          <w:sz w:val="20"/>
          <w:szCs w:val="20"/>
        </w:rPr>
        <w:t xml:space="preserve"> </w:t>
      </w:r>
      <w:r w:rsidR="00B23856" w:rsidRPr="00A5246B">
        <w:rPr>
          <w:rStyle w:val="markedcontent"/>
          <w:rFonts w:ascii="Garamond" w:hAnsi="Garamond" w:cs="Arial"/>
          <w:sz w:val="20"/>
          <w:szCs w:val="20"/>
        </w:rPr>
        <w:t xml:space="preserve">końcowego robót. </w:t>
      </w:r>
      <w:r w:rsidR="00123C64" w:rsidRPr="00A5246B">
        <w:rPr>
          <w:rStyle w:val="markedcontent"/>
          <w:rFonts w:ascii="Garamond" w:hAnsi="Garamond" w:cs="Arial"/>
          <w:sz w:val="20"/>
          <w:szCs w:val="20"/>
        </w:rPr>
        <w:t xml:space="preserve">W sytuacji, gdyby to nie Wykonawca składał wniosek o uzyskanie pozwolenia na użytkowanie obiektu to </w:t>
      </w:r>
      <w:r w:rsidR="00B23856" w:rsidRPr="00A5246B">
        <w:rPr>
          <w:rStyle w:val="markedcontent"/>
          <w:rFonts w:ascii="Garamond" w:hAnsi="Garamond" w:cs="Arial"/>
          <w:sz w:val="20"/>
          <w:szCs w:val="20"/>
        </w:rPr>
        <w:t>użytkowanie</w:t>
      </w:r>
      <w:r w:rsidR="00123C64" w:rsidRPr="00A5246B">
        <w:rPr>
          <w:rStyle w:val="markedcontent"/>
          <w:rFonts w:ascii="Garamond" w:hAnsi="Garamond" w:cs="Arial"/>
          <w:sz w:val="20"/>
          <w:szCs w:val="20"/>
        </w:rPr>
        <w:t xml:space="preserve">, to Wykonawca w dacie sporządzenia protokołu odbioru końcowego zobowiązany jest przekazać Zamawiającemu dokumentację pozwalającą na skuteczne </w:t>
      </w:r>
      <w:r w:rsidR="00A45C06" w:rsidRPr="00A5246B">
        <w:rPr>
          <w:rStyle w:val="markedcontent"/>
          <w:rFonts w:ascii="Garamond" w:hAnsi="Garamond" w:cs="Arial"/>
          <w:sz w:val="20"/>
          <w:szCs w:val="20"/>
        </w:rPr>
        <w:t>z</w:t>
      </w:r>
      <w:r w:rsidR="00123C64" w:rsidRPr="00A5246B">
        <w:rPr>
          <w:rStyle w:val="markedcontent"/>
          <w:rFonts w:ascii="Garamond" w:hAnsi="Garamond" w:cs="Arial"/>
          <w:sz w:val="20"/>
          <w:szCs w:val="20"/>
        </w:rPr>
        <w:t>łożenie tego wniosku</w:t>
      </w:r>
      <w:r w:rsidR="00B23856" w:rsidRPr="00A5246B">
        <w:rPr>
          <w:rStyle w:val="markedcontent"/>
          <w:rFonts w:ascii="Garamond" w:hAnsi="Garamond" w:cs="Arial"/>
          <w:sz w:val="20"/>
          <w:szCs w:val="20"/>
        </w:rPr>
        <w:t>.</w:t>
      </w:r>
    </w:p>
    <w:p w14:paraId="7B86A1A5" w14:textId="6ED12966" w:rsidR="001A72DC" w:rsidRPr="00A5246B" w:rsidRDefault="00546D1F" w:rsidP="00D80294">
      <w:pPr>
        <w:tabs>
          <w:tab w:val="left" w:pos="-76"/>
          <w:tab w:val="left" w:pos="284"/>
          <w:tab w:val="left" w:pos="576"/>
        </w:tabs>
        <w:spacing w:line="276" w:lineRule="auto"/>
        <w:jc w:val="both"/>
        <w:rPr>
          <w:rFonts w:ascii="Garamond" w:hAnsi="Garamond"/>
          <w:sz w:val="20"/>
          <w:szCs w:val="20"/>
        </w:rPr>
      </w:pPr>
      <w:r w:rsidRPr="00A5246B">
        <w:rPr>
          <w:rFonts w:ascii="Garamond" w:hAnsi="Garamond"/>
          <w:sz w:val="20"/>
          <w:szCs w:val="20"/>
        </w:rPr>
        <w:t xml:space="preserve">8. </w:t>
      </w:r>
      <w:r w:rsidR="001A72DC" w:rsidRPr="00A5246B">
        <w:rPr>
          <w:rFonts w:ascii="Garamond" w:hAnsi="Garamond"/>
          <w:sz w:val="20"/>
          <w:szCs w:val="20"/>
        </w:rPr>
        <w:t>Strony ustalają, iż, niezależnie od przypadków wyraźnie wskazanych w Umowie, w przypadku nienależytego wykonywania Umowy, w szczególności zwłoki Wykonawcy, Zamawiający będzie mieć prawo powierzania osobie trzeciej w ramach wykonania zastępczego, bez zgody sądu, na koszt i ryzyko Wykonawcy:</w:t>
      </w:r>
    </w:p>
    <w:p w14:paraId="0A4F941F" w14:textId="77777777" w:rsidR="00D80294" w:rsidRPr="00A5246B" w:rsidRDefault="001A72DC">
      <w:pPr>
        <w:pStyle w:val="Akapitzlist"/>
        <w:numPr>
          <w:ilvl w:val="2"/>
          <w:numId w:val="165"/>
        </w:numPr>
        <w:tabs>
          <w:tab w:val="left" w:pos="-76"/>
          <w:tab w:val="left" w:pos="284"/>
          <w:tab w:val="left" w:pos="576"/>
        </w:tabs>
        <w:spacing w:after="0"/>
        <w:ind w:left="-142" w:firstLine="142"/>
        <w:jc w:val="both"/>
        <w:rPr>
          <w:rFonts w:ascii="Garamond" w:hAnsi="Garamond"/>
          <w:sz w:val="20"/>
          <w:szCs w:val="20"/>
        </w:rPr>
      </w:pPr>
      <w:r w:rsidRPr="00A5246B">
        <w:rPr>
          <w:rFonts w:ascii="Garamond" w:hAnsi="Garamond"/>
          <w:sz w:val="20"/>
          <w:szCs w:val="20"/>
        </w:rPr>
        <w:t>wykonania całej lub części przedmiotu Umowy, o którym mowa w § 1 Umowy,</w:t>
      </w:r>
    </w:p>
    <w:p w14:paraId="11E8D8B5" w14:textId="10D7226E" w:rsidR="001A72DC" w:rsidRPr="00A5246B" w:rsidRDefault="001A72DC">
      <w:pPr>
        <w:pStyle w:val="Akapitzlist"/>
        <w:numPr>
          <w:ilvl w:val="2"/>
          <w:numId w:val="165"/>
        </w:numPr>
        <w:tabs>
          <w:tab w:val="left" w:pos="-76"/>
          <w:tab w:val="left" w:pos="284"/>
          <w:tab w:val="left" w:pos="576"/>
        </w:tabs>
        <w:spacing w:after="0"/>
        <w:ind w:left="1843" w:hanging="1843"/>
        <w:jc w:val="both"/>
        <w:rPr>
          <w:rFonts w:ascii="Garamond" w:hAnsi="Garamond"/>
          <w:sz w:val="20"/>
          <w:szCs w:val="20"/>
        </w:rPr>
      </w:pPr>
      <w:r w:rsidRPr="00A5246B">
        <w:rPr>
          <w:rFonts w:ascii="Garamond" w:hAnsi="Garamond"/>
          <w:sz w:val="20"/>
          <w:szCs w:val="20"/>
        </w:rPr>
        <w:t xml:space="preserve">usunięcia wad w zakresie </w:t>
      </w:r>
      <w:r w:rsidR="00D80294" w:rsidRPr="00A5246B">
        <w:rPr>
          <w:rFonts w:ascii="Garamond" w:hAnsi="Garamond"/>
          <w:sz w:val="20"/>
          <w:szCs w:val="20"/>
        </w:rPr>
        <w:t>g</w:t>
      </w:r>
      <w:r w:rsidRPr="00A5246B">
        <w:rPr>
          <w:rFonts w:ascii="Garamond" w:hAnsi="Garamond"/>
          <w:sz w:val="20"/>
          <w:szCs w:val="20"/>
        </w:rPr>
        <w:t xml:space="preserve">warancji i </w:t>
      </w:r>
      <w:r w:rsidR="00D80294" w:rsidRPr="00A5246B">
        <w:rPr>
          <w:rFonts w:ascii="Garamond" w:hAnsi="Garamond"/>
          <w:sz w:val="20"/>
          <w:szCs w:val="20"/>
        </w:rPr>
        <w:t>r</w:t>
      </w:r>
      <w:r w:rsidRPr="00A5246B">
        <w:rPr>
          <w:rFonts w:ascii="Garamond" w:hAnsi="Garamond"/>
          <w:sz w:val="20"/>
          <w:szCs w:val="20"/>
        </w:rPr>
        <w:t>ękojmi,</w:t>
      </w:r>
    </w:p>
    <w:p w14:paraId="2CCE624F" w14:textId="748B568A" w:rsidR="001A72DC" w:rsidRPr="00A5246B" w:rsidRDefault="001A72DC" w:rsidP="00D80294">
      <w:pPr>
        <w:tabs>
          <w:tab w:val="left" w:pos="-76"/>
          <w:tab w:val="left" w:pos="284"/>
          <w:tab w:val="left" w:pos="576"/>
        </w:tabs>
        <w:spacing w:line="276" w:lineRule="auto"/>
        <w:jc w:val="both"/>
        <w:rPr>
          <w:rFonts w:ascii="Garamond" w:hAnsi="Garamond"/>
          <w:sz w:val="20"/>
          <w:szCs w:val="20"/>
        </w:rPr>
      </w:pPr>
      <w:r w:rsidRPr="00A5246B">
        <w:rPr>
          <w:rFonts w:ascii="Garamond" w:hAnsi="Garamond"/>
          <w:sz w:val="20"/>
          <w:szCs w:val="20"/>
        </w:rPr>
        <w:t xml:space="preserve">po bezskutecznym upływie terminu wyznaczonego przez Zamawiającego w pisemnym wezwaniu Wykonawcy do należytego wykonywania Umowy, wskazującym przesłanki, których spełnienie może spowodować konieczność skorzystania z wykonania zastępczego. Zakres Umowy, powierzony do wykonania zastępczego, zostanie w takim przypadku ustalony przez Zamawiającego, przy czym jako podstawę Zamawiający może przyjąć założenia wynikające z </w:t>
      </w:r>
      <w:r w:rsidRPr="00A5246B">
        <w:rPr>
          <w:rFonts w:ascii="Garamond" w:hAnsi="Garamond"/>
          <w:b/>
          <w:sz w:val="20"/>
          <w:szCs w:val="20"/>
        </w:rPr>
        <w:t>HRF</w:t>
      </w:r>
      <w:r w:rsidRPr="00A5246B">
        <w:rPr>
          <w:rFonts w:ascii="Garamond" w:hAnsi="Garamond"/>
          <w:sz w:val="20"/>
          <w:szCs w:val="20"/>
        </w:rPr>
        <w:t xml:space="preserve">. Wykonawca niniejszym upoważnia Zamawiającego do powierzania realizacji określonych czynności osobie trzeciej w ramach wykonania zastępczego. W razie powierzenia 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ustalone w oparciu o </w:t>
      </w:r>
      <w:r w:rsidRPr="00A5246B">
        <w:rPr>
          <w:rFonts w:ascii="Garamond" w:hAnsi="Garamond"/>
          <w:b/>
          <w:sz w:val="20"/>
          <w:szCs w:val="20"/>
        </w:rPr>
        <w:t>HRF</w:t>
      </w:r>
      <w:r w:rsidRPr="00A5246B">
        <w:rPr>
          <w:rFonts w:ascii="Garamond" w:hAnsi="Garamond"/>
          <w:sz w:val="20"/>
          <w:szCs w:val="20"/>
        </w:rPr>
        <w:t>. Rozliczenie wynagrodzenia zapłaconego przez Zamawiającego osobie trzeciej za czynności zrealizowane w ramach wykonania zastępczego może nastąpić w drodze potrącenia takiego wynagrodzenia w zakresie prawnie dopuszczalnym z Zabezpieczenia lub z bieżących płatności należnych Wykonawcy.</w:t>
      </w:r>
    </w:p>
    <w:p w14:paraId="58444CE9" w14:textId="5021D498"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4</w:t>
      </w:r>
    </w:p>
    <w:p w14:paraId="4F47601C" w14:textId="77777777" w:rsidR="00B23856" w:rsidRPr="00A5246B" w:rsidRDefault="00B23856">
      <w:pPr>
        <w:numPr>
          <w:ilvl w:val="0"/>
          <w:numId w:val="137"/>
        </w:numPr>
        <w:tabs>
          <w:tab w:val="left" w:pos="0"/>
        </w:tabs>
        <w:autoSpaceDN/>
        <w:spacing w:line="276" w:lineRule="auto"/>
        <w:ind w:left="0" w:firstLine="0"/>
        <w:jc w:val="both"/>
        <w:textAlignment w:val="auto"/>
        <w:rPr>
          <w:rFonts w:ascii="Garamond" w:hAnsi="Garamond"/>
          <w:b/>
          <w:bCs/>
          <w:kern w:val="0"/>
          <w:sz w:val="20"/>
          <w:szCs w:val="20"/>
          <w:lang w:eastAsia="ar-SA"/>
        </w:rPr>
      </w:pPr>
      <w:r w:rsidRPr="00A5246B">
        <w:rPr>
          <w:rStyle w:val="markedcontent"/>
          <w:rFonts w:ascii="Garamond" w:hAnsi="Garamond" w:cs="Arial"/>
          <w:sz w:val="20"/>
          <w:szCs w:val="20"/>
        </w:rPr>
        <w:t>Zamawiający ustanawia …………………………………………………………………, jako</w:t>
      </w:r>
      <w:r w:rsidRPr="00A5246B">
        <w:rPr>
          <w:rFonts w:ascii="Garamond" w:hAnsi="Garamond"/>
          <w:sz w:val="20"/>
          <w:szCs w:val="20"/>
        </w:rPr>
        <w:t xml:space="preserve"> </w:t>
      </w:r>
      <w:r w:rsidRPr="00A5246B">
        <w:rPr>
          <w:rStyle w:val="markedcontent"/>
          <w:rFonts w:ascii="Garamond" w:hAnsi="Garamond" w:cs="Arial"/>
          <w:sz w:val="20"/>
          <w:szCs w:val="20"/>
        </w:rPr>
        <w:t>osoby odpowiedzialne ze strony Zamawiającego za stały nadzór nad realizacją</w:t>
      </w:r>
      <w:r w:rsidRPr="00A5246B">
        <w:rPr>
          <w:rFonts w:ascii="Garamond" w:hAnsi="Garamond"/>
          <w:sz w:val="20"/>
          <w:szCs w:val="20"/>
        </w:rPr>
        <w:t xml:space="preserve"> </w:t>
      </w:r>
      <w:r w:rsidRPr="00A5246B">
        <w:rPr>
          <w:rStyle w:val="markedcontent"/>
          <w:rFonts w:ascii="Garamond" w:hAnsi="Garamond" w:cs="Arial"/>
          <w:sz w:val="20"/>
          <w:szCs w:val="20"/>
        </w:rPr>
        <w:t>zamówienia będącego przedmiotem niniejszej umowy, łącznie z podpisaniem</w:t>
      </w:r>
      <w:r w:rsidRPr="00A5246B">
        <w:rPr>
          <w:rFonts w:ascii="Garamond" w:hAnsi="Garamond"/>
          <w:sz w:val="20"/>
          <w:szCs w:val="20"/>
        </w:rPr>
        <w:t xml:space="preserve"> </w:t>
      </w:r>
      <w:r w:rsidRPr="00A5246B">
        <w:rPr>
          <w:rStyle w:val="markedcontent"/>
          <w:rFonts w:ascii="Garamond" w:hAnsi="Garamond" w:cs="Arial"/>
          <w:sz w:val="20"/>
          <w:szCs w:val="20"/>
        </w:rPr>
        <w:t>protokołu końcowego odbioru robót i całego przedmiotu zamówienia. Z kolei osobami odpowiedzialnymi z ramienia Wykonawcy będą………………………………….</w:t>
      </w:r>
    </w:p>
    <w:p w14:paraId="003EE75F" w14:textId="527B0642" w:rsidR="00B23856" w:rsidRPr="00A5246B" w:rsidRDefault="00B23856">
      <w:pPr>
        <w:numPr>
          <w:ilvl w:val="0"/>
          <w:numId w:val="137"/>
        </w:numPr>
        <w:tabs>
          <w:tab w:val="left" w:pos="0"/>
        </w:tabs>
        <w:autoSpaceDN/>
        <w:spacing w:line="276" w:lineRule="auto"/>
        <w:ind w:left="0" w:firstLine="0"/>
        <w:jc w:val="both"/>
        <w:textAlignment w:val="auto"/>
        <w:rPr>
          <w:rFonts w:ascii="Garamond" w:hAnsi="Garamond"/>
          <w:b/>
          <w:bCs/>
          <w:kern w:val="0"/>
          <w:sz w:val="20"/>
          <w:szCs w:val="20"/>
          <w:lang w:eastAsia="ar-SA"/>
        </w:rPr>
      </w:pPr>
      <w:r w:rsidRPr="00A5246B">
        <w:rPr>
          <w:rStyle w:val="markedcontent"/>
          <w:rFonts w:ascii="Garamond" w:hAnsi="Garamond" w:cs="Arial"/>
          <w:sz w:val="20"/>
          <w:szCs w:val="20"/>
        </w:rPr>
        <w:t xml:space="preserve">Zamawiający </w:t>
      </w:r>
      <w:r w:rsidR="005D4532" w:rsidRPr="00A5246B">
        <w:rPr>
          <w:rStyle w:val="markedcontent"/>
          <w:rFonts w:ascii="Garamond" w:hAnsi="Garamond" w:cs="Arial"/>
          <w:sz w:val="20"/>
          <w:szCs w:val="20"/>
        </w:rPr>
        <w:t xml:space="preserve">skieruje </w:t>
      </w:r>
      <w:r w:rsidRPr="00A5246B">
        <w:rPr>
          <w:rStyle w:val="markedcontent"/>
          <w:rFonts w:ascii="Garamond" w:hAnsi="Garamond" w:cs="Arial"/>
          <w:sz w:val="20"/>
          <w:szCs w:val="20"/>
        </w:rPr>
        <w:t>również Inwestora zastępczego do nadzoru nad realizacją umowy</w:t>
      </w:r>
      <w:r w:rsidR="005D4532" w:rsidRPr="00A5246B">
        <w:rPr>
          <w:rStyle w:val="markedcontent"/>
          <w:rFonts w:ascii="Garamond" w:hAnsi="Garamond" w:cs="Arial"/>
          <w:sz w:val="20"/>
          <w:szCs w:val="20"/>
        </w:rPr>
        <w:t xml:space="preserve">, a Wykonawca jest zobowiązany do ścisłej współpracy </w:t>
      </w:r>
      <w:r w:rsidR="00E041C0" w:rsidRPr="00A5246B">
        <w:rPr>
          <w:rStyle w:val="markedcontent"/>
          <w:rFonts w:ascii="Garamond" w:hAnsi="Garamond" w:cs="Arial"/>
          <w:sz w:val="20"/>
          <w:szCs w:val="20"/>
        </w:rPr>
        <w:t xml:space="preserve">z nim </w:t>
      </w:r>
      <w:r w:rsidR="005D4532" w:rsidRPr="00A5246B">
        <w:rPr>
          <w:rStyle w:val="markedcontent"/>
          <w:rFonts w:ascii="Garamond" w:hAnsi="Garamond" w:cs="Arial"/>
          <w:sz w:val="20"/>
          <w:szCs w:val="20"/>
        </w:rPr>
        <w:t>celem należyte</w:t>
      </w:r>
      <w:r w:rsidR="00E041C0" w:rsidRPr="00A5246B">
        <w:rPr>
          <w:rStyle w:val="markedcontent"/>
          <w:rFonts w:ascii="Garamond" w:hAnsi="Garamond" w:cs="Arial"/>
          <w:sz w:val="20"/>
          <w:szCs w:val="20"/>
        </w:rPr>
        <w:t xml:space="preserve">j realizacji </w:t>
      </w:r>
      <w:r w:rsidR="005D4532" w:rsidRPr="00A5246B">
        <w:rPr>
          <w:rStyle w:val="markedcontent"/>
          <w:rFonts w:ascii="Garamond" w:hAnsi="Garamond" w:cs="Arial"/>
          <w:sz w:val="20"/>
          <w:szCs w:val="20"/>
        </w:rPr>
        <w:t xml:space="preserve">umowy. </w:t>
      </w:r>
    </w:p>
    <w:p w14:paraId="083EC8C9" w14:textId="4CC43E6F" w:rsidR="00B23856" w:rsidRPr="00A5246B" w:rsidRDefault="00B23856">
      <w:pPr>
        <w:numPr>
          <w:ilvl w:val="0"/>
          <w:numId w:val="137"/>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Uzgodnienia dokonywane przez Inwestora zastępczego wymagają formy pisemnej</w:t>
      </w:r>
      <w:r w:rsidRPr="00A5246B">
        <w:rPr>
          <w:rFonts w:ascii="Garamond" w:hAnsi="Garamond"/>
          <w:sz w:val="20"/>
          <w:szCs w:val="20"/>
        </w:rPr>
        <w:t xml:space="preserve"> </w:t>
      </w:r>
      <w:r w:rsidRPr="00A5246B">
        <w:rPr>
          <w:rStyle w:val="markedcontent"/>
          <w:rFonts w:ascii="Garamond" w:hAnsi="Garamond" w:cs="Arial"/>
          <w:sz w:val="20"/>
          <w:szCs w:val="20"/>
        </w:rPr>
        <w:t>(w tym</w:t>
      </w:r>
      <w:r w:rsidR="00E041C0" w:rsidRPr="00A5246B">
        <w:rPr>
          <w:rStyle w:val="markedcontent"/>
          <w:rFonts w:ascii="Garamond" w:hAnsi="Garamond" w:cs="Arial"/>
          <w:sz w:val="20"/>
          <w:szCs w:val="20"/>
        </w:rPr>
        <w:t xml:space="preserve">, jeśli to konieczne, </w:t>
      </w:r>
      <w:r w:rsidRPr="00A5246B">
        <w:rPr>
          <w:rStyle w:val="markedcontent"/>
          <w:rFonts w:ascii="Garamond" w:hAnsi="Garamond" w:cs="Arial"/>
          <w:sz w:val="20"/>
          <w:szCs w:val="20"/>
        </w:rPr>
        <w:t>do dziennika budowy).</w:t>
      </w:r>
    </w:p>
    <w:p w14:paraId="6DA83F31" w14:textId="77777777" w:rsidR="00BF4ED8" w:rsidRPr="00A5246B" w:rsidRDefault="00BF4ED8">
      <w:pPr>
        <w:numPr>
          <w:ilvl w:val="0"/>
          <w:numId w:val="137"/>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Inwestor zastępczy sprawdzać będzie jakość dostarczonych i wbudowanych</w:t>
      </w:r>
      <w:r w:rsidRPr="00A5246B">
        <w:rPr>
          <w:rFonts w:ascii="Garamond" w:hAnsi="Garamond"/>
          <w:sz w:val="20"/>
          <w:szCs w:val="20"/>
        </w:rPr>
        <w:t xml:space="preserve"> </w:t>
      </w:r>
      <w:r w:rsidRPr="00A5246B">
        <w:rPr>
          <w:rStyle w:val="markedcontent"/>
          <w:rFonts w:ascii="Garamond" w:hAnsi="Garamond" w:cs="Arial"/>
          <w:sz w:val="20"/>
          <w:szCs w:val="20"/>
        </w:rPr>
        <w:t>materiałów przez Wykonawcę. W przypadku stwierdzenia niewłaściwej jakości</w:t>
      </w:r>
      <w:r w:rsidRPr="00A5246B">
        <w:rPr>
          <w:rFonts w:ascii="Garamond" w:hAnsi="Garamond"/>
          <w:sz w:val="20"/>
          <w:szCs w:val="20"/>
        </w:rPr>
        <w:t xml:space="preserve"> </w:t>
      </w:r>
      <w:r w:rsidRPr="00A5246B">
        <w:rPr>
          <w:rStyle w:val="markedcontent"/>
          <w:rFonts w:ascii="Garamond" w:hAnsi="Garamond" w:cs="Arial"/>
          <w:sz w:val="20"/>
          <w:szCs w:val="20"/>
        </w:rPr>
        <w:t>materiałów (np. brak atestów, przekroczenie tolerancji wymiarowej, widoczne wady,</w:t>
      </w:r>
      <w:r w:rsidRPr="00A5246B">
        <w:rPr>
          <w:rFonts w:ascii="Garamond" w:hAnsi="Garamond"/>
          <w:sz w:val="20"/>
          <w:szCs w:val="20"/>
        </w:rPr>
        <w:t xml:space="preserve"> </w:t>
      </w:r>
      <w:r w:rsidRPr="00A5246B">
        <w:rPr>
          <w:rStyle w:val="markedcontent"/>
          <w:rFonts w:ascii="Garamond" w:hAnsi="Garamond" w:cs="Arial"/>
          <w:sz w:val="20"/>
          <w:szCs w:val="20"/>
        </w:rPr>
        <w:t>itp.) Inspektor nadzoru/inwestor zastępczy może zabronić wbudowania takich materiałów, a wykonane</w:t>
      </w:r>
      <w:r w:rsidRPr="00A5246B">
        <w:rPr>
          <w:rFonts w:ascii="Garamond" w:hAnsi="Garamond"/>
          <w:sz w:val="20"/>
          <w:szCs w:val="20"/>
        </w:rPr>
        <w:t xml:space="preserve"> </w:t>
      </w:r>
      <w:r w:rsidRPr="00A5246B">
        <w:rPr>
          <w:rStyle w:val="markedcontent"/>
          <w:rFonts w:ascii="Garamond" w:hAnsi="Garamond" w:cs="Arial"/>
          <w:sz w:val="20"/>
          <w:szCs w:val="20"/>
        </w:rPr>
        <w:t>elementy robót nakazać rozebrać i wykonać ponownie w sposób odpowiadający</w:t>
      </w:r>
      <w:r w:rsidRPr="00A5246B">
        <w:rPr>
          <w:rFonts w:ascii="Garamond" w:hAnsi="Garamond"/>
          <w:sz w:val="20"/>
          <w:szCs w:val="20"/>
        </w:rPr>
        <w:t xml:space="preserve"> </w:t>
      </w:r>
      <w:r w:rsidRPr="00A5246B">
        <w:rPr>
          <w:rStyle w:val="markedcontent"/>
          <w:rFonts w:ascii="Garamond" w:hAnsi="Garamond" w:cs="Arial"/>
          <w:sz w:val="20"/>
          <w:szCs w:val="20"/>
        </w:rPr>
        <w:t xml:space="preserve">normom jakościowym na koszt Wykonawcy. </w:t>
      </w:r>
    </w:p>
    <w:p w14:paraId="6A8D2D4A" w14:textId="77777777" w:rsidR="00BF4ED8" w:rsidRPr="00A5246B" w:rsidRDefault="00BF4ED8">
      <w:pPr>
        <w:numPr>
          <w:ilvl w:val="0"/>
          <w:numId w:val="137"/>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W przypadku stwierdzenia niewłaściwej jakości robót Inspektora nadzoru/inwestora zastępczego może</w:t>
      </w:r>
      <w:r w:rsidRPr="00A5246B">
        <w:rPr>
          <w:rFonts w:ascii="Garamond" w:hAnsi="Garamond"/>
          <w:sz w:val="20"/>
          <w:szCs w:val="20"/>
        </w:rPr>
        <w:t xml:space="preserve"> </w:t>
      </w:r>
      <w:r w:rsidRPr="00A5246B">
        <w:rPr>
          <w:rStyle w:val="markedcontent"/>
          <w:rFonts w:ascii="Garamond" w:hAnsi="Garamond" w:cs="Arial"/>
          <w:sz w:val="20"/>
          <w:szCs w:val="20"/>
        </w:rPr>
        <w:t>nakazać rozebranie wykonanych elementów, wykonanie ponownie w sposób</w:t>
      </w:r>
      <w:r w:rsidRPr="00A5246B">
        <w:rPr>
          <w:rFonts w:ascii="Garamond" w:hAnsi="Garamond"/>
          <w:sz w:val="20"/>
          <w:szCs w:val="20"/>
        </w:rPr>
        <w:t xml:space="preserve"> </w:t>
      </w:r>
      <w:r w:rsidRPr="00A5246B">
        <w:rPr>
          <w:rStyle w:val="markedcontent"/>
          <w:rFonts w:ascii="Garamond" w:hAnsi="Garamond" w:cs="Arial"/>
          <w:sz w:val="20"/>
          <w:szCs w:val="20"/>
        </w:rPr>
        <w:t>odpowiadający normom jakościowym i technologicznym. Wszelkie konsekwencje</w:t>
      </w:r>
      <w:r w:rsidRPr="00A5246B">
        <w:rPr>
          <w:rFonts w:ascii="Garamond" w:hAnsi="Garamond"/>
          <w:sz w:val="20"/>
          <w:szCs w:val="20"/>
        </w:rPr>
        <w:t xml:space="preserve"> </w:t>
      </w:r>
      <w:r w:rsidRPr="00A5246B">
        <w:rPr>
          <w:rStyle w:val="markedcontent"/>
          <w:rFonts w:ascii="Garamond" w:hAnsi="Garamond" w:cs="Arial"/>
          <w:sz w:val="20"/>
          <w:szCs w:val="20"/>
        </w:rPr>
        <w:t>prawne i finansowe związane z wadliwie wykonanymi robotami obciążają</w:t>
      </w:r>
      <w:r w:rsidRPr="00A5246B">
        <w:rPr>
          <w:rFonts w:ascii="Garamond" w:hAnsi="Garamond"/>
          <w:sz w:val="20"/>
          <w:szCs w:val="20"/>
        </w:rPr>
        <w:t xml:space="preserve"> </w:t>
      </w:r>
      <w:r w:rsidRPr="00A5246B">
        <w:rPr>
          <w:rStyle w:val="markedcontent"/>
          <w:rFonts w:ascii="Garamond" w:hAnsi="Garamond" w:cs="Arial"/>
          <w:sz w:val="20"/>
          <w:szCs w:val="20"/>
        </w:rPr>
        <w:t>Wykonawcę.</w:t>
      </w:r>
    </w:p>
    <w:p w14:paraId="450F5EB4" w14:textId="4810EA3C" w:rsidR="00BF4ED8" w:rsidRPr="00A5246B" w:rsidRDefault="00BF4ED8">
      <w:pPr>
        <w:numPr>
          <w:ilvl w:val="0"/>
          <w:numId w:val="137"/>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 xml:space="preserve">Sprawdzanie robót przez Inspektora nadzoru/inwestora </w:t>
      </w:r>
      <w:r w:rsidR="00853D7E" w:rsidRPr="00A5246B">
        <w:rPr>
          <w:rStyle w:val="markedcontent"/>
          <w:rFonts w:ascii="Garamond" w:hAnsi="Garamond" w:cs="Arial"/>
          <w:sz w:val="20"/>
          <w:szCs w:val="20"/>
        </w:rPr>
        <w:t>zastępczego nie</w:t>
      </w:r>
      <w:r w:rsidRPr="00A5246B">
        <w:rPr>
          <w:rStyle w:val="markedcontent"/>
          <w:rFonts w:ascii="Garamond" w:hAnsi="Garamond" w:cs="Arial"/>
          <w:sz w:val="20"/>
          <w:szCs w:val="20"/>
        </w:rPr>
        <w:t xml:space="preserve"> zwalnia Wykonawcy</w:t>
      </w:r>
      <w:r w:rsidRPr="00A5246B">
        <w:rPr>
          <w:rFonts w:ascii="Garamond" w:hAnsi="Garamond"/>
          <w:sz w:val="20"/>
          <w:szCs w:val="20"/>
        </w:rPr>
        <w:t xml:space="preserve"> </w:t>
      </w:r>
      <w:r w:rsidRPr="00A5246B">
        <w:rPr>
          <w:rStyle w:val="markedcontent"/>
          <w:rFonts w:ascii="Garamond" w:hAnsi="Garamond" w:cs="Arial"/>
          <w:sz w:val="20"/>
          <w:szCs w:val="20"/>
        </w:rPr>
        <w:t>z odpowiedzialności za wady i nie ma wpływu na odpowiedzialność Wykonawcy</w:t>
      </w:r>
      <w:r w:rsidRPr="00A5246B">
        <w:rPr>
          <w:rFonts w:ascii="Garamond" w:hAnsi="Garamond"/>
          <w:sz w:val="20"/>
          <w:szCs w:val="20"/>
        </w:rPr>
        <w:t xml:space="preserve"> </w:t>
      </w:r>
      <w:r w:rsidRPr="00A5246B">
        <w:rPr>
          <w:rStyle w:val="markedcontent"/>
          <w:rFonts w:ascii="Garamond" w:hAnsi="Garamond" w:cs="Arial"/>
          <w:sz w:val="20"/>
          <w:szCs w:val="20"/>
        </w:rPr>
        <w:t>z tytułu ujawnionych wad w późniejszym terminie.</w:t>
      </w:r>
      <w:r w:rsidRPr="00A5246B">
        <w:rPr>
          <w:rFonts w:ascii="Garamond" w:hAnsi="Garamond"/>
          <w:sz w:val="20"/>
          <w:szCs w:val="20"/>
        </w:rPr>
        <w:t xml:space="preserve"> </w:t>
      </w:r>
    </w:p>
    <w:p w14:paraId="79B0EBAA" w14:textId="77777777" w:rsidR="00BF4ED8" w:rsidRPr="00A5246B" w:rsidRDefault="00BF4ED8">
      <w:pPr>
        <w:numPr>
          <w:ilvl w:val="0"/>
          <w:numId w:val="137"/>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Inspektor nadzoru/inwestor zastępczy potwierdza usunięcie wad w dzienniku budowy, w uzasadnionych</w:t>
      </w:r>
      <w:r w:rsidRPr="00A5246B">
        <w:rPr>
          <w:rFonts w:ascii="Garamond" w:hAnsi="Garamond"/>
          <w:b/>
          <w:bCs/>
          <w:kern w:val="0"/>
          <w:sz w:val="20"/>
          <w:szCs w:val="20"/>
          <w:lang w:eastAsia="ar-SA"/>
        </w:rPr>
        <w:t xml:space="preserve"> </w:t>
      </w:r>
      <w:r w:rsidRPr="00A5246B">
        <w:rPr>
          <w:rStyle w:val="markedcontent"/>
          <w:rFonts w:ascii="Garamond" w:hAnsi="Garamond" w:cs="Arial"/>
          <w:sz w:val="20"/>
          <w:szCs w:val="20"/>
        </w:rPr>
        <w:t>wypadkach - odrębnym pismem.</w:t>
      </w:r>
    </w:p>
    <w:p w14:paraId="134DD584" w14:textId="3CC256DF" w:rsidR="00BF4ED8" w:rsidRPr="00A5246B" w:rsidRDefault="00BF4ED8">
      <w:pPr>
        <w:numPr>
          <w:ilvl w:val="0"/>
          <w:numId w:val="137"/>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Inspektor nadzoru/inwestor zastępczy potwierdza faktyczne wykonanie robót wpisem do dziennika</w:t>
      </w:r>
      <w:r w:rsidRPr="00A5246B">
        <w:rPr>
          <w:rFonts w:ascii="Garamond" w:hAnsi="Garamond"/>
          <w:sz w:val="20"/>
          <w:szCs w:val="20"/>
        </w:rPr>
        <w:t xml:space="preserve"> </w:t>
      </w:r>
      <w:r w:rsidRPr="00A5246B">
        <w:rPr>
          <w:rStyle w:val="markedcontent"/>
          <w:rFonts w:ascii="Garamond" w:hAnsi="Garamond" w:cs="Arial"/>
          <w:sz w:val="20"/>
          <w:szCs w:val="20"/>
        </w:rPr>
        <w:t>budowy. Po potwierdzeniu przez Inspektora nadzoru/inwestora zastępczego faktycznego wykonania robót, Wykonawca zawiadamia Zamawiającego o gotowości</w:t>
      </w:r>
      <w:r w:rsidRPr="00A5246B">
        <w:rPr>
          <w:rFonts w:ascii="Garamond" w:hAnsi="Garamond"/>
          <w:sz w:val="20"/>
          <w:szCs w:val="20"/>
        </w:rPr>
        <w:t xml:space="preserve"> </w:t>
      </w:r>
      <w:r w:rsidRPr="00A5246B">
        <w:rPr>
          <w:rStyle w:val="markedcontent"/>
          <w:rFonts w:ascii="Garamond" w:hAnsi="Garamond" w:cs="Arial"/>
          <w:sz w:val="20"/>
          <w:szCs w:val="20"/>
        </w:rPr>
        <w:t>odbiorowej.</w:t>
      </w:r>
    </w:p>
    <w:p w14:paraId="2C04ED11" w14:textId="4BF6D91C" w:rsidR="00BF4ED8" w:rsidRPr="00A5246B" w:rsidRDefault="00BF4ED8">
      <w:pPr>
        <w:numPr>
          <w:ilvl w:val="0"/>
          <w:numId w:val="137"/>
        </w:numPr>
        <w:tabs>
          <w:tab w:val="left" w:pos="0"/>
        </w:tabs>
        <w:autoSpaceDN/>
        <w:spacing w:line="276" w:lineRule="auto"/>
        <w:ind w:left="0" w:firstLine="0"/>
        <w:jc w:val="both"/>
        <w:textAlignment w:val="auto"/>
        <w:rPr>
          <w:rFonts w:ascii="Garamond" w:hAnsi="Garamond"/>
          <w:b/>
          <w:bCs/>
          <w:kern w:val="0"/>
          <w:sz w:val="20"/>
          <w:szCs w:val="20"/>
          <w:lang w:eastAsia="ar-SA"/>
        </w:rPr>
      </w:pPr>
      <w:r w:rsidRPr="00A5246B">
        <w:rPr>
          <w:rStyle w:val="markedcontent"/>
          <w:rFonts w:ascii="Garamond" w:hAnsi="Garamond" w:cs="Arial"/>
          <w:sz w:val="20"/>
          <w:szCs w:val="20"/>
        </w:rPr>
        <w:t>Wykonawca najpóźniej w dniu uzyskania skutecznego zgłoszenia robót</w:t>
      </w:r>
      <w:r w:rsidRPr="00A5246B">
        <w:rPr>
          <w:rFonts w:ascii="Garamond" w:hAnsi="Garamond"/>
          <w:sz w:val="20"/>
          <w:szCs w:val="20"/>
        </w:rPr>
        <w:t xml:space="preserve"> </w:t>
      </w:r>
      <w:r w:rsidRPr="00A5246B">
        <w:rPr>
          <w:rStyle w:val="markedcontent"/>
          <w:rFonts w:ascii="Garamond" w:hAnsi="Garamond" w:cs="Arial"/>
          <w:sz w:val="20"/>
          <w:szCs w:val="20"/>
        </w:rPr>
        <w:t>budowlanych dostarczy Zamawiającemu pisemne oświadczenie kierownika budowy</w:t>
      </w:r>
      <w:r w:rsidRPr="00A5246B">
        <w:rPr>
          <w:rFonts w:ascii="Garamond" w:hAnsi="Garamond"/>
          <w:sz w:val="20"/>
          <w:szCs w:val="20"/>
        </w:rPr>
        <w:t xml:space="preserve"> </w:t>
      </w:r>
      <w:r w:rsidRPr="00A5246B">
        <w:rPr>
          <w:rStyle w:val="markedcontent"/>
          <w:rFonts w:ascii="Garamond" w:hAnsi="Garamond" w:cs="Arial"/>
          <w:sz w:val="20"/>
          <w:szCs w:val="20"/>
        </w:rPr>
        <w:t>stwierdzające przyjęcie obowiązków Kierownika budowy oraz kopie posiadanych</w:t>
      </w:r>
      <w:r w:rsidRPr="00A5246B">
        <w:rPr>
          <w:rFonts w:ascii="Garamond" w:hAnsi="Garamond"/>
          <w:sz w:val="20"/>
          <w:szCs w:val="20"/>
        </w:rPr>
        <w:t xml:space="preserve"> </w:t>
      </w:r>
      <w:r w:rsidRPr="00A5246B">
        <w:rPr>
          <w:rStyle w:val="markedcontent"/>
          <w:rFonts w:ascii="Garamond" w:hAnsi="Garamond" w:cs="Arial"/>
          <w:sz w:val="20"/>
          <w:szCs w:val="20"/>
        </w:rPr>
        <w:t>uprawnień budowlanych wraz z kserokopią aktualnego zaświadczenia</w:t>
      </w:r>
      <w:r w:rsidRPr="00A5246B">
        <w:rPr>
          <w:rFonts w:ascii="Garamond" w:hAnsi="Garamond"/>
          <w:sz w:val="20"/>
          <w:szCs w:val="20"/>
        </w:rPr>
        <w:t xml:space="preserve"> </w:t>
      </w:r>
      <w:r w:rsidRPr="00A5246B">
        <w:rPr>
          <w:rStyle w:val="markedcontent"/>
          <w:rFonts w:ascii="Garamond" w:hAnsi="Garamond" w:cs="Arial"/>
          <w:sz w:val="20"/>
          <w:szCs w:val="20"/>
        </w:rPr>
        <w:t>o przynależności do właściwej Izby Samorządu Zawodowego, a także plan BIOZ</w:t>
      </w:r>
      <w:r w:rsidRPr="00A5246B">
        <w:rPr>
          <w:rFonts w:ascii="Garamond" w:hAnsi="Garamond"/>
          <w:sz w:val="20"/>
          <w:szCs w:val="20"/>
        </w:rPr>
        <w:t xml:space="preserve"> </w:t>
      </w:r>
      <w:r w:rsidRPr="00A5246B">
        <w:rPr>
          <w:rStyle w:val="markedcontent"/>
          <w:rFonts w:ascii="Garamond" w:hAnsi="Garamond" w:cs="Arial"/>
          <w:sz w:val="20"/>
          <w:szCs w:val="20"/>
        </w:rPr>
        <w:t>jeżeli na podstawie przepisów Prawa budowlanego jest on wymagany</w:t>
      </w:r>
      <w:r w:rsidR="00853D7E" w:rsidRPr="00A5246B">
        <w:rPr>
          <w:rStyle w:val="markedcontent"/>
          <w:rFonts w:ascii="Garamond" w:hAnsi="Garamond" w:cs="Arial"/>
          <w:sz w:val="20"/>
          <w:szCs w:val="20"/>
        </w:rPr>
        <w:t>.</w:t>
      </w:r>
    </w:p>
    <w:p w14:paraId="3EB5D67E" w14:textId="77777777" w:rsidR="00B23856" w:rsidRPr="00A5246B" w:rsidRDefault="00B23856" w:rsidP="00A45C06">
      <w:pPr>
        <w:tabs>
          <w:tab w:val="left" w:pos="284"/>
        </w:tabs>
        <w:autoSpaceDN/>
        <w:spacing w:line="276" w:lineRule="auto"/>
        <w:jc w:val="center"/>
        <w:textAlignment w:val="auto"/>
        <w:rPr>
          <w:rFonts w:ascii="Garamond" w:hAnsi="Garamond"/>
          <w:b/>
          <w:bCs/>
          <w:sz w:val="20"/>
          <w:szCs w:val="20"/>
        </w:rPr>
      </w:pPr>
      <w:r w:rsidRPr="00A5246B">
        <w:rPr>
          <w:rStyle w:val="markedcontent"/>
          <w:rFonts w:ascii="Garamond" w:hAnsi="Garamond" w:cs="Arial"/>
          <w:b/>
          <w:bCs/>
          <w:sz w:val="20"/>
          <w:szCs w:val="20"/>
        </w:rPr>
        <w:t>§ 5</w:t>
      </w:r>
    </w:p>
    <w:p w14:paraId="60F28706" w14:textId="77777777" w:rsidR="00B23856" w:rsidRPr="00A5246B" w:rsidRDefault="00B23856">
      <w:pPr>
        <w:numPr>
          <w:ilvl w:val="2"/>
          <w:numId w:val="138"/>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Wykonawca oświadcza, że posiada kwalifikacje, wiedzę i doświadczenie oraz</w:t>
      </w:r>
      <w:r w:rsidRPr="00A5246B">
        <w:rPr>
          <w:rFonts w:ascii="Garamond" w:hAnsi="Garamond"/>
          <w:sz w:val="20"/>
          <w:szCs w:val="20"/>
        </w:rPr>
        <w:t xml:space="preserve"> </w:t>
      </w:r>
      <w:r w:rsidRPr="00A5246B">
        <w:rPr>
          <w:rStyle w:val="markedcontent"/>
          <w:rFonts w:ascii="Garamond" w:hAnsi="Garamond" w:cs="Arial"/>
          <w:sz w:val="20"/>
          <w:szCs w:val="20"/>
        </w:rPr>
        <w:t>zapewni kierownictwo, siłę roboczą, sprzęt, niezbędne do prawidłowego</w:t>
      </w:r>
      <w:r w:rsidRPr="00A5246B">
        <w:rPr>
          <w:rFonts w:ascii="Garamond" w:hAnsi="Garamond"/>
          <w:sz w:val="20"/>
          <w:szCs w:val="20"/>
        </w:rPr>
        <w:t xml:space="preserve"> </w:t>
      </w:r>
      <w:r w:rsidRPr="00A5246B">
        <w:rPr>
          <w:rStyle w:val="markedcontent"/>
          <w:rFonts w:ascii="Garamond" w:hAnsi="Garamond" w:cs="Arial"/>
          <w:sz w:val="20"/>
          <w:szCs w:val="20"/>
        </w:rPr>
        <w:t>i terminowego wykonania przedmiotu umowy.</w:t>
      </w:r>
      <w:r w:rsidRPr="00A5246B">
        <w:rPr>
          <w:rFonts w:ascii="Garamond" w:hAnsi="Garamond"/>
          <w:sz w:val="20"/>
          <w:szCs w:val="20"/>
        </w:rPr>
        <w:t xml:space="preserve"> </w:t>
      </w:r>
    </w:p>
    <w:p w14:paraId="5332D68F" w14:textId="48F0F1D5" w:rsidR="00B23856" w:rsidRPr="00A5246B" w:rsidRDefault="00B23856">
      <w:pPr>
        <w:numPr>
          <w:ilvl w:val="2"/>
          <w:numId w:val="138"/>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 xml:space="preserve">Wykonawca zobowiązany wykonać przedmiot umowy zgodnie </w:t>
      </w:r>
      <w:r w:rsidR="00711D13" w:rsidRPr="00A5246B">
        <w:rPr>
          <w:rStyle w:val="markedcontent"/>
          <w:rFonts w:ascii="Garamond" w:hAnsi="Garamond" w:cs="Arial"/>
          <w:sz w:val="20"/>
          <w:szCs w:val="20"/>
        </w:rPr>
        <w:t xml:space="preserve">z wymogami określonymi w </w:t>
      </w:r>
      <w:r w:rsidRPr="00A5246B">
        <w:rPr>
          <w:rStyle w:val="markedcontent"/>
          <w:rFonts w:ascii="Garamond" w:hAnsi="Garamond" w:cs="Arial"/>
          <w:sz w:val="20"/>
          <w:szCs w:val="20"/>
        </w:rPr>
        <w:t xml:space="preserve">SWZ (w tym </w:t>
      </w:r>
      <w:r w:rsidR="00D80294" w:rsidRPr="00A5246B">
        <w:rPr>
          <w:rStyle w:val="markedcontent"/>
          <w:rFonts w:ascii="Garamond" w:hAnsi="Garamond" w:cs="Arial"/>
          <w:sz w:val="20"/>
          <w:szCs w:val="20"/>
        </w:rPr>
        <w:t xml:space="preserve">w </w:t>
      </w:r>
      <w:r w:rsidRPr="00A5246B">
        <w:rPr>
          <w:rStyle w:val="markedcontent"/>
          <w:rFonts w:ascii="Garamond" w:hAnsi="Garamond" w:cs="Arial"/>
          <w:sz w:val="20"/>
          <w:szCs w:val="20"/>
        </w:rPr>
        <w:t>dokumentacji technicznej), ofertą Wykonawcy, złożonym harmonogramem</w:t>
      </w:r>
      <w:r w:rsidRPr="00A5246B">
        <w:rPr>
          <w:rFonts w:ascii="Garamond" w:hAnsi="Garamond"/>
          <w:sz w:val="20"/>
          <w:szCs w:val="20"/>
        </w:rPr>
        <w:t xml:space="preserve"> </w:t>
      </w:r>
      <w:r w:rsidRPr="00A5246B">
        <w:rPr>
          <w:rStyle w:val="markedcontent"/>
          <w:rFonts w:ascii="Garamond" w:hAnsi="Garamond" w:cs="Arial"/>
          <w:sz w:val="20"/>
          <w:szCs w:val="20"/>
        </w:rPr>
        <w:t>rzeczowo-finansowym</w:t>
      </w:r>
      <w:r w:rsidR="00711D13" w:rsidRPr="00A5246B">
        <w:rPr>
          <w:rStyle w:val="markedcontent"/>
          <w:rFonts w:ascii="Garamond" w:hAnsi="Garamond" w:cs="Arial"/>
          <w:sz w:val="20"/>
          <w:szCs w:val="20"/>
        </w:rPr>
        <w:t>,</w:t>
      </w:r>
      <w:r w:rsidRPr="00A5246B">
        <w:rPr>
          <w:rStyle w:val="markedcontent"/>
          <w:rFonts w:ascii="Garamond" w:hAnsi="Garamond" w:cs="Arial"/>
          <w:sz w:val="20"/>
          <w:szCs w:val="20"/>
        </w:rPr>
        <w:t xml:space="preserve"> </w:t>
      </w:r>
      <w:r w:rsidR="00711D13" w:rsidRPr="00A5246B">
        <w:rPr>
          <w:rStyle w:val="markedcontent"/>
          <w:rFonts w:ascii="Garamond" w:hAnsi="Garamond" w:cs="Arial"/>
          <w:sz w:val="20"/>
          <w:szCs w:val="20"/>
        </w:rPr>
        <w:t>p</w:t>
      </w:r>
      <w:r w:rsidRPr="00A5246B">
        <w:rPr>
          <w:rStyle w:val="markedcontent"/>
          <w:rFonts w:ascii="Garamond" w:hAnsi="Garamond" w:cs="Arial"/>
          <w:sz w:val="20"/>
          <w:szCs w:val="20"/>
        </w:rPr>
        <w:t>rzepisami prawa</w:t>
      </w:r>
      <w:r w:rsidRPr="00A5246B">
        <w:rPr>
          <w:rFonts w:ascii="Garamond" w:hAnsi="Garamond"/>
          <w:sz w:val="20"/>
          <w:szCs w:val="20"/>
        </w:rPr>
        <w:t xml:space="preserve"> </w:t>
      </w:r>
      <w:r w:rsidRPr="00A5246B">
        <w:rPr>
          <w:rStyle w:val="markedcontent"/>
          <w:rFonts w:ascii="Garamond" w:hAnsi="Garamond" w:cs="Arial"/>
          <w:sz w:val="20"/>
          <w:szCs w:val="20"/>
        </w:rPr>
        <w:t>oraz obowiązującymi normami</w:t>
      </w:r>
      <w:r w:rsidR="00711D13" w:rsidRPr="00A5246B">
        <w:rPr>
          <w:rStyle w:val="markedcontent"/>
          <w:rFonts w:ascii="Garamond" w:hAnsi="Garamond" w:cs="Arial"/>
          <w:sz w:val="20"/>
          <w:szCs w:val="20"/>
        </w:rPr>
        <w:t xml:space="preserve">, a także zgodnie z </w:t>
      </w:r>
      <w:r w:rsidRPr="00A5246B">
        <w:rPr>
          <w:rStyle w:val="markedcontent"/>
          <w:rFonts w:ascii="Garamond" w:hAnsi="Garamond" w:cs="Arial"/>
          <w:sz w:val="20"/>
          <w:szCs w:val="20"/>
        </w:rPr>
        <w:t>przepisami</w:t>
      </w:r>
      <w:r w:rsidRPr="00A5246B">
        <w:rPr>
          <w:rFonts w:ascii="Garamond" w:hAnsi="Garamond"/>
          <w:sz w:val="20"/>
          <w:szCs w:val="20"/>
        </w:rPr>
        <w:t xml:space="preserve"> </w:t>
      </w:r>
      <w:r w:rsidRPr="00A5246B">
        <w:rPr>
          <w:rStyle w:val="markedcontent"/>
          <w:rFonts w:ascii="Garamond" w:hAnsi="Garamond" w:cs="Arial"/>
          <w:sz w:val="20"/>
          <w:szCs w:val="20"/>
        </w:rPr>
        <w:t>bezpieczeństwa i higieny pracy, z zapewnieniem bezpieczeństwa osób trzecich</w:t>
      </w:r>
      <w:r w:rsidRPr="00A5246B">
        <w:rPr>
          <w:rFonts w:ascii="Garamond" w:hAnsi="Garamond"/>
          <w:sz w:val="20"/>
          <w:szCs w:val="20"/>
        </w:rPr>
        <w:t xml:space="preserve"> </w:t>
      </w:r>
      <w:r w:rsidRPr="00A5246B">
        <w:rPr>
          <w:rStyle w:val="markedcontent"/>
          <w:rFonts w:ascii="Garamond" w:hAnsi="Garamond" w:cs="Arial"/>
          <w:sz w:val="20"/>
          <w:szCs w:val="20"/>
        </w:rPr>
        <w:t xml:space="preserve">i bezpieczeństwa przeciwpożarowego </w:t>
      </w:r>
      <w:r w:rsidR="00711D13" w:rsidRPr="00A5246B">
        <w:rPr>
          <w:rStyle w:val="markedcontent"/>
          <w:rFonts w:ascii="Garamond" w:hAnsi="Garamond" w:cs="Arial"/>
          <w:sz w:val="20"/>
          <w:szCs w:val="20"/>
        </w:rPr>
        <w:t xml:space="preserve">dochowując </w:t>
      </w:r>
      <w:r w:rsidR="00D80294" w:rsidRPr="00A5246B">
        <w:rPr>
          <w:rStyle w:val="markedcontent"/>
          <w:rFonts w:ascii="Garamond" w:hAnsi="Garamond" w:cs="Arial"/>
          <w:sz w:val="20"/>
          <w:szCs w:val="20"/>
        </w:rPr>
        <w:t xml:space="preserve">należytej </w:t>
      </w:r>
      <w:r w:rsidR="00711D13" w:rsidRPr="00A5246B">
        <w:rPr>
          <w:rStyle w:val="markedcontent"/>
          <w:rFonts w:ascii="Garamond" w:hAnsi="Garamond" w:cs="Arial"/>
          <w:sz w:val="20"/>
          <w:szCs w:val="20"/>
        </w:rPr>
        <w:t xml:space="preserve">staranności i kierując się </w:t>
      </w:r>
      <w:r w:rsidRPr="00A5246B">
        <w:rPr>
          <w:rStyle w:val="markedcontent"/>
          <w:rFonts w:ascii="Garamond" w:hAnsi="Garamond" w:cs="Arial"/>
          <w:sz w:val="20"/>
          <w:szCs w:val="20"/>
        </w:rPr>
        <w:t>wskazówkami Zamawiającego</w:t>
      </w:r>
      <w:r w:rsidR="00711D13" w:rsidRPr="00A5246B">
        <w:rPr>
          <w:rStyle w:val="markedcontent"/>
          <w:rFonts w:ascii="Garamond" w:hAnsi="Garamond" w:cs="Arial"/>
          <w:sz w:val="20"/>
          <w:szCs w:val="20"/>
        </w:rPr>
        <w:t xml:space="preserve"> </w:t>
      </w:r>
      <w:r w:rsidR="00D80294" w:rsidRPr="00A5246B">
        <w:rPr>
          <w:rStyle w:val="markedcontent"/>
          <w:rFonts w:ascii="Garamond" w:hAnsi="Garamond" w:cs="Arial"/>
          <w:sz w:val="20"/>
          <w:szCs w:val="20"/>
        </w:rPr>
        <w:t>oraz</w:t>
      </w:r>
      <w:r w:rsidR="00711D13" w:rsidRPr="00A5246B">
        <w:rPr>
          <w:rStyle w:val="markedcontent"/>
          <w:rFonts w:ascii="Garamond" w:hAnsi="Garamond" w:cs="Arial"/>
          <w:sz w:val="20"/>
          <w:szCs w:val="20"/>
        </w:rPr>
        <w:t xml:space="preserve"> działających w jego imieniu </w:t>
      </w:r>
      <w:r w:rsidRPr="00A5246B">
        <w:rPr>
          <w:rStyle w:val="markedcontent"/>
          <w:rFonts w:ascii="Garamond" w:hAnsi="Garamond" w:cs="Arial"/>
          <w:sz w:val="20"/>
          <w:szCs w:val="20"/>
        </w:rPr>
        <w:t>Inspektora nadzoru/inwestora zastępczego.</w:t>
      </w:r>
    </w:p>
    <w:p w14:paraId="605DFC92" w14:textId="77777777" w:rsidR="00B23856" w:rsidRPr="00A5246B" w:rsidRDefault="00B23856">
      <w:pPr>
        <w:numPr>
          <w:ilvl w:val="2"/>
          <w:numId w:val="138"/>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Wykonawca oświadcza, że:</w:t>
      </w:r>
      <w:r w:rsidRPr="00A5246B">
        <w:rPr>
          <w:rFonts w:ascii="Garamond" w:hAnsi="Garamond"/>
          <w:sz w:val="20"/>
          <w:szCs w:val="20"/>
        </w:rPr>
        <w:t xml:space="preserve"> </w:t>
      </w:r>
    </w:p>
    <w:p w14:paraId="10AF57F7" w14:textId="77777777" w:rsidR="00B23856" w:rsidRPr="00A5246B" w:rsidRDefault="00B23856" w:rsidP="00A45C06">
      <w:pPr>
        <w:tabs>
          <w:tab w:val="left" w:pos="0"/>
          <w:tab w:val="left" w:pos="284"/>
        </w:tabs>
        <w:autoSpaceDN/>
        <w:spacing w:line="276" w:lineRule="auto"/>
        <w:jc w:val="both"/>
        <w:textAlignment w:val="auto"/>
        <w:rPr>
          <w:rFonts w:ascii="Garamond" w:hAnsi="Garamond"/>
          <w:sz w:val="20"/>
          <w:szCs w:val="20"/>
        </w:rPr>
      </w:pPr>
      <w:r w:rsidRPr="00A5246B">
        <w:rPr>
          <w:rStyle w:val="markedcontent"/>
          <w:rFonts w:ascii="Garamond" w:hAnsi="Garamond" w:cs="Arial"/>
          <w:sz w:val="20"/>
          <w:szCs w:val="20"/>
        </w:rPr>
        <w:t>1) zapoznał się z warunkami realizacji zamówienia publicznego zgodnie z wytycznymi w SWZ, miejscem</w:t>
      </w:r>
      <w:r w:rsidRPr="00A5246B">
        <w:rPr>
          <w:rFonts w:ascii="Garamond" w:hAnsi="Garamond"/>
          <w:sz w:val="20"/>
          <w:szCs w:val="20"/>
        </w:rPr>
        <w:t xml:space="preserve"> </w:t>
      </w:r>
      <w:r w:rsidRPr="00A5246B">
        <w:rPr>
          <w:rStyle w:val="markedcontent"/>
          <w:rFonts w:ascii="Garamond" w:hAnsi="Garamond" w:cs="Arial"/>
          <w:sz w:val="20"/>
          <w:szCs w:val="20"/>
        </w:rPr>
        <w:t>wykonania oraz dokumentacją dotyczącą zamówienia i nie wnosi w tym</w:t>
      </w:r>
      <w:r w:rsidRPr="00A5246B">
        <w:rPr>
          <w:rFonts w:ascii="Garamond" w:hAnsi="Garamond"/>
          <w:sz w:val="20"/>
          <w:szCs w:val="20"/>
        </w:rPr>
        <w:t xml:space="preserve"> </w:t>
      </w:r>
      <w:r w:rsidRPr="00A5246B">
        <w:rPr>
          <w:rStyle w:val="markedcontent"/>
          <w:rFonts w:ascii="Garamond" w:hAnsi="Garamond" w:cs="Arial"/>
          <w:sz w:val="20"/>
          <w:szCs w:val="20"/>
        </w:rPr>
        <w:t>zakresie zastrzeżeń,</w:t>
      </w:r>
    </w:p>
    <w:p w14:paraId="31CE59ED" w14:textId="77777777" w:rsidR="00B23856" w:rsidRPr="00A5246B" w:rsidRDefault="00B23856" w:rsidP="00A45C06">
      <w:pPr>
        <w:tabs>
          <w:tab w:val="left" w:pos="0"/>
          <w:tab w:val="left" w:pos="284"/>
        </w:tabs>
        <w:autoSpaceDN/>
        <w:spacing w:line="276" w:lineRule="auto"/>
        <w:jc w:val="both"/>
        <w:textAlignment w:val="auto"/>
        <w:rPr>
          <w:rFonts w:ascii="Garamond" w:hAnsi="Garamond"/>
          <w:sz w:val="20"/>
          <w:szCs w:val="20"/>
        </w:rPr>
      </w:pPr>
      <w:r w:rsidRPr="00A5246B">
        <w:rPr>
          <w:rStyle w:val="markedcontent"/>
          <w:rFonts w:ascii="Garamond" w:hAnsi="Garamond" w:cs="Arial"/>
          <w:sz w:val="20"/>
          <w:szCs w:val="20"/>
        </w:rPr>
        <w:t>2) przedmiot umowy przyjmuje do realizacji bez zastrzeżeń i wykona cały zakres</w:t>
      </w:r>
      <w:r w:rsidRPr="00A5246B">
        <w:rPr>
          <w:rFonts w:ascii="Garamond" w:hAnsi="Garamond"/>
          <w:sz w:val="20"/>
          <w:szCs w:val="20"/>
        </w:rPr>
        <w:t xml:space="preserve"> </w:t>
      </w:r>
      <w:r w:rsidRPr="00A5246B">
        <w:rPr>
          <w:rStyle w:val="markedcontent"/>
          <w:rFonts w:ascii="Garamond" w:hAnsi="Garamond" w:cs="Arial"/>
          <w:sz w:val="20"/>
          <w:szCs w:val="20"/>
        </w:rPr>
        <w:t>prac, za cenę ryczałtową brutto podaną w ofercie.</w:t>
      </w:r>
    </w:p>
    <w:p w14:paraId="7FEE3C68" w14:textId="1105DD7A" w:rsidR="00B23856" w:rsidRPr="00A5246B" w:rsidRDefault="00711D13" w:rsidP="00A45C06">
      <w:pPr>
        <w:tabs>
          <w:tab w:val="left" w:pos="0"/>
        </w:tabs>
        <w:autoSpaceDN/>
        <w:spacing w:line="276" w:lineRule="auto"/>
        <w:jc w:val="both"/>
        <w:textAlignment w:val="auto"/>
        <w:rPr>
          <w:rFonts w:ascii="Garamond" w:hAnsi="Garamond" w:cs="Arial"/>
          <w:sz w:val="20"/>
          <w:szCs w:val="20"/>
        </w:rPr>
      </w:pPr>
      <w:r w:rsidRPr="00A5246B">
        <w:rPr>
          <w:rStyle w:val="markedcontent"/>
          <w:rFonts w:ascii="Garamond" w:hAnsi="Garamond" w:cs="Arial"/>
          <w:sz w:val="20"/>
          <w:szCs w:val="20"/>
        </w:rPr>
        <w:t>4</w:t>
      </w:r>
      <w:r w:rsidR="00581AFF" w:rsidRPr="00A5246B">
        <w:rPr>
          <w:rStyle w:val="markedcontent"/>
          <w:rFonts w:ascii="Garamond" w:hAnsi="Garamond" w:cs="Arial"/>
          <w:sz w:val="20"/>
          <w:szCs w:val="20"/>
        </w:rPr>
        <w:t xml:space="preserve">. </w:t>
      </w:r>
      <w:r w:rsidR="00B23856" w:rsidRPr="00A5246B">
        <w:rPr>
          <w:rStyle w:val="markedcontent"/>
          <w:rFonts w:ascii="Garamond" w:hAnsi="Garamond" w:cs="Arial"/>
          <w:sz w:val="20"/>
          <w:szCs w:val="20"/>
        </w:rPr>
        <w:t>W zakresie realizacji robót Wykonawca zobowiązuje się na własny koszt:</w:t>
      </w:r>
      <w:r w:rsidR="00B23856" w:rsidRPr="00A5246B">
        <w:rPr>
          <w:rFonts w:ascii="Garamond" w:hAnsi="Garamond"/>
          <w:sz w:val="20"/>
          <w:szCs w:val="20"/>
        </w:rPr>
        <w:t xml:space="preserve"> </w:t>
      </w:r>
    </w:p>
    <w:p w14:paraId="719057B7" w14:textId="2F3DAB09"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 xml:space="preserve">wyznaczyć Kierownika budowy </w:t>
      </w:r>
      <w:r w:rsidR="004518E3" w:rsidRPr="00A5246B">
        <w:rPr>
          <w:rStyle w:val="markedcontent"/>
          <w:rFonts w:ascii="Garamond" w:hAnsi="Garamond" w:cs="Arial"/>
          <w:sz w:val="20"/>
          <w:szCs w:val="20"/>
        </w:rPr>
        <w:t xml:space="preserve">oraz </w:t>
      </w:r>
      <w:r w:rsidRPr="00A5246B">
        <w:rPr>
          <w:rStyle w:val="markedcontent"/>
          <w:rFonts w:ascii="Garamond" w:hAnsi="Garamond" w:cs="Arial"/>
          <w:sz w:val="20"/>
          <w:szCs w:val="20"/>
        </w:rPr>
        <w:t>Kierowników robót posiadających</w:t>
      </w:r>
      <w:r w:rsidRPr="00A5246B">
        <w:rPr>
          <w:rFonts w:ascii="Garamond" w:hAnsi="Garamond"/>
          <w:sz w:val="20"/>
          <w:szCs w:val="20"/>
        </w:rPr>
        <w:t xml:space="preserve"> </w:t>
      </w:r>
      <w:r w:rsidRPr="00A5246B">
        <w:rPr>
          <w:rStyle w:val="markedcontent"/>
          <w:rFonts w:ascii="Garamond" w:hAnsi="Garamond" w:cs="Arial"/>
          <w:sz w:val="20"/>
          <w:szCs w:val="20"/>
        </w:rPr>
        <w:t>niezbędne uprawnienia budowlane</w:t>
      </w:r>
      <w:r w:rsidR="00910119" w:rsidRPr="00A5246B">
        <w:rPr>
          <w:rStyle w:val="markedcontent"/>
          <w:rFonts w:ascii="Garamond" w:hAnsi="Garamond" w:cs="Arial"/>
          <w:sz w:val="20"/>
          <w:szCs w:val="20"/>
        </w:rPr>
        <w:t>;</w:t>
      </w:r>
    </w:p>
    <w:p w14:paraId="49820416" w14:textId="410AC1B4"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opracować plan bezpieczeństwa i ochrony zdrowia (o ile jest wymagany)</w:t>
      </w:r>
      <w:r w:rsidR="00910119" w:rsidRPr="00A5246B">
        <w:rPr>
          <w:rStyle w:val="markedcontent"/>
          <w:rFonts w:ascii="Garamond" w:hAnsi="Garamond" w:cs="Arial"/>
          <w:sz w:val="20"/>
          <w:szCs w:val="20"/>
        </w:rPr>
        <w:t>;</w:t>
      </w:r>
    </w:p>
    <w:p w14:paraId="1BE39C88" w14:textId="691FE8B1"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wykonywać roboty z uwzględnieniem wymagań określonych</w:t>
      </w:r>
      <w:r w:rsidRPr="00A5246B">
        <w:rPr>
          <w:rFonts w:ascii="Garamond" w:hAnsi="Garamond"/>
          <w:sz w:val="20"/>
          <w:szCs w:val="20"/>
        </w:rPr>
        <w:t xml:space="preserve"> </w:t>
      </w:r>
      <w:r w:rsidRPr="00A5246B">
        <w:rPr>
          <w:rStyle w:val="markedcontent"/>
          <w:rFonts w:ascii="Garamond" w:hAnsi="Garamond" w:cs="Arial"/>
          <w:sz w:val="20"/>
          <w:szCs w:val="20"/>
        </w:rPr>
        <w:t>w dokumentacji projektowej</w:t>
      </w:r>
      <w:r w:rsidR="00910119" w:rsidRPr="00A5246B">
        <w:rPr>
          <w:rStyle w:val="markedcontent"/>
          <w:rFonts w:ascii="Garamond" w:hAnsi="Garamond" w:cs="Arial"/>
          <w:sz w:val="20"/>
          <w:szCs w:val="20"/>
        </w:rPr>
        <w:t>;</w:t>
      </w:r>
    </w:p>
    <w:p w14:paraId="05F8CD66" w14:textId="552637B4"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wykonać i utrzymać na własny koszt urządzenia i obiekty tymczasowe na</w:t>
      </w:r>
      <w:r w:rsidRPr="00A5246B">
        <w:rPr>
          <w:rFonts w:ascii="Garamond" w:hAnsi="Garamond"/>
          <w:sz w:val="20"/>
          <w:szCs w:val="20"/>
        </w:rPr>
        <w:t xml:space="preserve"> </w:t>
      </w:r>
      <w:r w:rsidRPr="00A5246B">
        <w:rPr>
          <w:rStyle w:val="markedcontent"/>
          <w:rFonts w:ascii="Garamond" w:hAnsi="Garamond" w:cs="Arial"/>
          <w:sz w:val="20"/>
          <w:szCs w:val="20"/>
        </w:rPr>
        <w:t>terenie budowy oraz ponosić koszty mediów, w tym energii elektrycznej</w:t>
      </w:r>
      <w:r w:rsidRPr="00A5246B">
        <w:rPr>
          <w:rFonts w:ascii="Garamond" w:hAnsi="Garamond"/>
          <w:sz w:val="20"/>
          <w:szCs w:val="20"/>
        </w:rPr>
        <w:t xml:space="preserve"> </w:t>
      </w:r>
      <w:r w:rsidRPr="00A5246B">
        <w:rPr>
          <w:rStyle w:val="markedcontent"/>
          <w:rFonts w:ascii="Garamond" w:hAnsi="Garamond" w:cs="Arial"/>
          <w:sz w:val="20"/>
          <w:szCs w:val="20"/>
        </w:rPr>
        <w:t>w okresie realizacji robót</w:t>
      </w:r>
      <w:r w:rsidR="00910119" w:rsidRPr="00A5246B">
        <w:rPr>
          <w:rStyle w:val="markedcontent"/>
          <w:rFonts w:ascii="Garamond" w:hAnsi="Garamond" w:cs="Arial"/>
          <w:sz w:val="20"/>
          <w:szCs w:val="20"/>
        </w:rPr>
        <w:t>;</w:t>
      </w:r>
      <w:r w:rsidRPr="00A5246B">
        <w:rPr>
          <w:rFonts w:ascii="Garamond" w:hAnsi="Garamond"/>
          <w:sz w:val="20"/>
          <w:szCs w:val="20"/>
        </w:rPr>
        <w:t xml:space="preserve"> </w:t>
      </w:r>
    </w:p>
    <w:p w14:paraId="34EC7A2D" w14:textId="0E465E36"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niezwłoczne informować Inspektora nadzoru/inwestora zastępczego o problemach</w:t>
      </w:r>
      <w:r w:rsidRPr="00A5246B">
        <w:rPr>
          <w:rFonts w:ascii="Garamond" w:hAnsi="Garamond"/>
          <w:sz w:val="20"/>
          <w:szCs w:val="20"/>
        </w:rPr>
        <w:t xml:space="preserve"> </w:t>
      </w:r>
      <w:r w:rsidRPr="00A5246B">
        <w:rPr>
          <w:rStyle w:val="markedcontent"/>
          <w:rFonts w:ascii="Garamond" w:hAnsi="Garamond" w:cs="Arial"/>
          <w:sz w:val="20"/>
          <w:szCs w:val="20"/>
        </w:rPr>
        <w:t>lub okolicznościach, które mogą wpłynąć na jakość robót lub termin</w:t>
      </w:r>
      <w:r w:rsidRPr="00A5246B">
        <w:rPr>
          <w:rFonts w:ascii="Garamond" w:hAnsi="Garamond"/>
          <w:sz w:val="20"/>
          <w:szCs w:val="20"/>
        </w:rPr>
        <w:t xml:space="preserve"> </w:t>
      </w:r>
      <w:r w:rsidR="00711D13" w:rsidRPr="00A5246B">
        <w:rPr>
          <w:rStyle w:val="markedcontent"/>
          <w:rFonts w:ascii="Garamond" w:hAnsi="Garamond" w:cs="Arial"/>
          <w:sz w:val="20"/>
          <w:szCs w:val="20"/>
        </w:rPr>
        <w:t>ich z</w:t>
      </w:r>
      <w:r w:rsidRPr="00A5246B">
        <w:rPr>
          <w:rStyle w:val="markedcontent"/>
          <w:rFonts w:ascii="Garamond" w:hAnsi="Garamond" w:cs="Arial"/>
          <w:sz w:val="20"/>
          <w:szCs w:val="20"/>
        </w:rPr>
        <w:t>akończenia</w:t>
      </w:r>
      <w:r w:rsidR="00910119" w:rsidRPr="00A5246B">
        <w:rPr>
          <w:rStyle w:val="markedcontent"/>
          <w:rFonts w:ascii="Garamond" w:hAnsi="Garamond" w:cs="Arial"/>
          <w:sz w:val="20"/>
          <w:szCs w:val="20"/>
        </w:rPr>
        <w:t>;</w:t>
      </w:r>
    </w:p>
    <w:p w14:paraId="6F17EC0F" w14:textId="6D81A45B"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niezwłoczne informować Inspektora nadzoru/inwestora zastępczego o zaistniałych</w:t>
      </w:r>
      <w:r w:rsidRPr="00A5246B">
        <w:rPr>
          <w:rFonts w:ascii="Garamond" w:hAnsi="Garamond"/>
          <w:sz w:val="20"/>
          <w:szCs w:val="20"/>
        </w:rPr>
        <w:t xml:space="preserve"> </w:t>
      </w:r>
      <w:r w:rsidRPr="00A5246B">
        <w:rPr>
          <w:rStyle w:val="markedcontent"/>
          <w:rFonts w:ascii="Garamond" w:hAnsi="Garamond" w:cs="Arial"/>
          <w:sz w:val="20"/>
          <w:szCs w:val="20"/>
        </w:rPr>
        <w:t xml:space="preserve">na terenie budowy </w:t>
      </w:r>
      <w:r w:rsidR="00711D13" w:rsidRPr="00A5246B">
        <w:rPr>
          <w:rStyle w:val="markedcontent"/>
          <w:rFonts w:ascii="Garamond" w:hAnsi="Garamond" w:cs="Arial"/>
          <w:sz w:val="20"/>
          <w:szCs w:val="20"/>
        </w:rPr>
        <w:t xml:space="preserve">okolicznościach mających wpływ na funkcjonowanie Szpitala, wypadkach i ewentualnych </w:t>
      </w:r>
      <w:r w:rsidRPr="00A5246B">
        <w:rPr>
          <w:rStyle w:val="markedcontent"/>
          <w:rFonts w:ascii="Garamond" w:hAnsi="Garamond" w:cs="Arial"/>
          <w:sz w:val="20"/>
          <w:szCs w:val="20"/>
        </w:rPr>
        <w:t>kontrolach</w:t>
      </w:r>
      <w:r w:rsidR="00711D13" w:rsidRPr="00A5246B">
        <w:rPr>
          <w:rStyle w:val="markedcontent"/>
          <w:rFonts w:ascii="Garamond" w:hAnsi="Garamond" w:cs="Arial"/>
          <w:sz w:val="20"/>
          <w:szCs w:val="20"/>
        </w:rPr>
        <w:t xml:space="preserve">; </w:t>
      </w:r>
      <w:r w:rsidRPr="00A5246B">
        <w:rPr>
          <w:rFonts w:ascii="Garamond" w:hAnsi="Garamond"/>
          <w:sz w:val="20"/>
          <w:szCs w:val="20"/>
        </w:rPr>
        <w:t xml:space="preserve"> </w:t>
      </w:r>
    </w:p>
    <w:p w14:paraId="03C7E1E1" w14:textId="27C0010F"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dostarczyć i zastosować do wykonania zamówienia wyposażenie, materiały</w:t>
      </w:r>
      <w:r w:rsidRPr="00A5246B">
        <w:rPr>
          <w:rFonts w:ascii="Garamond" w:hAnsi="Garamond"/>
          <w:sz w:val="20"/>
          <w:szCs w:val="20"/>
        </w:rPr>
        <w:t xml:space="preserve"> </w:t>
      </w:r>
      <w:r w:rsidRPr="00A5246B">
        <w:rPr>
          <w:rStyle w:val="markedcontent"/>
          <w:rFonts w:ascii="Garamond" w:hAnsi="Garamond" w:cs="Arial"/>
          <w:sz w:val="20"/>
          <w:szCs w:val="20"/>
        </w:rPr>
        <w:t>i urządzenia fabrycznie nowe, dopuszczone do stosowania w budownictwie,</w:t>
      </w:r>
      <w:r w:rsidRPr="00A5246B">
        <w:rPr>
          <w:rFonts w:ascii="Garamond" w:hAnsi="Garamond"/>
          <w:sz w:val="20"/>
          <w:szCs w:val="20"/>
        </w:rPr>
        <w:t xml:space="preserve"> </w:t>
      </w:r>
      <w:r w:rsidRPr="00A5246B">
        <w:rPr>
          <w:rStyle w:val="markedcontent"/>
          <w:rFonts w:ascii="Garamond" w:hAnsi="Garamond" w:cs="Arial"/>
          <w:sz w:val="20"/>
          <w:szCs w:val="20"/>
        </w:rPr>
        <w:t>posiadające certyfikat na znak bezpieczeństwa z odpowiednimi deklaracjami</w:t>
      </w:r>
      <w:r w:rsidRPr="00A5246B">
        <w:rPr>
          <w:rFonts w:ascii="Garamond" w:hAnsi="Garamond"/>
          <w:sz w:val="20"/>
          <w:szCs w:val="20"/>
        </w:rPr>
        <w:t xml:space="preserve"> </w:t>
      </w:r>
      <w:r w:rsidRPr="00A5246B">
        <w:rPr>
          <w:rStyle w:val="markedcontent"/>
          <w:rFonts w:ascii="Garamond" w:hAnsi="Garamond" w:cs="Arial"/>
          <w:sz w:val="20"/>
          <w:szCs w:val="20"/>
        </w:rPr>
        <w:t>zgodności, aprobatami technicznymi, atestami lub certyfikatami</w:t>
      </w:r>
      <w:r w:rsidR="00910119" w:rsidRPr="00A5246B">
        <w:rPr>
          <w:rStyle w:val="markedcontent"/>
          <w:rFonts w:ascii="Garamond" w:hAnsi="Garamond" w:cs="Arial"/>
          <w:sz w:val="20"/>
          <w:szCs w:val="20"/>
        </w:rPr>
        <w:t>;</w:t>
      </w:r>
      <w:r w:rsidRPr="00A5246B">
        <w:rPr>
          <w:rFonts w:ascii="Garamond" w:hAnsi="Garamond"/>
          <w:sz w:val="20"/>
          <w:szCs w:val="20"/>
        </w:rPr>
        <w:t xml:space="preserve"> </w:t>
      </w:r>
    </w:p>
    <w:p w14:paraId="263133E8" w14:textId="375A86AD"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przeprowadzić wszelkie wymagane przepisami próby, sprawdzenia, pomiary,</w:t>
      </w:r>
      <w:r w:rsidRPr="00A5246B">
        <w:rPr>
          <w:rFonts w:ascii="Garamond" w:hAnsi="Garamond"/>
          <w:sz w:val="20"/>
          <w:szCs w:val="20"/>
        </w:rPr>
        <w:t xml:space="preserve"> </w:t>
      </w:r>
      <w:r w:rsidRPr="00A5246B">
        <w:rPr>
          <w:rStyle w:val="markedcontent"/>
          <w:rFonts w:ascii="Garamond" w:hAnsi="Garamond" w:cs="Arial"/>
          <w:sz w:val="20"/>
          <w:szCs w:val="20"/>
        </w:rPr>
        <w:t>badania, ekspertyzy, odbiory, regulacje i rozruchy, konieczne do uzyskania</w:t>
      </w:r>
      <w:r w:rsidRPr="00A5246B">
        <w:rPr>
          <w:rFonts w:ascii="Garamond" w:hAnsi="Garamond"/>
          <w:sz w:val="20"/>
          <w:szCs w:val="20"/>
        </w:rPr>
        <w:t xml:space="preserve"> </w:t>
      </w:r>
      <w:r w:rsidRPr="00A5246B">
        <w:rPr>
          <w:rStyle w:val="markedcontent"/>
          <w:rFonts w:ascii="Garamond" w:hAnsi="Garamond" w:cs="Arial"/>
          <w:sz w:val="20"/>
          <w:szCs w:val="20"/>
        </w:rPr>
        <w:t>odbioru robót</w:t>
      </w:r>
      <w:r w:rsidR="00910119" w:rsidRPr="00A5246B">
        <w:rPr>
          <w:rStyle w:val="markedcontent"/>
          <w:rFonts w:ascii="Garamond" w:hAnsi="Garamond" w:cs="Arial"/>
          <w:sz w:val="20"/>
          <w:szCs w:val="20"/>
        </w:rPr>
        <w:t>;</w:t>
      </w:r>
      <w:r w:rsidRPr="00A5246B">
        <w:rPr>
          <w:rFonts w:ascii="Garamond" w:hAnsi="Garamond"/>
          <w:sz w:val="20"/>
          <w:szCs w:val="20"/>
        </w:rPr>
        <w:t xml:space="preserve"> </w:t>
      </w:r>
    </w:p>
    <w:p w14:paraId="48A1037A" w14:textId="7CCDCAB0"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utrzymać teren wykonania przedmiotu umowy w należytym stanie i porządku</w:t>
      </w:r>
      <w:r w:rsidR="00910119" w:rsidRPr="00A5246B">
        <w:rPr>
          <w:rStyle w:val="markedcontent"/>
          <w:rFonts w:ascii="Garamond" w:hAnsi="Garamond" w:cs="Arial"/>
          <w:sz w:val="20"/>
          <w:szCs w:val="20"/>
        </w:rPr>
        <w:t>;</w:t>
      </w:r>
    </w:p>
    <w:p w14:paraId="640F4200" w14:textId="77777777"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wywieźć wszystkie odpady powstałe przy wykonywaniu robót (gruz, śmieci, itp.)</w:t>
      </w:r>
      <w:r w:rsidRPr="00A5246B">
        <w:rPr>
          <w:rFonts w:ascii="Garamond" w:hAnsi="Garamond"/>
          <w:sz w:val="20"/>
          <w:szCs w:val="20"/>
        </w:rPr>
        <w:t xml:space="preserve"> </w:t>
      </w:r>
      <w:r w:rsidRPr="00A5246B">
        <w:rPr>
          <w:rStyle w:val="markedcontent"/>
          <w:rFonts w:ascii="Garamond" w:hAnsi="Garamond" w:cs="Arial"/>
          <w:sz w:val="20"/>
          <w:szCs w:val="20"/>
        </w:rPr>
        <w:t>z placu budowy na wysypisko oraz ponieść koszty ewentualnej ich utylizacji</w:t>
      </w:r>
      <w:r w:rsidRPr="00A5246B">
        <w:rPr>
          <w:rFonts w:ascii="Garamond" w:hAnsi="Garamond"/>
          <w:sz w:val="20"/>
          <w:szCs w:val="20"/>
        </w:rPr>
        <w:t xml:space="preserve"> </w:t>
      </w:r>
      <w:r w:rsidRPr="00A5246B">
        <w:rPr>
          <w:rStyle w:val="markedcontent"/>
          <w:rFonts w:ascii="Garamond" w:hAnsi="Garamond" w:cs="Arial"/>
          <w:sz w:val="20"/>
          <w:szCs w:val="20"/>
        </w:rPr>
        <w:t>zgodnie z obowiązującymi przepisami,</w:t>
      </w:r>
      <w:r w:rsidRPr="00A5246B">
        <w:rPr>
          <w:rFonts w:ascii="Garamond" w:hAnsi="Garamond"/>
          <w:sz w:val="20"/>
          <w:szCs w:val="20"/>
        </w:rPr>
        <w:t xml:space="preserve"> </w:t>
      </w:r>
    </w:p>
    <w:p w14:paraId="3863DC4F" w14:textId="3A0940CC"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oznakować plac i zaplecze budowy oraz zabezpieczyć plac budowy i materiały</w:t>
      </w:r>
      <w:r w:rsidRPr="00A5246B">
        <w:rPr>
          <w:rFonts w:ascii="Garamond" w:hAnsi="Garamond"/>
          <w:sz w:val="20"/>
          <w:szCs w:val="20"/>
        </w:rPr>
        <w:t xml:space="preserve"> </w:t>
      </w:r>
      <w:r w:rsidRPr="00A5246B">
        <w:rPr>
          <w:rStyle w:val="markedcontent"/>
          <w:rFonts w:ascii="Garamond" w:hAnsi="Garamond" w:cs="Arial"/>
          <w:sz w:val="20"/>
          <w:szCs w:val="20"/>
        </w:rPr>
        <w:t>na budowie</w:t>
      </w:r>
      <w:r w:rsidR="00910119" w:rsidRPr="00A5246B">
        <w:rPr>
          <w:rStyle w:val="markedcontent"/>
          <w:rFonts w:ascii="Garamond" w:hAnsi="Garamond" w:cs="Arial"/>
          <w:sz w:val="20"/>
          <w:szCs w:val="20"/>
        </w:rPr>
        <w:t>;</w:t>
      </w:r>
      <w:r w:rsidRPr="00A5246B">
        <w:rPr>
          <w:rFonts w:ascii="Garamond" w:hAnsi="Garamond"/>
          <w:sz w:val="20"/>
          <w:szCs w:val="20"/>
        </w:rPr>
        <w:t xml:space="preserve"> </w:t>
      </w:r>
    </w:p>
    <w:p w14:paraId="6A078229" w14:textId="77777777"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przeszkolić podległych pracowników w zakresie przestrzegania przepisów BHP</w:t>
      </w:r>
      <w:r w:rsidRPr="00A5246B">
        <w:rPr>
          <w:rFonts w:ascii="Garamond" w:hAnsi="Garamond"/>
          <w:sz w:val="20"/>
          <w:szCs w:val="20"/>
        </w:rPr>
        <w:t xml:space="preserve"> </w:t>
      </w:r>
      <w:r w:rsidRPr="00A5246B">
        <w:rPr>
          <w:rStyle w:val="markedcontent"/>
          <w:rFonts w:ascii="Garamond" w:hAnsi="Garamond" w:cs="Arial"/>
          <w:sz w:val="20"/>
          <w:szCs w:val="20"/>
        </w:rPr>
        <w:t>i p.poż oraz pełnić nadzór nad ich stosowaniem,</w:t>
      </w:r>
      <w:r w:rsidRPr="00A5246B">
        <w:rPr>
          <w:rFonts w:ascii="Garamond" w:hAnsi="Garamond"/>
          <w:sz w:val="20"/>
          <w:szCs w:val="20"/>
        </w:rPr>
        <w:t xml:space="preserve"> </w:t>
      </w:r>
    </w:p>
    <w:p w14:paraId="3D195954" w14:textId="13284643"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po zakończeniu robót uporządkować teren budowy, w tym dokonać renowacji</w:t>
      </w:r>
      <w:r w:rsidRPr="00A5246B">
        <w:rPr>
          <w:rFonts w:ascii="Garamond" w:hAnsi="Garamond"/>
          <w:sz w:val="20"/>
          <w:szCs w:val="20"/>
        </w:rPr>
        <w:t xml:space="preserve"> </w:t>
      </w:r>
      <w:r w:rsidRPr="00A5246B">
        <w:rPr>
          <w:rStyle w:val="markedcontent"/>
          <w:rFonts w:ascii="Garamond" w:hAnsi="Garamond" w:cs="Arial"/>
          <w:sz w:val="20"/>
          <w:szCs w:val="20"/>
        </w:rPr>
        <w:t>zniszczonych lub uszkodzonych w wyniku prowadzonych prac obiektów,</w:t>
      </w:r>
      <w:r w:rsidRPr="00A5246B">
        <w:rPr>
          <w:rFonts w:ascii="Garamond" w:hAnsi="Garamond"/>
          <w:sz w:val="20"/>
          <w:szCs w:val="20"/>
        </w:rPr>
        <w:t xml:space="preserve"> </w:t>
      </w:r>
      <w:r w:rsidRPr="00A5246B">
        <w:rPr>
          <w:rStyle w:val="markedcontent"/>
          <w:rFonts w:ascii="Garamond" w:hAnsi="Garamond" w:cs="Arial"/>
          <w:sz w:val="20"/>
          <w:szCs w:val="20"/>
        </w:rPr>
        <w:t>nawierzchni lub instalacji</w:t>
      </w:r>
      <w:r w:rsidR="00910119" w:rsidRPr="00A5246B">
        <w:rPr>
          <w:rStyle w:val="markedcontent"/>
          <w:rFonts w:ascii="Garamond" w:hAnsi="Garamond" w:cs="Arial"/>
          <w:sz w:val="20"/>
          <w:szCs w:val="20"/>
        </w:rPr>
        <w:t>;</w:t>
      </w:r>
      <w:r w:rsidRPr="00A5246B">
        <w:rPr>
          <w:rFonts w:ascii="Garamond" w:hAnsi="Garamond"/>
          <w:sz w:val="20"/>
          <w:szCs w:val="20"/>
        </w:rPr>
        <w:t xml:space="preserve">  </w:t>
      </w:r>
    </w:p>
    <w:p w14:paraId="1084BDB7" w14:textId="51A48FCA"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zgłaszać Inspektorowi nadzoru/inwestorowi Zastępczemu, poprzez wpisanie do dziennika budowy,</w:t>
      </w:r>
      <w:r w:rsidRPr="00A5246B">
        <w:rPr>
          <w:rFonts w:ascii="Garamond" w:hAnsi="Garamond"/>
          <w:sz w:val="20"/>
          <w:szCs w:val="20"/>
        </w:rPr>
        <w:t xml:space="preserve"> </w:t>
      </w:r>
      <w:r w:rsidRPr="00A5246B">
        <w:rPr>
          <w:rStyle w:val="markedcontent"/>
          <w:rFonts w:ascii="Garamond" w:hAnsi="Garamond" w:cs="Arial"/>
          <w:sz w:val="20"/>
          <w:szCs w:val="20"/>
        </w:rPr>
        <w:t>terminów zakończenia robót podlegających zakryciu oraz robót zanikających</w:t>
      </w:r>
      <w:r w:rsidR="00910119" w:rsidRPr="00A5246B">
        <w:rPr>
          <w:rStyle w:val="markedcontent"/>
          <w:rFonts w:ascii="Garamond" w:hAnsi="Garamond" w:cs="Arial"/>
          <w:sz w:val="20"/>
          <w:szCs w:val="20"/>
        </w:rPr>
        <w:t>;</w:t>
      </w:r>
      <w:r w:rsidRPr="00A5246B">
        <w:rPr>
          <w:rFonts w:ascii="Garamond" w:hAnsi="Garamond"/>
          <w:sz w:val="20"/>
          <w:szCs w:val="20"/>
        </w:rPr>
        <w:t xml:space="preserve"> </w:t>
      </w:r>
    </w:p>
    <w:p w14:paraId="4F6ED2EC" w14:textId="77777777" w:rsidR="00B23856" w:rsidRPr="00A5246B" w:rsidRDefault="00B23856">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Style w:val="markedcontent"/>
          <w:rFonts w:ascii="Garamond" w:hAnsi="Garamond" w:cs="Arial"/>
          <w:sz w:val="20"/>
          <w:szCs w:val="20"/>
        </w:rPr>
        <w:t>informować Inspektora nadzoru/inwestora zastępczego o konieczności wykonania</w:t>
      </w:r>
      <w:r w:rsidRPr="00A5246B">
        <w:rPr>
          <w:rFonts w:ascii="Garamond" w:hAnsi="Garamond"/>
          <w:sz w:val="20"/>
          <w:szCs w:val="20"/>
        </w:rPr>
        <w:t xml:space="preserve"> </w:t>
      </w:r>
      <w:r w:rsidRPr="00A5246B">
        <w:rPr>
          <w:rStyle w:val="markedcontent"/>
          <w:rFonts w:ascii="Garamond" w:hAnsi="Garamond" w:cs="Arial"/>
          <w:sz w:val="20"/>
          <w:szCs w:val="20"/>
        </w:rPr>
        <w:t>robót dodatkowych i zamiennych w terminie 7 kalendarzowych dni od daty</w:t>
      </w:r>
      <w:r w:rsidRPr="00A5246B">
        <w:rPr>
          <w:rFonts w:ascii="Garamond" w:hAnsi="Garamond"/>
          <w:sz w:val="20"/>
          <w:szCs w:val="20"/>
        </w:rPr>
        <w:t xml:space="preserve"> </w:t>
      </w:r>
      <w:r w:rsidRPr="00A5246B">
        <w:rPr>
          <w:rStyle w:val="markedcontent"/>
          <w:rFonts w:ascii="Garamond" w:hAnsi="Garamond" w:cs="Arial"/>
          <w:sz w:val="20"/>
          <w:szCs w:val="20"/>
        </w:rPr>
        <w:t>stwierdzenia konieczności ich wykonania.</w:t>
      </w:r>
      <w:r w:rsidRPr="00A5246B">
        <w:rPr>
          <w:rFonts w:ascii="Garamond" w:hAnsi="Garamond"/>
          <w:sz w:val="20"/>
          <w:szCs w:val="20"/>
        </w:rPr>
        <w:t xml:space="preserve"> </w:t>
      </w:r>
    </w:p>
    <w:p w14:paraId="02002FF0" w14:textId="69B3FC78" w:rsidR="001F23CA" w:rsidRPr="00A5246B" w:rsidRDefault="001F23CA">
      <w:pPr>
        <w:numPr>
          <w:ilvl w:val="0"/>
          <w:numId w:val="143"/>
        </w:numPr>
        <w:tabs>
          <w:tab w:val="left" w:pos="0"/>
        </w:tabs>
        <w:autoSpaceDN/>
        <w:spacing w:line="276" w:lineRule="auto"/>
        <w:ind w:left="0" w:firstLine="0"/>
        <w:jc w:val="both"/>
        <w:textAlignment w:val="auto"/>
        <w:rPr>
          <w:rFonts w:ascii="Garamond" w:hAnsi="Garamond"/>
          <w:sz w:val="20"/>
          <w:szCs w:val="20"/>
        </w:rPr>
      </w:pPr>
      <w:r w:rsidRPr="00A5246B">
        <w:rPr>
          <w:rFonts w:ascii="Garamond" w:hAnsi="Garamond"/>
          <w:sz w:val="20"/>
          <w:szCs w:val="20"/>
        </w:rPr>
        <w:t xml:space="preserve">Współpracować z dostawcami sprzętu medycznego i koordynować </w:t>
      </w:r>
      <w:r w:rsidR="00A915E5" w:rsidRPr="00A5246B">
        <w:rPr>
          <w:rFonts w:ascii="Garamond" w:hAnsi="Garamond"/>
          <w:sz w:val="20"/>
          <w:szCs w:val="20"/>
        </w:rPr>
        <w:t xml:space="preserve">pracę </w:t>
      </w:r>
      <w:r w:rsidRPr="00A5246B">
        <w:rPr>
          <w:rFonts w:ascii="Garamond" w:hAnsi="Garamond"/>
          <w:sz w:val="20"/>
          <w:szCs w:val="20"/>
        </w:rPr>
        <w:t>dosta</w:t>
      </w:r>
      <w:r w:rsidR="00A915E5" w:rsidRPr="00A5246B">
        <w:rPr>
          <w:rFonts w:ascii="Garamond" w:hAnsi="Garamond"/>
          <w:sz w:val="20"/>
          <w:szCs w:val="20"/>
        </w:rPr>
        <w:t>wców</w:t>
      </w:r>
      <w:r w:rsidRPr="00A5246B">
        <w:rPr>
          <w:rFonts w:ascii="Garamond" w:hAnsi="Garamond"/>
          <w:sz w:val="20"/>
          <w:szCs w:val="20"/>
        </w:rPr>
        <w:t xml:space="preserve"> </w:t>
      </w:r>
      <w:r w:rsidR="00CB564D" w:rsidRPr="00A5246B">
        <w:rPr>
          <w:rFonts w:ascii="Garamond" w:hAnsi="Garamond"/>
          <w:sz w:val="20"/>
          <w:szCs w:val="20"/>
        </w:rPr>
        <w:t xml:space="preserve">urządzeń medycznych </w:t>
      </w:r>
      <w:r w:rsidRPr="00A5246B">
        <w:rPr>
          <w:rFonts w:ascii="Garamond" w:hAnsi="Garamond"/>
          <w:sz w:val="20"/>
          <w:szCs w:val="20"/>
        </w:rPr>
        <w:t xml:space="preserve">w budynkach objętych </w:t>
      </w:r>
      <w:r w:rsidR="00CB564D" w:rsidRPr="00A5246B">
        <w:rPr>
          <w:rFonts w:ascii="Garamond" w:hAnsi="Garamond"/>
          <w:sz w:val="20"/>
          <w:szCs w:val="20"/>
        </w:rPr>
        <w:t>robotami, realizowane w ramach projektów unijnych w których uczestniczy Zamawiający</w:t>
      </w:r>
      <w:r w:rsidRPr="00A5246B">
        <w:rPr>
          <w:rFonts w:ascii="Garamond" w:hAnsi="Garamond"/>
          <w:sz w:val="20"/>
          <w:szCs w:val="20"/>
        </w:rPr>
        <w:t>,</w:t>
      </w:r>
    </w:p>
    <w:p w14:paraId="7C791732" w14:textId="3B1DC9F0"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Fonts w:ascii="Garamond" w:hAnsi="Garamond"/>
          <w:sz w:val="20"/>
          <w:szCs w:val="20"/>
        </w:rPr>
        <w:t>Wykonawca zobowiązany jest do przestrzegania przepisów ustawy z dnia 14 grudnia 2012 r. o odpadach (Dz.U.</w:t>
      </w:r>
      <w:r w:rsidR="00853D7E" w:rsidRPr="00A5246B">
        <w:rPr>
          <w:rFonts w:ascii="Garamond" w:hAnsi="Garamond"/>
          <w:sz w:val="20"/>
          <w:szCs w:val="20"/>
        </w:rPr>
        <w:t xml:space="preserve"> z </w:t>
      </w:r>
      <w:r w:rsidRPr="00A5246B">
        <w:rPr>
          <w:rFonts w:ascii="Garamond" w:hAnsi="Garamond"/>
          <w:sz w:val="20"/>
          <w:szCs w:val="20"/>
        </w:rPr>
        <w:t>2023</w:t>
      </w:r>
      <w:r w:rsidR="00853D7E" w:rsidRPr="00A5246B">
        <w:rPr>
          <w:rFonts w:ascii="Garamond" w:hAnsi="Garamond"/>
          <w:sz w:val="20"/>
          <w:szCs w:val="20"/>
        </w:rPr>
        <w:t xml:space="preserve"> poz.</w:t>
      </w:r>
      <w:r w:rsidRPr="00A5246B">
        <w:rPr>
          <w:rFonts w:ascii="Garamond" w:hAnsi="Garamond"/>
          <w:sz w:val="20"/>
          <w:szCs w:val="20"/>
        </w:rPr>
        <w:t>1587)</w:t>
      </w:r>
      <w:r w:rsidR="00166E81" w:rsidRPr="00A5246B">
        <w:rPr>
          <w:rFonts w:ascii="Garamond" w:hAnsi="Garamond"/>
          <w:sz w:val="20"/>
          <w:szCs w:val="20"/>
        </w:rPr>
        <w:t>, w szczególności obowiązków wynikających z art. 101a ust. 1 tej ustawy.</w:t>
      </w:r>
    </w:p>
    <w:p w14:paraId="49AF9D58" w14:textId="590682F4"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Fonts w:ascii="Garamond" w:hAnsi="Garamond"/>
          <w:sz w:val="20"/>
          <w:szCs w:val="20"/>
        </w:rPr>
        <w:t>Wykonawca zobowiązany jest do prowadzenia na bieżąco ewidencji wytwarzanych odpadów budowlanych przy użyciu kart ewidencji i przekazania odpadów.</w:t>
      </w:r>
      <w:r w:rsidRPr="00A5246B">
        <w:rPr>
          <w:rFonts w:ascii="Garamond" w:hAnsi="Garamond"/>
          <w:bCs/>
          <w:kern w:val="0"/>
          <w:sz w:val="20"/>
          <w:szCs w:val="20"/>
          <w:lang w:eastAsia="ar-SA"/>
        </w:rPr>
        <w:t xml:space="preserve"> </w:t>
      </w:r>
      <w:r w:rsidRPr="00A5246B">
        <w:rPr>
          <w:rFonts w:ascii="Garamond" w:hAnsi="Garamond"/>
          <w:sz w:val="20"/>
          <w:szCs w:val="20"/>
        </w:rPr>
        <w:t>Wykonawca zobowiązany jest do postępowania z odpadami zgodnie z obowiązującymi w tym zakresie przepisami prawa. Wykonawca jako wytwórca odpadów w rozumieniu art. 3 ust. 1 pkt. 32 ustawy o odpadach ma obowiązek zagospodarowania powstałych podczas realizacji zadania odpadów zgodnie z tą ustawą i ustawą z dnia 27 kwietnia 2001 r. Prawo ochrony środowiska (Dz.U. z 202</w:t>
      </w:r>
      <w:r w:rsidR="00166E81" w:rsidRPr="00A5246B">
        <w:rPr>
          <w:rFonts w:ascii="Garamond" w:hAnsi="Garamond"/>
          <w:sz w:val="20"/>
          <w:szCs w:val="20"/>
        </w:rPr>
        <w:t>5</w:t>
      </w:r>
      <w:r w:rsidRPr="00A5246B">
        <w:rPr>
          <w:rFonts w:ascii="Garamond" w:hAnsi="Garamond"/>
          <w:sz w:val="20"/>
          <w:szCs w:val="20"/>
        </w:rPr>
        <w:t xml:space="preserve"> r. poz. </w:t>
      </w:r>
      <w:r w:rsidR="00166E81" w:rsidRPr="00A5246B">
        <w:rPr>
          <w:rFonts w:ascii="Garamond" w:hAnsi="Garamond"/>
          <w:sz w:val="20"/>
          <w:szCs w:val="20"/>
        </w:rPr>
        <w:t>647</w:t>
      </w:r>
      <w:r w:rsidRPr="00A5246B">
        <w:rPr>
          <w:rFonts w:ascii="Garamond" w:hAnsi="Garamond"/>
          <w:sz w:val="20"/>
          <w:szCs w:val="20"/>
        </w:rPr>
        <w:t xml:space="preserve"> ze zm.). </w:t>
      </w:r>
    </w:p>
    <w:p w14:paraId="774A3D55" w14:textId="46A3A63E"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Fonts w:ascii="Garamond" w:hAnsi="Garamond"/>
          <w:sz w:val="20"/>
          <w:szCs w:val="20"/>
        </w:rPr>
        <w:t xml:space="preserve">Wykonawca ma obowiązek uwzględnić (w cenie </w:t>
      </w:r>
      <w:r w:rsidR="0035228B" w:rsidRPr="00A5246B">
        <w:rPr>
          <w:rFonts w:ascii="Garamond" w:hAnsi="Garamond"/>
          <w:sz w:val="20"/>
          <w:szCs w:val="20"/>
        </w:rPr>
        <w:t>ryczałtowej) koszt</w:t>
      </w:r>
      <w:r w:rsidRPr="00A5246B">
        <w:rPr>
          <w:rFonts w:ascii="Garamond" w:hAnsi="Garamond"/>
          <w:sz w:val="20"/>
          <w:szCs w:val="20"/>
        </w:rPr>
        <w:t xml:space="preserve"> wywozu, składowania i utylizacji odpadów Wykonawca zobowiązany jest przekazać Zamawiającemu kwotę z odsprzedaży złomu (w razie takiej potrzeby) pozyskanego w trakcie wykonania Przedmiotu Umowy, natomiast odpady, w tym niebezpieczne Wykonawca obowiązany jest przekazać do utylizacji do uprawnionych podmiotów i przekazać Zamawiającemu karty odpadów. Wszelkie uzgodnienia dotyczące wywozu złomu metalowego, zdemontowanych urządzeń, materiałów itp. winny być uzgadniane i akceptowane przez Zamawiającego.</w:t>
      </w:r>
    </w:p>
    <w:p w14:paraId="6F858020" w14:textId="7F4FBF7C"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Fonts w:ascii="Garamond" w:hAnsi="Garamond"/>
          <w:sz w:val="20"/>
          <w:szCs w:val="20"/>
        </w:rPr>
        <w:t>Koszt zużycia energii elektrycznej, wody i odprowadzenia ścieków poniesie Wykonawca</w:t>
      </w:r>
      <w:r w:rsidR="008B1CB8" w:rsidRPr="00A5246B">
        <w:rPr>
          <w:rFonts w:ascii="Garamond" w:hAnsi="Garamond"/>
          <w:sz w:val="20"/>
          <w:szCs w:val="20"/>
        </w:rPr>
        <w:t xml:space="preserve"> (</w:t>
      </w:r>
      <w:r w:rsidRPr="00A5246B">
        <w:rPr>
          <w:rFonts w:ascii="Garamond" w:hAnsi="Garamond"/>
          <w:sz w:val="20"/>
          <w:szCs w:val="20"/>
        </w:rPr>
        <w:t>zgodnie z ustaleniami, które zostaną zaprotokołowane w protokole przekazania placu budowy</w:t>
      </w:r>
      <w:r w:rsidR="008B1CB8" w:rsidRPr="00A5246B">
        <w:rPr>
          <w:rFonts w:ascii="Garamond" w:hAnsi="Garamond"/>
          <w:sz w:val="20"/>
          <w:szCs w:val="20"/>
        </w:rPr>
        <w:t>)</w:t>
      </w:r>
      <w:r w:rsidRPr="00A5246B">
        <w:rPr>
          <w:rFonts w:ascii="Garamond" w:hAnsi="Garamond"/>
          <w:sz w:val="20"/>
          <w:szCs w:val="20"/>
        </w:rPr>
        <w:t xml:space="preserve">. </w:t>
      </w:r>
      <w:r w:rsidR="008B1CB8" w:rsidRPr="00A5246B">
        <w:rPr>
          <w:rFonts w:ascii="Garamond" w:hAnsi="Garamond"/>
          <w:sz w:val="20"/>
          <w:szCs w:val="20"/>
        </w:rPr>
        <w:t>Z tytułu tych kosztów Zamawiający będzie wystawiał faktury Wykonawcy, na bieżąco, w cyklach, w których sam ponosi opłaty za media.  Do kwot z tytułu tych kosztów zostanie doliczony podatek VAT, zgodnie z obowiązującymi regulacjami. Końcowa k</w:t>
      </w:r>
      <w:r w:rsidRPr="00A5246B">
        <w:rPr>
          <w:rFonts w:ascii="Garamond" w:hAnsi="Garamond"/>
          <w:sz w:val="20"/>
          <w:szCs w:val="20"/>
        </w:rPr>
        <w:t>wota</w:t>
      </w:r>
      <w:r w:rsidR="008B1CB8" w:rsidRPr="00A5246B">
        <w:rPr>
          <w:rFonts w:ascii="Garamond" w:hAnsi="Garamond"/>
          <w:sz w:val="20"/>
          <w:szCs w:val="20"/>
        </w:rPr>
        <w:t xml:space="preserve"> z tytułu zużycia mediów </w:t>
      </w:r>
      <w:r w:rsidRPr="00A5246B">
        <w:rPr>
          <w:rFonts w:ascii="Garamond" w:hAnsi="Garamond"/>
          <w:sz w:val="20"/>
          <w:szCs w:val="20"/>
        </w:rPr>
        <w:t>zostanie rozliczona na podstawie faktur wystawion</w:t>
      </w:r>
      <w:r w:rsidR="008B1CB8" w:rsidRPr="00A5246B">
        <w:rPr>
          <w:rFonts w:ascii="Garamond" w:hAnsi="Garamond"/>
          <w:sz w:val="20"/>
          <w:szCs w:val="20"/>
        </w:rPr>
        <w:t xml:space="preserve">ych </w:t>
      </w:r>
      <w:r w:rsidRPr="00A5246B">
        <w:rPr>
          <w:rFonts w:ascii="Garamond" w:hAnsi="Garamond"/>
          <w:sz w:val="20"/>
          <w:szCs w:val="20"/>
        </w:rPr>
        <w:t xml:space="preserve">przez Zamawiającego, w terminie do </w:t>
      </w:r>
      <w:r w:rsidR="008B1CB8" w:rsidRPr="00A5246B">
        <w:rPr>
          <w:rFonts w:ascii="Garamond" w:hAnsi="Garamond"/>
          <w:sz w:val="20"/>
          <w:szCs w:val="20"/>
        </w:rPr>
        <w:t>7</w:t>
      </w:r>
      <w:r w:rsidRPr="00A5246B">
        <w:rPr>
          <w:rFonts w:ascii="Garamond" w:hAnsi="Garamond"/>
          <w:sz w:val="20"/>
          <w:szCs w:val="20"/>
        </w:rPr>
        <w:t xml:space="preserve"> dni </w:t>
      </w:r>
      <w:r w:rsidR="008B1CB8" w:rsidRPr="00A5246B">
        <w:rPr>
          <w:rFonts w:ascii="Garamond" w:hAnsi="Garamond"/>
          <w:sz w:val="20"/>
          <w:szCs w:val="20"/>
        </w:rPr>
        <w:t xml:space="preserve">roboczych </w:t>
      </w:r>
      <w:r w:rsidRPr="00A5246B">
        <w:rPr>
          <w:rFonts w:ascii="Garamond" w:hAnsi="Garamond"/>
          <w:sz w:val="20"/>
          <w:szCs w:val="20"/>
        </w:rPr>
        <w:t>od daty podpisania protokołu odbioru końcowego.</w:t>
      </w:r>
      <w:r w:rsidR="008B1CB8" w:rsidRPr="00A5246B">
        <w:rPr>
          <w:rFonts w:ascii="Garamond" w:hAnsi="Garamond"/>
          <w:sz w:val="20"/>
          <w:szCs w:val="20"/>
        </w:rPr>
        <w:t xml:space="preserve"> Należności z tytułu tych faktur będą płatne przez Wykonawcę w terminie do 14 dni od daty otrzymania faktury.</w:t>
      </w:r>
    </w:p>
    <w:p w14:paraId="0942CDF6" w14:textId="77777777"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Style w:val="markedcontent"/>
          <w:rFonts w:ascii="Garamond" w:hAnsi="Garamond" w:cs="Arial"/>
          <w:sz w:val="20"/>
          <w:szCs w:val="20"/>
        </w:rPr>
        <w:t>Wykonawca zapewni na swój koszt dokonanie wszystkich niezbędnych badań</w:t>
      </w:r>
      <w:r w:rsidRPr="00A5246B">
        <w:rPr>
          <w:rFonts w:ascii="Garamond" w:hAnsi="Garamond"/>
          <w:sz w:val="20"/>
          <w:szCs w:val="20"/>
        </w:rPr>
        <w:t xml:space="preserve"> </w:t>
      </w:r>
      <w:r w:rsidRPr="00A5246B">
        <w:rPr>
          <w:rStyle w:val="markedcontent"/>
          <w:rFonts w:ascii="Garamond" w:hAnsi="Garamond" w:cs="Arial"/>
          <w:sz w:val="20"/>
          <w:szCs w:val="20"/>
        </w:rPr>
        <w:t>technicznych potwierdzających wykonanie przedmiotu umowy zgodnie</w:t>
      </w:r>
      <w:r w:rsidRPr="00A5246B">
        <w:rPr>
          <w:rFonts w:ascii="Garamond" w:hAnsi="Garamond"/>
          <w:sz w:val="20"/>
          <w:szCs w:val="20"/>
        </w:rPr>
        <w:t xml:space="preserve"> </w:t>
      </w:r>
      <w:r w:rsidRPr="00A5246B">
        <w:rPr>
          <w:rStyle w:val="markedcontent"/>
          <w:rFonts w:ascii="Garamond" w:hAnsi="Garamond" w:cs="Arial"/>
          <w:sz w:val="20"/>
          <w:szCs w:val="20"/>
        </w:rPr>
        <w:t>z dokumentacją projektową.</w:t>
      </w:r>
    </w:p>
    <w:p w14:paraId="1E250D00" w14:textId="4EE186C8"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bookmarkStart w:id="23" w:name="_Hlk209501867"/>
      <w:r w:rsidRPr="00A5246B">
        <w:rPr>
          <w:rStyle w:val="markedcontent"/>
          <w:rFonts w:ascii="Garamond" w:hAnsi="Garamond" w:cs="Arial"/>
          <w:sz w:val="20"/>
          <w:szCs w:val="20"/>
        </w:rPr>
        <w:t>Wszelkie szkody wynikłe w trakcie realizacji robót</w:t>
      </w:r>
      <w:r w:rsidR="00AE2373" w:rsidRPr="00A5246B">
        <w:rPr>
          <w:rStyle w:val="markedcontent"/>
          <w:rFonts w:ascii="Garamond" w:hAnsi="Garamond" w:cs="Arial"/>
          <w:sz w:val="20"/>
          <w:szCs w:val="20"/>
        </w:rPr>
        <w:t xml:space="preserve"> spowodowane przez Wykonawcę</w:t>
      </w:r>
      <w:r w:rsidRPr="00A5246B">
        <w:rPr>
          <w:rStyle w:val="markedcontent"/>
          <w:rFonts w:ascii="Garamond" w:hAnsi="Garamond" w:cs="Arial"/>
          <w:sz w:val="20"/>
          <w:szCs w:val="20"/>
        </w:rPr>
        <w:t>, szczególnie w obrębie terenów</w:t>
      </w:r>
      <w:r w:rsidRPr="00A5246B">
        <w:rPr>
          <w:rFonts w:ascii="Garamond" w:hAnsi="Garamond"/>
          <w:sz w:val="20"/>
          <w:szCs w:val="20"/>
        </w:rPr>
        <w:t xml:space="preserve"> </w:t>
      </w:r>
      <w:r w:rsidRPr="00A5246B">
        <w:rPr>
          <w:rStyle w:val="markedcontent"/>
          <w:rFonts w:ascii="Garamond" w:hAnsi="Garamond" w:cs="Arial"/>
          <w:sz w:val="20"/>
          <w:szCs w:val="20"/>
        </w:rPr>
        <w:t>stanowiących własność osób fizycznych i prawnych, obciążają Wykonawcę.</w:t>
      </w:r>
      <w:r w:rsidRPr="00A5246B">
        <w:rPr>
          <w:rFonts w:ascii="Garamond" w:hAnsi="Garamond"/>
          <w:sz w:val="20"/>
          <w:szCs w:val="20"/>
        </w:rPr>
        <w:t xml:space="preserve"> </w:t>
      </w:r>
    </w:p>
    <w:bookmarkEnd w:id="23"/>
    <w:p w14:paraId="32ABB277" w14:textId="77777777" w:rsidR="00581AFF"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Wykonawca zobowiązuje się do umożliwienia wstępu na teren budowy</w:t>
      </w:r>
      <w:r w:rsidRPr="00A5246B">
        <w:rPr>
          <w:rFonts w:ascii="Garamond" w:hAnsi="Garamond"/>
          <w:sz w:val="20"/>
          <w:szCs w:val="20"/>
        </w:rPr>
        <w:t xml:space="preserve"> </w:t>
      </w:r>
      <w:r w:rsidRPr="00A5246B">
        <w:rPr>
          <w:rStyle w:val="markedcontent"/>
          <w:rFonts w:ascii="Garamond" w:hAnsi="Garamond" w:cs="Arial"/>
          <w:sz w:val="20"/>
          <w:szCs w:val="20"/>
        </w:rPr>
        <w:t>pracownikom organów Państwowego Nadzoru Budowlanego, do których należy</w:t>
      </w:r>
      <w:r w:rsidRPr="00A5246B">
        <w:rPr>
          <w:rFonts w:ascii="Garamond" w:hAnsi="Garamond"/>
          <w:sz w:val="20"/>
          <w:szCs w:val="20"/>
        </w:rPr>
        <w:t xml:space="preserve"> </w:t>
      </w:r>
      <w:r w:rsidRPr="00A5246B">
        <w:rPr>
          <w:rStyle w:val="markedcontent"/>
          <w:rFonts w:ascii="Garamond" w:hAnsi="Garamond" w:cs="Arial"/>
          <w:sz w:val="20"/>
          <w:szCs w:val="20"/>
        </w:rPr>
        <w:t>wykonywanie zadań określonych ustawą Prawo budowlane oraz udostępnienia im</w:t>
      </w:r>
      <w:r w:rsidRPr="00A5246B">
        <w:rPr>
          <w:rFonts w:ascii="Garamond" w:hAnsi="Garamond"/>
          <w:sz w:val="20"/>
          <w:szCs w:val="20"/>
        </w:rPr>
        <w:t xml:space="preserve"> </w:t>
      </w:r>
      <w:r w:rsidRPr="00A5246B">
        <w:rPr>
          <w:rStyle w:val="markedcontent"/>
          <w:rFonts w:ascii="Garamond" w:hAnsi="Garamond" w:cs="Arial"/>
          <w:sz w:val="20"/>
          <w:szCs w:val="20"/>
        </w:rPr>
        <w:t>danych i informacji wymaganych tą ustawą.</w:t>
      </w:r>
    </w:p>
    <w:p w14:paraId="149415E4" w14:textId="77777777"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Style w:val="markedcontent"/>
          <w:rFonts w:ascii="Garamond" w:hAnsi="Garamond" w:cs="Arial"/>
          <w:sz w:val="20"/>
          <w:szCs w:val="20"/>
        </w:rPr>
        <w:t>Wykonawca ponosi pełną odpowiedzialność za właściwe wykonanie robót</w:t>
      </w:r>
      <w:r w:rsidRPr="00A5246B">
        <w:rPr>
          <w:rFonts w:ascii="Garamond" w:hAnsi="Garamond"/>
          <w:sz w:val="20"/>
          <w:szCs w:val="20"/>
        </w:rPr>
        <w:t xml:space="preserve"> </w:t>
      </w:r>
      <w:r w:rsidRPr="00A5246B">
        <w:rPr>
          <w:rStyle w:val="markedcontent"/>
          <w:rFonts w:ascii="Garamond" w:hAnsi="Garamond" w:cs="Arial"/>
          <w:sz w:val="20"/>
          <w:szCs w:val="20"/>
        </w:rPr>
        <w:t>tj. zapewnienie warunków bezpieczeństwa osób przebywających na placu budowy</w:t>
      </w:r>
      <w:r w:rsidRPr="00A5246B">
        <w:rPr>
          <w:rFonts w:ascii="Garamond" w:hAnsi="Garamond"/>
          <w:sz w:val="20"/>
          <w:szCs w:val="20"/>
        </w:rPr>
        <w:t xml:space="preserve"> </w:t>
      </w:r>
      <w:r w:rsidRPr="00A5246B">
        <w:rPr>
          <w:rStyle w:val="markedcontent"/>
          <w:rFonts w:ascii="Garamond" w:hAnsi="Garamond" w:cs="Arial"/>
          <w:sz w:val="20"/>
          <w:szCs w:val="20"/>
        </w:rPr>
        <w:t>i bezpieczeństwa mienia, oraz za metody organizacyjno-techniczne stosowane</w:t>
      </w:r>
      <w:r w:rsidRPr="00A5246B">
        <w:rPr>
          <w:rFonts w:ascii="Garamond" w:hAnsi="Garamond"/>
          <w:sz w:val="20"/>
          <w:szCs w:val="20"/>
        </w:rPr>
        <w:t xml:space="preserve"> </w:t>
      </w:r>
      <w:r w:rsidRPr="00A5246B">
        <w:rPr>
          <w:rStyle w:val="markedcontent"/>
          <w:rFonts w:ascii="Garamond" w:hAnsi="Garamond" w:cs="Arial"/>
          <w:sz w:val="20"/>
          <w:szCs w:val="20"/>
        </w:rPr>
        <w:t>na placu budowy.</w:t>
      </w:r>
      <w:r w:rsidRPr="00A5246B">
        <w:rPr>
          <w:rFonts w:ascii="Garamond" w:hAnsi="Garamond"/>
          <w:sz w:val="20"/>
          <w:szCs w:val="20"/>
        </w:rPr>
        <w:t xml:space="preserve"> </w:t>
      </w:r>
    </w:p>
    <w:p w14:paraId="1B1AE0E7" w14:textId="00557079" w:rsidR="00581AFF"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Wykonawca podejmie odpowiednie środki w celu zabezpieczenia dróg</w:t>
      </w:r>
      <w:r w:rsidRPr="00A5246B">
        <w:rPr>
          <w:rFonts w:ascii="Garamond" w:hAnsi="Garamond"/>
          <w:sz w:val="20"/>
          <w:szCs w:val="20"/>
        </w:rPr>
        <w:t xml:space="preserve"> </w:t>
      </w:r>
      <w:r w:rsidRPr="00A5246B">
        <w:rPr>
          <w:rStyle w:val="markedcontent"/>
          <w:rFonts w:ascii="Garamond" w:hAnsi="Garamond" w:cs="Arial"/>
          <w:sz w:val="20"/>
          <w:szCs w:val="20"/>
        </w:rPr>
        <w:t xml:space="preserve">prowadzących do placu budowy przed zniszczeniem spowodowanym </w:t>
      </w:r>
      <w:r w:rsidR="008B1CB8" w:rsidRPr="00A5246B">
        <w:rPr>
          <w:rStyle w:val="markedcontent"/>
          <w:rFonts w:ascii="Garamond" w:hAnsi="Garamond" w:cs="Arial"/>
          <w:sz w:val="20"/>
          <w:szCs w:val="20"/>
        </w:rPr>
        <w:t xml:space="preserve">ruchem </w:t>
      </w:r>
      <w:r w:rsidRPr="00A5246B">
        <w:rPr>
          <w:rStyle w:val="markedcontent"/>
          <w:rFonts w:ascii="Garamond" w:hAnsi="Garamond" w:cs="Arial"/>
          <w:sz w:val="20"/>
          <w:szCs w:val="20"/>
        </w:rPr>
        <w:t>środk</w:t>
      </w:r>
      <w:r w:rsidR="008B1CB8" w:rsidRPr="00A5246B">
        <w:rPr>
          <w:rStyle w:val="markedcontent"/>
          <w:rFonts w:ascii="Garamond" w:hAnsi="Garamond" w:cs="Arial"/>
          <w:sz w:val="20"/>
          <w:szCs w:val="20"/>
        </w:rPr>
        <w:t>ów</w:t>
      </w:r>
      <w:r w:rsidRPr="00A5246B">
        <w:rPr>
          <w:rFonts w:ascii="Garamond" w:hAnsi="Garamond"/>
          <w:sz w:val="20"/>
          <w:szCs w:val="20"/>
        </w:rPr>
        <w:t xml:space="preserve"> </w:t>
      </w:r>
      <w:r w:rsidRPr="00A5246B">
        <w:rPr>
          <w:rStyle w:val="markedcontent"/>
          <w:rFonts w:ascii="Garamond" w:hAnsi="Garamond" w:cs="Arial"/>
          <w:sz w:val="20"/>
          <w:szCs w:val="20"/>
        </w:rPr>
        <w:t>transportu.</w:t>
      </w:r>
      <w:r w:rsidR="008B1CB8" w:rsidRPr="00A5246B">
        <w:rPr>
          <w:rStyle w:val="markedcontent"/>
          <w:rFonts w:ascii="Garamond" w:hAnsi="Garamond" w:cs="Arial"/>
          <w:sz w:val="20"/>
          <w:szCs w:val="20"/>
        </w:rPr>
        <w:t xml:space="preserve"> </w:t>
      </w:r>
    </w:p>
    <w:p w14:paraId="5681856C" w14:textId="33229414"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Style w:val="markedcontent"/>
          <w:rFonts w:ascii="Garamond" w:hAnsi="Garamond" w:cs="Arial"/>
          <w:sz w:val="20"/>
          <w:szCs w:val="20"/>
        </w:rPr>
        <w:t>Wykonawca zobowiązuje się do zabezpieczenia placu budowy przed dostępem</w:t>
      </w:r>
      <w:r w:rsidRPr="00A5246B">
        <w:rPr>
          <w:rFonts w:ascii="Garamond" w:hAnsi="Garamond"/>
          <w:sz w:val="20"/>
          <w:szCs w:val="20"/>
        </w:rPr>
        <w:t xml:space="preserve"> </w:t>
      </w:r>
      <w:r w:rsidRPr="00A5246B">
        <w:rPr>
          <w:rStyle w:val="markedcontent"/>
          <w:rFonts w:ascii="Garamond" w:hAnsi="Garamond" w:cs="Arial"/>
          <w:sz w:val="20"/>
          <w:szCs w:val="20"/>
        </w:rPr>
        <w:t>osób trzecich</w:t>
      </w:r>
      <w:r w:rsidR="00B81482" w:rsidRPr="00A5246B">
        <w:rPr>
          <w:rStyle w:val="markedcontent"/>
          <w:rFonts w:ascii="Garamond" w:hAnsi="Garamond" w:cs="Arial"/>
          <w:sz w:val="20"/>
          <w:szCs w:val="20"/>
        </w:rPr>
        <w:t xml:space="preserve"> oraz </w:t>
      </w:r>
      <w:r w:rsidR="005B7164" w:rsidRPr="00A5246B">
        <w:rPr>
          <w:rStyle w:val="markedcontent"/>
          <w:rFonts w:ascii="Garamond" w:hAnsi="Garamond" w:cs="Arial"/>
          <w:sz w:val="20"/>
          <w:szCs w:val="20"/>
        </w:rPr>
        <w:t>bieżącego zapewnienia pracowników i</w:t>
      </w:r>
      <w:r w:rsidR="00B81482" w:rsidRPr="00A5246B">
        <w:rPr>
          <w:rStyle w:val="markedcontent"/>
          <w:rFonts w:ascii="Garamond" w:hAnsi="Garamond" w:cs="Arial"/>
          <w:sz w:val="20"/>
          <w:szCs w:val="20"/>
        </w:rPr>
        <w:t xml:space="preserve"> taboru w stopniu pozwalającym na prawidłową i terminową realizację zadań wynikających z harmonogramu rzeczowo-finansowego</w:t>
      </w:r>
    </w:p>
    <w:p w14:paraId="628E5476" w14:textId="66F7C98E" w:rsidR="00581AFF" w:rsidRPr="00A5246B" w:rsidRDefault="00B23856" w:rsidP="00A45C06">
      <w:pPr>
        <w:pStyle w:val="Akapitzlist"/>
        <w:numPr>
          <w:ilvl w:val="3"/>
          <w:numId w:val="79"/>
        </w:numPr>
        <w:tabs>
          <w:tab w:val="left" w:pos="0"/>
        </w:tabs>
        <w:autoSpaceDN/>
        <w:spacing w:after="0"/>
        <w:ind w:left="0" w:firstLine="0"/>
        <w:jc w:val="both"/>
        <w:textAlignment w:val="auto"/>
        <w:rPr>
          <w:rFonts w:ascii="Garamond" w:hAnsi="Garamond"/>
          <w:sz w:val="20"/>
          <w:szCs w:val="20"/>
        </w:rPr>
      </w:pPr>
      <w:r w:rsidRPr="00A5246B">
        <w:rPr>
          <w:rStyle w:val="markedcontent"/>
          <w:rFonts w:ascii="Garamond" w:hAnsi="Garamond" w:cs="Arial"/>
          <w:sz w:val="20"/>
          <w:szCs w:val="20"/>
        </w:rPr>
        <w:t>W czasie realizacji robót Wykonawca będzie utrzymywać teren budowy w stanie</w:t>
      </w:r>
      <w:r w:rsidRPr="00A5246B">
        <w:rPr>
          <w:rFonts w:ascii="Garamond" w:hAnsi="Garamond"/>
          <w:sz w:val="20"/>
          <w:szCs w:val="20"/>
        </w:rPr>
        <w:t xml:space="preserve"> </w:t>
      </w:r>
      <w:r w:rsidRPr="00A5246B">
        <w:rPr>
          <w:rStyle w:val="markedcontent"/>
          <w:rFonts w:ascii="Garamond" w:hAnsi="Garamond" w:cs="Arial"/>
          <w:sz w:val="20"/>
          <w:szCs w:val="20"/>
        </w:rPr>
        <w:t>wolnym od przeszkód komunikacyjnych</w:t>
      </w:r>
      <w:r w:rsidR="008B1CB8" w:rsidRPr="00A5246B">
        <w:rPr>
          <w:rStyle w:val="markedcontent"/>
          <w:rFonts w:ascii="Garamond" w:hAnsi="Garamond" w:cs="Arial"/>
          <w:sz w:val="20"/>
          <w:szCs w:val="20"/>
        </w:rPr>
        <w:t>. U</w:t>
      </w:r>
      <w:r w:rsidRPr="00A5246B">
        <w:rPr>
          <w:rStyle w:val="markedcontent"/>
          <w:rFonts w:ascii="Garamond" w:hAnsi="Garamond" w:cs="Arial"/>
          <w:sz w:val="20"/>
          <w:szCs w:val="20"/>
        </w:rPr>
        <w:t>rządzenia pomocnicze, zbędne materiały</w:t>
      </w:r>
      <w:r w:rsidRPr="00A5246B">
        <w:rPr>
          <w:rFonts w:ascii="Garamond" w:hAnsi="Garamond"/>
          <w:sz w:val="20"/>
          <w:szCs w:val="20"/>
        </w:rPr>
        <w:t xml:space="preserve"> </w:t>
      </w:r>
      <w:r w:rsidRPr="00A5246B">
        <w:rPr>
          <w:rStyle w:val="markedcontent"/>
          <w:rFonts w:ascii="Garamond" w:hAnsi="Garamond" w:cs="Arial"/>
          <w:sz w:val="20"/>
          <w:szCs w:val="20"/>
        </w:rPr>
        <w:t xml:space="preserve">lub niewykorzystane materiały oraz niepotrzebne urządzenia prowizoryczne </w:t>
      </w:r>
      <w:r w:rsidR="008B1CB8" w:rsidRPr="00A5246B">
        <w:rPr>
          <w:rStyle w:val="markedcontent"/>
          <w:rFonts w:ascii="Garamond" w:hAnsi="Garamond" w:cs="Arial"/>
          <w:sz w:val="20"/>
          <w:szCs w:val="20"/>
        </w:rPr>
        <w:t xml:space="preserve">Wykonawca </w:t>
      </w:r>
      <w:r w:rsidR="0035228B" w:rsidRPr="00A5246B">
        <w:rPr>
          <w:rStyle w:val="markedcontent"/>
          <w:rFonts w:ascii="Garamond" w:hAnsi="Garamond" w:cs="Arial"/>
          <w:sz w:val="20"/>
          <w:szCs w:val="20"/>
        </w:rPr>
        <w:t>będzie</w:t>
      </w:r>
      <w:r w:rsidR="0035228B" w:rsidRPr="00A5246B">
        <w:rPr>
          <w:rFonts w:ascii="Garamond" w:hAnsi="Garamond"/>
          <w:sz w:val="20"/>
          <w:szCs w:val="20"/>
        </w:rPr>
        <w:t xml:space="preserve"> składował</w:t>
      </w:r>
      <w:r w:rsidRPr="00A5246B">
        <w:rPr>
          <w:rStyle w:val="markedcontent"/>
          <w:rFonts w:ascii="Garamond" w:hAnsi="Garamond" w:cs="Arial"/>
          <w:sz w:val="20"/>
          <w:szCs w:val="20"/>
        </w:rPr>
        <w:t xml:space="preserve"> w jednym</w:t>
      </w:r>
      <w:r w:rsidR="008B1CB8" w:rsidRPr="00A5246B">
        <w:rPr>
          <w:rStyle w:val="markedcontent"/>
          <w:rFonts w:ascii="Garamond" w:hAnsi="Garamond" w:cs="Arial"/>
          <w:sz w:val="20"/>
          <w:szCs w:val="20"/>
        </w:rPr>
        <w:t>,</w:t>
      </w:r>
      <w:r w:rsidRPr="00A5246B">
        <w:rPr>
          <w:rStyle w:val="markedcontent"/>
          <w:rFonts w:ascii="Garamond" w:hAnsi="Garamond" w:cs="Arial"/>
          <w:sz w:val="20"/>
          <w:szCs w:val="20"/>
        </w:rPr>
        <w:t xml:space="preserve"> wyznaczonym miejscu, a zbędne przedmioty, odpady i śmieci</w:t>
      </w:r>
      <w:r w:rsidRPr="00A5246B">
        <w:rPr>
          <w:rFonts w:ascii="Garamond" w:hAnsi="Garamond"/>
          <w:sz w:val="20"/>
          <w:szCs w:val="20"/>
        </w:rPr>
        <w:t xml:space="preserve"> </w:t>
      </w:r>
      <w:r w:rsidRPr="00A5246B">
        <w:rPr>
          <w:rStyle w:val="markedcontent"/>
          <w:rFonts w:ascii="Garamond" w:hAnsi="Garamond" w:cs="Arial"/>
          <w:sz w:val="20"/>
          <w:szCs w:val="20"/>
        </w:rPr>
        <w:t>usuwał z terenu budowy.</w:t>
      </w:r>
      <w:r w:rsidRPr="00A5246B">
        <w:rPr>
          <w:rFonts w:ascii="Garamond" w:hAnsi="Garamond"/>
          <w:sz w:val="20"/>
          <w:szCs w:val="20"/>
        </w:rPr>
        <w:t xml:space="preserve"> </w:t>
      </w:r>
    </w:p>
    <w:p w14:paraId="2194B978" w14:textId="77777777" w:rsidR="00581AFF"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Wykonawca ponosi finansową i prawną odpowiedzialność za ewentualne</w:t>
      </w:r>
      <w:r w:rsidRPr="00A5246B">
        <w:rPr>
          <w:rFonts w:ascii="Garamond" w:hAnsi="Garamond"/>
          <w:sz w:val="20"/>
          <w:szCs w:val="20"/>
        </w:rPr>
        <w:t xml:space="preserve"> </w:t>
      </w:r>
      <w:r w:rsidRPr="00A5246B">
        <w:rPr>
          <w:rStyle w:val="markedcontent"/>
          <w:rFonts w:ascii="Garamond" w:hAnsi="Garamond" w:cs="Arial"/>
          <w:sz w:val="20"/>
          <w:szCs w:val="20"/>
        </w:rPr>
        <w:t>zniszczenia bądź uszkodzenia wykonywanych wcześniej robót.</w:t>
      </w:r>
    </w:p>
    <w:p w14:paraId="759EB05E" w14:textId="36BC326F" w:rsidR="00581AFF"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Wszelkie szkody wynikłe w trakcie realizacji robót, szczególnie w obrębie terenów</w:t>
      </w:r>
      <w:r w:rsidRPr="00A5246B">
        <w:rPr>
          <w:rFonts w:ascii="Garamond" w:hAnsi="Garamond"/>
          <w:sz w:val="20"/>
          <w:szCs w:val="20"/>
        </w:rPr>
        <w:t xml:space="preserve"> </w:t>
      </w:r>
      <w:r w:rsidRPr="00A5246B">
        <w:rPr>
          <w:rStyle w:val="markedcontent"/>
          <w:rFonts w:ascii="Garamond" w:hAnsi="Garamond" w:cs="Arial"/>
          <w:sz w:val="20"/>
          <w:szCs w:val="20"/>
        </w:rPr>
        <w:t>stanowiących własność osób fizycznych i prawnych</w:t>
      </w:r>
      <w:r w:rsidR="0074769A" w:rsidRPr="00A5246B">
        <w:rPr>
          <w:rStyle w:val="markedcontent"/>
          <w:rFonts w:ascii="Garamond" w:hAnsi="Garamond" w:cs="Arial"/>
          <w:sz w:val="20"/>
          <w:szCs w:val="20"/>
        </w:rPr>
        <w:t>,</w:t>
      </w:r>
      <w:r w:rsidRPr="00A5246B">
        <w:rPr>
          <w:rStyle w:val="markedcontent"/>
          <w:rFonts w:ascii="Garamond" w:hAnsi="Garamond" w:cs="Arial"/>
          <w:sz w:val="20"/>
          <w:szCs w:val="20"/>
        </w:rPr>
        <w:t xml:space="preserve"> obciążają Wykonawcę.</w:t>
      </w:r>
    </w:p>
    <w:p w14:paraId="01A226FA" w14:textId="77777777" w:rsidR="00581AFF"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W przypadku zniszczenia lub uszkodzenia obiektu lub robót, ich części bądź</w:t>
      </w:r>
      <w:r w:rsidRPr="00A5246B">
        <w:rPr>
          <w:rFonts w:ascii="Garamond" w:hAnsi="Garamond"/>
          <w:sz w:val="20"/>
          <w:szCs w:val="20"/>
        </w:rPr>
        <w:t xml:space="preserve"> </w:t>
      </w:r>
      <w:r w:rsidRPr="00A5246B">
        <w:rPr>
          <w:rStyle w:val="markedcontent"/>
          <w:rFonts w:ascii="Garamond" w:hAnsi="Garamond" w:cs="Arial"/>
          <w:sz w:val="20"/>
          <w:szCs w:val="20"/>
        </w:rPr>
        <w:t>urządzeń w toku realizacji Wykonawca zobowiązany jest do naprawienia ich</w:t>
      </w:r>
      <w:r w:rsidRPr="00A5246B">
        <w:rPr>
          <w:rFonts w:ascii="Garamond" w:hAnsi="Garamond"/>
          <w:sz w:val="20"/>
          <w:szCs w:val="20"/>
        </w:rPr>
        <w:t xml:space="preserve"> </w:t>
      </w:r>
      <w:r w:rsidRPr="00A5246B">
        <w:rPr>
          <w:rStyle w:val="markedcontent"/>
          <w:rFonts w:ascii="Garamond" w:hAnsi="Garamond" w:cs="Arial"/>
          <w:sz w:val="20"/>
          <w:szCs w:val="20"/>
        </w:rPr>
        <w:t>i doprowadzenia do stanu poprzedniego, na koszt własny.</w:t>
      </w:r>
    </w:p>
    <w:p w14:paraId="39518B05" w14:textId="77777777" w:rsidR="00581AFF"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Wykonawca zobowiązuje się do niezwłocznego usuwania wad robót i usług,</w:t>
      </w:r>
      <w:r w:rsidRPr="00A5246B">
        <w:rPr>
          <w:rFonts w:ascii="Garamond" w:hAnsi="Garamond"/>
          <w:sz w:val="20"/>
          <w:szCs w:val="20"/>
        </w:rPr>
        <w:t xml:space="preserve"> </w:t>
      </w:r>
      <w:r w:rsidRPr="00A5246B">
        <w:rPr>
          <w:rStyle w:val="markedcontent"/>
          <w:rFonts w:ascii="Garamond" w:hAnsi="Garamond" w:cs="Arial"/>
          <w:sz w:val="20"/>
          <w:szCs w:val="20"/>
        </w:rPr>
        <w:t>stwierdzonych w toku czynności odbiorowych i powstałych w okresie</w:t>
      </w:r>
      <w:r w:rsidRPr="00A5246B">
        <w:rPr>
          <w:rFonts w:ascii="Garamond" w:hAnsi="Garamond"/>
          <w:sz w:val="20"/>
          <w:szCs w:val="20"/>
        </w:rPr>
        <w:t xml:space="preserve"> </w:t>
      </w:r>
      <w:r w:rsidRPr="00A5246B">
        <w:rPr>
          <w:rStyle w:val="markedcontent"/>
          <w:rFonts w:ascii="Garamond" w:hAnsi="Garamond" w:cs="Arial"/>
          <w:sz w:val="20"/>
          <w:szCs w:val="20"/>
        </w:rPr>
        <w:t>gwarancyjnym, w terminach wskazanych w umowie. Wykonawcy nie</w:t>
      </w:r>
      <w:r w:rsidRPr="00A5246B">
        <w:rPr>
          <w:rFonts w:ascii="Garamond" w:hAnsi="Garamond"/>
          <w:sz w:val="20"/>
          <w:szCs w:val="20"/>
        </w:rPr>
        <w:t xml:space="preserve"> </w:t>
      </w:r>
      <w:r w:rsidRPr="00A5246B">
        <w:rPr>
          <w:rStyle w:val="markedcontent"/>
          <w:rFonts w:ascii="Garamond" w:hAnsi="Garamond" w:cs="Arial"/>
          <w:sz w:val="20"/>
          <w:szCs w:val="20"/>
        </w:rPr>
        <w:t>przysługuje dodatkowe wynagrodzenie z tytułu usunięcia stwierdzonych wad.</w:t>
      </w:r>
    </w:p>
    <w:p w14:paraId="745245A9" w14:textId="436CA061" w:rsidR="00B23856" w:rsidRPr="00A5246B" w:rsidRDefault="00B23856" w:rsidP="00A45C06">
      <w:pPr>
        <w:pStyle w:val="Akapitzlist"/>
        <w:numPr>
          <w:ilvl w:val="3"/>
          <w:numId w:val="79"/>
        </w:numPr>
        <w:tabs>
          <w:tab w:val="left" w:pos="0"/>
        </w:tabs>
        <w:autoSpaceDN/>
        <w:spacing w:after="0"/>
        <w:ind w:left="0" w:firstLine="0"/>
        <w:jc w:val="both"/>
        <w:textAlignment w:val="auto"/>
        <w:rPr>
          <w:rStyle w:val="markedcontent"/>
          <w:rFonts w:ascii="Garamond" w:hAnsi="Garamond"/>
          <w:sz w:val="20"/>
          <w:szCs w:val="20"/>
        </w:rPr>
      </w:pPr>
      <w:r w:rsidRPr="00A5246B">
        <w:rPr>
          <w:rStyle w:val="markedcontent"/>
          <w:rFonts w:ascii="Garamond" w:hAnsi="Garamond" w:cs="Arial"/>
          <w:sz w:val="20"/>
          <w:szCs w:val="20"/>
        </w:rPr>
        <w:t>Po zakończeniu robót Wykonawca zobowiązany jest uporządkować teren budowy</w:t>
      </w:r>
      <w:r w:rsidRPr="00A5246B">
        <w:rPr>
          <w:rFonts w:ascii="Garamond" w:hAnsi="Garamond"/>
          <w:sz w:val="20"/>
          <w:szCs w:val="20"/>
        </w:rPr>
        <w:t xml:space="preserve"> </w:t>
      </w:r>
      <w:r w:rsidRPr="00A5246B">
        <w:rPr>
          <w:rStyle w:val="markedcontent"/>
          <w:rFonts w:ascii="Garamond" w:hAnsi="Garamond" w:cs="Arial"/>
          <w:sz w:val="20"/>
          <w:szCs w:val="20"/>
        </w:rPr>
        <w:t>i przekazać go Zamawiającemu w terminie ustalonym na końcowy odbiór robót.</w:t>
      </w:r>
    </w:p>
    <w:p w14:paraId="13474E0C" w14:textId="77777777" w:rsidR="00B23856" w:rsidRPr="00A5246B" w:rsidRDefault="00B23856" w:rsidP="00A45C06">
      <w:pPr>
        <w:tabs>
          <w:tab w:val="left" w:pos="284"/>
        </w:tabs>
        <w:autoSpaceDN/>
        <w:spacing w:line="276" w:lineRule="auto"/>
        <w:jc w:val="center"/>
        <w:textAlignment w:val="auto"/>
        <w:rPr>
          <w:rFonts w:ascii="Garamond" w:hAnsi="Garamond"/>
          <w:b/>
          <w:bCs/>
          <w:sz w:val="20"/>
          <w:szCs w:val="20"/>
        </w:rPr>
      </w:pPr>
      <w:r w:rsidRPr="00A5246B">
        <w:rPr>
          <w:rStyle w:val="markedcontent"/>
          <w:rFonts w:ascii="Garamond" w:hAnsi="Garamond" w:cs="Arial"/>
          <w:b/>
          <w:bCs/>
          <w:sz w:val="20"/>
          <w:szCs w:val="20"/>
        </w:rPr>
        <w:t>§ 6</w:t>
      </w:r>
    </w:p>
    <w:p w14:paraId="3189DA55" w14:textId="447C19E8" w:rsidR="00B23856" w:rsidRPr="00A5246B" w:rsidRDefault="00B23856" w:rsidP="00A45C06">
      <w:pPr>
        <w:tabs>
          <w:tab w:val="left" w:pos="0"/>
        </w:tabs>
        <w:autoSpaceDN/>
        <w:spacing w:line="276" w:lineRule="auto"/>
        <w:jc w:val="both"/>
        <w:textAlignment w:val="auto"/>
        <w:rPr>
          <w:rFonts w:ascii="Garamond" w:hAnsi="Garamond" w:cs="Arial"/>
          <w:sz w:val="20"/>
          <w:szCs w:val="20"/>
        </w:rPr>
      </w:pPr>
      <w:r w:rsidRPr="00A5246B">
        <w:rPr>
          <w:rStyle w:val="markedcontent"/>
          <w:rFonts w:ascii="Garamond" w:hAnsi="Garamond" w:cs="Arial"/>
          <w:sz w:val="20"/>
          <w:szCs w:val="20"/>
        </w:rPr>
        <w:t xml:space="preserve">Zamawiający zobowiązany jest </w:t>
      </w:r>
      <w:r w:rsidRPr="00A5246B">
        <w:rPr>
          <w:rFonts w:ascii="Garamond" w:hAnsi="Garamond"/>
          <w:sz w:val="20"/>
          <w:szCs w:val="20"/>
        </w:rPr>
        <w:t>p</w:t>
      </w:r>
      <w:r w:rsidRPr="00A5246B">
        <w:rPr>
          <w:rStyle w:val="markedcontent"/>
          <w:rFonts w:ascii="Garamond" w:hAnsi="Garamond" w:cs="Arial"/>
          <w:sz w:val="20"/>
          <w:szCs w:val="20"/>
        </w:rPr>
        <w:t>rzekazać Wykonawcy plac budowy protokołem przekazania, w terminie do 7 dni</w:t>
      </w:r>
      <w:r w:rsidRPr="00A5246B">
        <w:rPr>
          <w:rFonts w:ascii="Garamond" w:hAnsi="Garamond"/>
          <w:sz w:val="20"/>
          <w:szCs w:val="20"/>
        </w:rPr>
        <w:t xml:space="preserve"> </w:t>
      </w:r>
      <w:r w:rsidRPr="00A5246B">
        <w:rPr>
          <w:rStyle w:val="markedcontent"/>
          <w:rFonts w:ascii="Garamond" w:hAnsi="Garamond" w:cs="Arial"/>
          <w:sz w:val="20"/>
          <w:szCs w:val="20"/>
        </w:rPr>
        <w:t xml:space="preserve">roboczych od dnia </w:t>
      </w:r>
      <w:r w:rsidR="00960CCD" w:rsidRPr="00A5246B">
        <w:rPr>
          <w:rStyle w:val="markedcontent"/>
          <w:rFonts w:ascii="Garamond" w:hAnsi="Garamond" w:cs="Arial"/>
          <w:sz w:val="20"/>
          <w:szCs w:val="20"/>
        </w:rPr>
        <w:t>złożenia Inwestorowi Zastępczemu</w:t>
      </w:r>
      <w:r w:rsidR="003B2DA6" w:rsidRPr="00A5246B">
        <w:rPr>
          <w:rStyle w:val="markedcontent"/>
          <w:rFonts w:ascii="Garamond" w:hAnsi="Garamond" w:cs="Arial"/>
          <w:sz w:val="20"/>
          <w:szCs w:val="20"/>
        </w:rPr>
        <w:t xml:space="preserve"> </w:t>
      </w:r>
      <w:r w:rsidR="00960CCD" w:rsidRPr="00A5246B">
        <w:rPr>
          <w:rStyle w:val="markedcontent"/>
          <w:rFonts w:ascii="Garamond" w:hAnsi="Garamond" w:cs="Arial"/>
          <w:sz w:val="20"/>
          <w:szCs w:val="20"/>
        </w:rPr>
        <w:t xml:space="preserve">dokumentację projektową </w:t>
      </w:r>
      <w:r w:rsidR="004A73A4" w:rsidRPr="00A5246B">
        <w:rPr>
          <w:rStyle w:val="markedcontent"/>
          <w:rFonts w:ascii="Garamond" w:hAnsi="Garamond" w:cs="Arial"/>
          <w:sz w:val="20"/>
          <w:szCs w:val="20"/>
        </w:rPr>
        <w:t xml:space="preserve">zgodnie </w:t>
      </w:r>
      <w:r w:rsidR="00E27897" w:rsidRPr="00A5246B">
        <w:rPr>
          <w:rStyle w:val="markedcontent"/>
          <w:rFonts w:ascii="Garamond" w:hAnsi="Garamond" w:cs="Arial"/>
          <w:sz w:val="20"/>
          <w:szCs w:val="20"/>
        </w:rPr>
        <w:t>z treścią</w:t>
      </w:r>
      <w:r w:rsidR="00960CCD" w:rsidRPr="00A5246B">
        <w:rPr>
          <w:rStyle w:val="markedcontent"/>
          <w:rFonts w:ascii="Garamond" w:hAnsi="Garamond" w:cs="Arial"/>
          <w:sz w:val="20"/>
          <w:szCs w:val="20"/>
        </w:rPr>
        <w:t xml:space="preserve"> </w:t>
      </w:r>
      <w:r w:rsidR="00960CCD" w:rsidRPr="00A5246B">
        <w:rPr>
          <w:rStyle w:val="markedcontent"/>
          <w:rFonts w:ascii="Garamond" w:hAnsi="Garamond" w:cs="Arial"/>
          <w:b/>
          <w:bCs/>
          <w:sz w:val="20"/>
          <w:szCs w:val="20"/>
        </w:rPr>
        <w:t>§ 2 ust. 4</w:t>
      </w:r>
      <w:r w:rsidR="004A73A4" w:rsidRPr="00A5246B">
        <w:rPr>
          <w:rStyle w:val="markedcontent"/>
          <w:rFonts w:ascii="Garamond" w:hAnsi="Garamond" w:cs="Arial"/>
          <w:b/>
          <w:bCs/>
          <w:sz w:val="20"/>
          <w:szCs w:val="20"/>
        </w:rPr>
        <w:t>-6</w:t>
      </w:r>
      <w:r w:rsidR="00960CCD" w:rsidRPr="00A5246B">
        <w:rPr>
          <w:rStyle w:val="markedcontent"/>
          <w:rFonts w:ascii="Garamond" w:hAnsi="Garamond" w:cs="Arial"/>
          <w:b/>
          <w:bCs/>
          <w:sz w:val="20"/>
          <w:szCs w:val="20"/>
        </w:rPr>
        <w:t xml:space="preserve"> </w:t>
      </w:r>
      <w:r w:rsidR="003B2DA6" w:rsidRPr="00A5246B">
        <w:rPr>
          <w:rStyle w:val="markedcontent"/>
          <w:rFonts w:ascii="Garamond" w:hAnsi="Garamond" w:cs="Arial"/>
          <w:sz w:val="20"/>
          <w:szCs w:val="20"/>
        </w:rPr>
        <w:t>(lub w innym terminie uzgodnionym przez Strony)</w:t>
      </w:r>
      <w:r w:rsidRPr="00A5246B">
        <w:rPr>
          <w:rStyle w:val="markedcontent"/>
          <w:rFonts w:ascii="Garamond" w:hAnsi="Garamond" w:cs="Arial"/>
          <w:sz w:val="20"/>
          <w:szCs w:val="20"/>
        </w:rPr>
        <w:t>, jak i wyznaczyć termin odbioru robót i całego przedmiotu zamówienia, odebrać</w:t>
      </w:r>
      <w:r w:rsidRPr="00A5246B">
        <w:rPr>
          <w:rFonts w:ascii="Garamond" w:hAnsi="Garamond"/>
          <w:sz w:val="20"/>
          <w:szCs w:val="20"/>
        </w:rPr>
        <w:t xml:space="preserve"> </w:t>
      </w:r>
      <w:r w:rsidRPr="00A5246B">
        <w:rPr>
          <w:rStyle w:val="markedcontent"/>
          <w:rFonts w:ascii="Garamond" w:hAnsi="Garamond" w:cs="Arial"/>
          <w:sz w:val="20"/>
          <w:szCs w:val="20"/>
        </w:rPr>
        <w:t>prawidłowo zrealizowany przedmiot umowy zgodnie z umową i protokołami odbioru</w:t>
      </w:r>
      <w:r w:rsidRPr="00A5246B">
        <w:rPr>
          <w:rFonts w:ascii="Garamond" w:hAnsi="Garamond"/>
          <w:sz w:val="20"/>
          <w:szCs w:val="20"/>
        </w:rPr>
        <w:t xml:space="preserve"> </w:t>
      </w:r>
      <w:r w:rsidRPr="00A5246B">
        <w:rPr>
          <w:rStyle w:val="markedcontent"/>
          <w:rFonts w:ascii="Garamond" w:hAnsi="Garamond" w:cs="Arial"/>
          <w:sz w:val="20"/>
          <w:szCs w:val="20"/>
        </w:rPr>
        <w:t>oraz zapłacić wynagrodzenie umowne</w:t>
      </w:r>
      <w:r w:rsidR="003B2DA6" w:rsidRPr="00A5246B">
        <w:rPr>
          <w:rStyle w:val="markedcontent"/>
          <w:rFonts w:ascii="Garamond" w:hAnsi="Garamond" w:cs="Arial"/>
          <w:sz w:val="20"/>
          <w:szCs w:val="20"/>
        </w:rPr>
        <w:t>, na warunkach określonych w</w:t>
      </w:r>
      <w:r w:rsidRPr="00A5246B">
        <w:rPr>
          <w:rStyle w:val="markedcontent"/>
          <w:rFonts w:ascii="Garamond" w:hAnsi="Garamond" w:cs="Arial"/>
          <w:sz w:val="20"/>
          <w:szCs w:val="20"/>
        </w:rPr>
        <w:t xml:space="preserve"> niniejszej umow</w:t>
      </w:r>
      <w:r w:rsidR="003B2DA6" w:rsidRPr="00A5246B">
        <w:rPr>
          <w:rStyle w:val="markedcontent"/>
          <w:rFonts w:ascii="Garamond" w:hAnsi="Garamond" w:cs="Arial"/>
          <w:sz w:val="20"/>
          <w:szCs w:val="20"/>
        </w:rPr>
        <w:t>ie</w:t>
      </w:r>
      <w:r w:rsidRPr="00A5246B">
        <w:rPr>
          <w:rStyle w:val="markedcontent"/>
          <w:rFonts w:ascii="Garamond" w:hAnsi="Garamond" w:cs="Arial"/>
          <w:sz w:val="20"/>
          <w:szCs w:val="20"/>
        </w:rPr>
        <w:t>.</w:t>
      </w:r>
    </w:p>
    <w:p w14:paraId="1089BCA8" w14:textId="77777777"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7</w:t>
      </w:r>
    </w:p>
    <w:p w14:paraId="0F174157" w14:textId="469FF22A" w:rsidR="00B23856" w:rsidRPr="00A5246B" w:rsidRDefault="00B23856" w:rsidP="00A45C06">
      <w:pPr>
        <w:widowControl w:val="0"/>
        <w:autoSpaceDN/>
        <w:spacing w:line="276" w:lineRule="auto"/>
        <w:jc w:val="both"/>
        <w:textAlignment w:val="auto"/>
        <w:rPr>
          <w:rFonts w:ascii="Garamond" w:hAnsi="Garamond"/>
          <w:sz w:val="20"/>
          <w:szCs w:val="20"/>
        </w:rPr>
      </w:pPr>
      <w:r w:rsidRPr="00A5246B">
        <w:rPr>
          <w:rFonts w:ascii="Garamond" w:hAnsi="Garamond"/>
          <w:sz w:val="20"/>
          <w:szCs w:val="20"/>
        </w:rPr>
        <w:t xml:space="preserve">Zamawiający udzieli </w:t>
      </w:r>
      <w:r w:rsidR="005D4532" w:rsidRPr="00A5246B">
        <w:rPr>
          <w:rFonts w:ascii="Garamond" w:hAnsi="Garamond"/>
          <w:sz w:val="20"/>
          <w:szCs w:val="20"/>
        </w:rPr>
        <w:t xml:space="preserve">w niezbędnym zakresie </w:t>
      </w:r>
      <w:r w:rsidRPr="00A5246B">
        <w:rPr>
          <w:rFonts w:ascii="Garamond" w:hAnsi="Garamond"/>
          <w:sz w:val="20"/>
          <w:szCs w:val="20"/>
        </w:rPr>
        <w:t xml:space="preserve">Wykonawcy pełnomocnictwa do </w:t>
      </w:r>
      <w:r w:rsidR="0035228B" w:rsidRPr="00A5246B">
        <w:rPr>
          <w:rFonts w:ascii="Garamond" w:hAnsi="Garamond"/>
          <w:sz w:val="20"/>
          <w:szCs w:val="20"/>
        </w:rPr>
        <w:t>reprezentowania i</w:t>
      </w:r>
      <w:r w:rsidRPr="00A5246B">
        <w:rPr>
          <w:rFonts w:ascii="Garamond" w:hAnsi="Garamond"/>
          <w:sz w:val="20"/>
          <w:szCs w:val="20"/>
        </w:rPr>
        <w:t xml:space="preserve"> występowania w jego imieniu przed właściwymi organami, urzędami i instytucjami w postępowaniach administracyjnych, których przedmiotem będzie uzyskanie: wymaganych decyzji, zezwoleń, uzgodnień, opinii, badań i ekspertyz.</w:t>
      </w:r>
    </w:p>
    <w:p w14:paraId="4A57768C" w14:textId="77777777"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8</w:t>
      </w:r>
    </w:p>
    <w:p w14:paraId="4CDEB336" w14:textId="5814101B" w:rsidR="005D4532" w:rsidRPr="00A5246B" w:rsidRDefault="005D4532" w:rsidP="00A45C06">
      <w:pPr>
        <w:tabs>
          <w:tab w:val="left" w:pos="284"/>
        </w:tabs>
        <w:autoSpaceDN/>
        <w:spacing w:line="276" w:lineRule="auto"/>
        <w:jc w:val="both"/>
        <w:textAlignment w:val="auto"/>
        <w:rPr>
          <w:rFonts w:ascii="Garamond" w:hAnsi="Garamond"/>
          <w:b/>
          <w:bCs/>
          <w:kern w:val="0"/>
          <w:sz w:val="20"/>
          <w:szCs w:val="20"/>
          <w:lang w:eastAsia="ar-SA"/>
        </w:rPr>
      </w:pPr>
      <w:r w:rsidRPr="00A5246B">
        <w:rPr>
          <w:rFonts w:ascii="Garamond" w:hAnsi="Garamond"/>
          <w:sz w:val="20"/>
          <w:szCs w:val="20"/>
        </w:rPr>
        <w:t>Wykonawca jest zobowiązany należycie reprezentować Zamawiającego w postępowaniach administracyjnych dotyczących uzyskania wymaganych decyzji, zezwoleń, uzgodnień, opinii, badań i ekspertyz</w:t>
      </w:r>
      <w:r w:rsidR="003B2DA6" w:rsidRPr="00A5246B">
        <w:rPr>
          <w:rFonts w:ascii="Garamond" w:hAnsi="Garamond"/>
          <w:sz w:val="20"/>
          <w:szCs w:val="20"/>
        </w:rPr>
        <w:t xml:space="preserve"> oraz konsultować z Zamawiającym kwestie zaistniałe w tych postępowaniach mające wpływ na prawidłowość i terminowość realizacji inwestycji</w:t>
      </w:r>
      <w:r w:rsidR="00D1095D" w:rsidRPr="00A5246B">
        <w:rPr>
          <w:rFonts w:ascii="Garamond" w:hAnsi="Garamond"/>
          <w:sz w:val="20"/>
          <w:szCs w:val="20"/>
        </w:rPr>
        <w:t>.</w:t>
      </w:r>
      <w:r w:rsidR="003B2DA6" w:rsidRPr="00A5246B">
        <w:rPr>
          <w:rFonts w:ascii="Garamond" w:hAnsi="Garamond"/>
          <w:sz w:val="20"/>
          <w:szCs w:val="20"/>
        </w:rPr>
        <w:t xml:space="preserve"> </w:t>
      </w:r>
    </w:p>
    <w:p w14:paraId="5398BAB1" w14:textId="77777777"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9</w:t>
      </w:r>
    </w:p>
    <w:p w14:paraId="253EFDFB" w14:textId="0FB84FCF" w:rsidR="00B23856" w:rsidRPr="00A5246B" w:rsidRDefault="00B23856">
      <w:pPr>
        <w:widowControl w:val="0"/>
        <w:numPr>
          <w:ilvl w:val="0"/>
          <w:numId w:val="135"/>
        </w:numPr>
        <w:autoSpaceDN/>
        <w:spacing w:line="276" w:lineRule="auto"/>
        <w:jc w:val="both"/>
        <w:textAlignment w:val="auto"/>
        <w:rPr>
          <w:rFonts w:ascii="Garamond" w:hAnsi="Garamond"/>
          <w:sz w:val="20"/>
          <w:szCs w:val="20"/>
        </w:rPr>
      </w:pPr>
      <w:r w:rsidRPr="00A5246B">
        <w:rPr>
          <w:rFonts w:ascii="Garamond" w:hAnsi="Garamond"/>
          <w:sz w:val="20"/>
          <w:szCs w:val="20"/>
        </w:rPr>
        <w:t xml:space="preserve">Wykonawca oświadcza, że będzie posiadał wszelkie autorskie prawa majątkowe do całej </w:t>
      </w:r>
      <w:r w:rsidR="005D4532" w:rsidRPr="00A5246B">
        <w:rPr>
          <w:rFonts w:ascii="Garamond" w:hAnsi="Garamond"/>
          <w:sz w:val="20"/>
          <w:szCs w:val="20"/>
        </w:rPr>
        <w:t>wszelkiej d</w:t>
      </w:r>
      <w:r w:rsidRPr="00A5246B">
        <w:rPr>
          <w:rFonts w:ascii="Garamond" w:hAnsi="Garamond"/>
          <w:sz w:val="20"/>
          <w:szCs w:val="20"/>
        </w:rPr>
        <w:t>okumentacji j, któr</w:t>
      </w:r>
      <w:r w:rsidR="00D1095D" w:rsidRPr="00A5246B">
        <w:rPr>
          <w:rFonts w:ascii="Garamond" w:hAnsi="Garamond"/>
          <w:sz w:val="20"/>
          <w:szCs w:val="20"/>
        </w:rPr>
        <w:t xml:space="preserve">ą wykona </w:t>
      </w:r>
      <w:r w:rsidRPr="00A5246B">
        <w:rPr>
          <w:rFonts w:ascii="Garamond" w:hAnsi="Garamond"/>
          <w:sz w:val="20"/>
          <w:szCs w:val="20"/>
        </w:rPr>
        <w:t>w związku i w celu wykonania przedmiotu umowy, zarówno wykonanej bezpośrednio przez Wykonawcę jak i przez osoby działające na jego zlecenie („Prawa Autorskie”).</w:t>
      </w:r>
    </w:p>
    <w:p w14:paraId="7CA24C50" w14:textId="0F3B222B" w:rsidR="00B23856" w:rsidRPr="00A5246B" w:rsidRDefault="00B23856">
      <w:pPr>
        <w:widowControl w:val="0"/>
        <w:numPr>
          <w:ilvl w:val="0"/>
          <w:numId w:val="135"/>
        </w:numPr>
        <w:autoSpaceDN/>
        <w:spacing w:line="276" w:lineRule="auto"/>
        <w:jc w:val="both"/>
        <w:textAlignment w:val="auto"/>
        <w:rPr>
          <w:rFonts w:ascii="Garamond" w:hAnsi="Garamond"/>
          <w:sz w:val="20"/>
          <w:szCs w:val="20"/>
        </w:rPr>
      </w:pPr>
      <w:r w:rsidRPr="00A5246B">
        <w:rPr>
          <w:rFonts w:ascii="Garamond" w:hAnsi="Garamond"/>
          <w:sz w:val="20"/>
          <w:szCs w:val="20"/>
        </w:rPr>
        <w:t>Prawa autorskie majątkowe do całej dokumentacji, która powstanie w wyniku wykonania niniejszej umowy, przechodzą na Zamawiającego z chwilą podpisania protokołów odbioru i zapłaty wynagrodzenia</w:t>
      </w:r>
      <w:r w:rsidR="00D1095D" w:rsidRPr="00A5246B">
        <w:rPr>
          <w:rFonts w:ascii="Garamond" w:hAnsi="Garamond"/>
          <w:sz w:val="20"/>
          <w:szCs w:val="20"/>
        </w:rPr>
        <w:t xml:space="preserve">. </w:t>
      </w:r>
    </w:p>
    <w:p w14:paraId="795699DC" w14:textId="77777777" w:rsidR="00B23856" w:rsidRPr="00A5246B" w:rsidRDefault="00B23856">
      <w:pPr>
        <w:widowControl w:val="0"/>
        <w:numPr>
          <w:ilvl w:val="0"/>
          <w:numId w:val="135"/>
        </w:numPr>
        <w:autoSpaceDN/>
        <w:spacing w:line="276" w:lineRule="auto"/>
        <w:jc w:val="both"/>
        <w:textAlignment w:val="auto"/>
        <w:rPr>
          <w:rFonts w:ascii="Garamond" w:hAnsi="Garamond"/>
          <w:sz w:val="20"/>
          <w:szCs w:val="20"/>
        </w:rPr>
      </w:pPr>
      <w:r w:rsidRPr="00A5246B">
        <w:rPr>
          <w:rFonts w:ascii="Garamond" w:hAnsi="Garamond"/>
          <w:sz w:val="20"/>
          <w:szCs w:val="20"/>
        </w:rPr>
        <w:t>Przejście Praw Autorskich, o których mowa w ust. 2, obejmuje następujące pola eksploatacji:</w:t>
      </w:r>
    </w:p>
    <w:p w14:paraId="0A59966B" w14:textId="77777777" w:rsidR="00B23856" w:rsidRPr="00A5246B" w:rsidRDefault="00B23856">
      <w:pPr>
        <w:widowControl w:val="0"/>
        <w:numPr>
          <w:ilvl w:val="1"/>
          <w:numId w:val="134"/>
        </w:numPr>
        <w:autoSpaceDN/>
        <w:spacing w:line="276" w:lineRule="auto"/>
        <w:jc w:val="both"/>
        <w:textAlignment w:val="auto"/>
        <w:rPr>
          <w:rFonts w:ascii="Garamond" w:hAnsi="Garamond"/>
          <w:sz w:val="20"/>
          <w:szCs w:val="20"/>
        </w:rPr>
      </w:pPr>
      <w:r w:rsidRPr="00A5246B">
        <w:rPr>
          <w:rFonts w:ascii="Garamond" w:hAnsi="Garamond"/>
          <w:sz w:val="20"/>
          <w:szCs w:val="20"/>
        </w:rPr>
        <w:t>zwielokrotnianie dowolną techniką i utrwalanie utworu, w tym techniką drukarską, reprograficzną, zapisu magnetycznego oraz techniką cyfrową w tym m.in. przez dyskietki, CD-</w:t>
      </w:r>
      <w:proofErr w:type="spellStart"/>
      <w:r w:rsidRPr="00A5246B">
        <w:rPr>
          <w:rFonts w:ascii="Garamond" w:hAnsi="Garamond"/>
          <w:sz w:val="20"/>
          <w:szCs w:val="20"/>
        </w:rPr>
        <w:t>romy</w:t>
      </w:r>
      <w:proofErr w:type="spellEnd"/>
      <w:r w:rsidRPr="00A5246B">
        <w:rPr>
          <w:rFonts w:ascii="Garamond" w:hAnsi="Garamond"/>
          <w:sz w:val="20"/>
          <w:szCs w:val="20"/>
        </w:rPr>
        <w:t>, DVD, taśmy magnetyczne, nośniki magnetooptyczne, przez druk oraz urządzenia elektroniczne (w tym tzw. papier elektroniczny),</w:t>
      </w:r>
    </w:p>
    <w:p w14:paraId="29EC4656" w14:textId="77777777" w:rsidR="00B23856" w:rsidRPr="00A5246B" w:rsidRDefault="00B23856">
      <w:pPr>
        <w:widowControl w:val="0"/>
        <w:numPr>
          <w:ilvl w:val="1"/>
          <w:numId w:val="134"/>
        </w:numPr>
        <w:autoSpaceDN/>
        <w:spacing w:line="276" w:lineRule="auto"/>
        <w:jc w:val="both"/>
        <w:textAlignment w:val="auto"/>
        <w:rPr>
          <w:rFonts w:ascii="Garamond" w:hAnsi="Garamond"/>
          <w:sz w:val="20"/>
          <w:szCs w:val="20"/>
        </w:rPr>
      </w:pPr>
      <w:r w:rsidRPr="00A5246B">
        <w:rPr>
          <w:rFonts w:ascii="Garamond" w:hAnsi="Garamond"/>
          <w:sz w:val="20"/>
          <w:szCs w:val="20"/>
        </w:rPr>
        <w:t>wprowadzanie do pamięci komputera,</w:t>
      </w:r>
    </w:p>
    <w:p w14:paraId="6853254F" w14:textId="77777777" w:rsidR="00B23856" w:rsidRPr="00A5246B" w:rsidRDefault="00B23856">
      <w:pPr>
        <w:widowControl w:val="0"/>
        <w:numPr>
          <w:ilvl w:val="1"/>
          <w:numId w:val="134"/>
        </w:numPr>
        <w:autoSpaceDN/>
        <w:spacing w:line="276" w:lineRule="auto"/>
        <w:jc w:val="both"/>
        <w:textAlignment w:val="auto"/>
        <w:rPr>
          <w:rFonts w:ascii="Garamond" w:hAnsi="Garamond"/>
          <w:sz w:val="20"/>
          <w:szCs w:val="20"/>
        </w:rPr>
      </w:pPr>
      <w:r w:rsidRPr="00A5246B">
        <w:rPr>
          <w:rFonts w:ascii="Garamond" w:hAnsi="Garamond"/>
          <w:sz w:val="20"/>
          <w:szCs w:val="20"/>
        </w:rPr>
        <w:t xml:space="preserve">prawo do wykorzystywania, w każdy sposób i w każdej formie, w </w:t>
      </w:r>
      <w:proofErr w:type="spellStart"/>
      <w:r w:rsidRPr="00A5246B">
        <w:rPr>
          <w:rFonts w:ascii="Garamond" w:hAnsi="Garamond"/>
          <w:sz w:val="20"/>
          <w:szCs w:val="20"/>
        </w:rPr>
        <w:t>internecie</w:t>
      </w:r>
      <w:proofErr w:type="spellEnd"/>
      <w:r w:rsidRPr="00A5246B">
        <w:rPr>
          <w:rFonts w:ascii="Garamond" w:hAnsi="Garamond"/>
          <w:sz w:val="20"/>
          <w:szCs w:val="20"/>
        </w:rPr>
        <w:t xml:space="preserve"> i w innej sieci komputerowej, przy czym wykorzystywanie nie obejmuje celów komercyjnych lub niezwiązanych z realizacją zamówienia bądź celami projektu i działalnością Zamawiającego,</w:t>
      </w:r>
    </w:p>
    <w:p w14:paraId="58CB4042" w14:textId="77777777" w:rsidR="00B23856" w:rsidRPr="00A5246B" w:rsidRDefault="00B23856">
      <w:pPr>
        <w:widowControl w:val="0"/>
        <w:numPr>
          <w:ilvl w:val="1"/>
          <w:numId w:val="134"/>
        </w:numPr>
        <w:autoSpaceDN/>
        <w:spacing w:line="276" w:lineRule="auto"/>
        <w:jc w:val="both"/>
        <w:textAlignment w:val="auto"/>
        <w:rPr>
          <w:rFonts w:ascii="Garamond" w:hAnsi="Garamond"/>
          <w:sz w:val="20"/>
          <w:szCs w:val="20"/>
        </w:rPr>
      </w:pPr>
      <w:r w:rsidRPr="00A5246B">
        <w:rPr>
          <w:rFonts w:ascii="Garamond" w:hAnsi="Garamond"/>
          <w:sz w:val="20"/>
          <w:szCs w:val="20"/>
        </w:rPr>
        <w:t>wystawianie i publikowanie dowolną techniką w celach niekomercyjnych,</w:t>
      </w:r>
    </w:p>
    <w:p w14:paraId="086D07C9" w14:textId="53973218" w:rsidR="00B23856" w:rsidRPr="00A5246B" w:rsidRDefault="00B23856">
      <w:pPr>
        <w:widowControl w:val="0"/>
        <w:numPr>
          <w:ilvl w:val="1"/>
          <w:numId w:val="134"/>
        </w:numPr>
        <w:autoSpaceDN/>
        <w:spacing w:line="276" w:lineRule="auto"/>
        <w:jc w:val="both"/>
        <w:textAlignment w:val="auto"/>
        <w:rPr>
          <w:rFonts w:ascii="Garamond" w:hAnsi="Garamond"/>
          <w:sz w:val="20"/>
          <w:szCs w:val="20"/>
        </w:rPr>
      </w:pPr>
      <w:r w:rsidRPr="00A5246B">
        <w:rPr>
          <w:rFonts w:ascii="Garamond" w:hAnsi="Garamond"/>
          <w:sz w:val="20"/>
          <w:szCs w:val="20"/>
        </w:rPr>
        <w:t xml:space="preserve">wykorzystania w postępowaniach o udzieleniu zamówień na realizację </w:t>
      </w:r>
      <w:r w:rsidR="00D1095D" w:rsidRPr="00A5246B">
        <w:rPr>
          <w:rFonts w:ascii="Garamond" w:hAnsi="Garamond"/>
          <w:sz w:val="20"/>
          <w:szCs w:val="20"/>
        </w:rPr>
        <w:t xml:space="preserve">tej i innych inwestycji, </w:t>
      </w:r>
      <w:r w:rsidRPr="00A5246B">
        <w:rPr>
          <w:rFonts w:ascii="Garamond" w:hAnsi="Garamond"/>
          <w:sz w:val="20"/>
          <w:szCs w:val="20"/>
        </w:rPr>
        <w:t>przy uwzględnieniu prawa do niezbędnych modyfikacji projektów wynikających z powszechnie i aktualnie obowiązujących przepisów prawa</w:t>
      </w:r>
      <w:r w:rsidR="00D1095D" w:rsidRPr="00A5246B">
        <w:rPr>
          <w:rFonts w:ascii="Garamond" w:hAnsi="Garamond"/>
          <w:sz w:val="20"/>
          <w:szCs w:val="20"/>
        </w:rPr>
        <w:t xml:space="preserve">, </w:t>
      </w:r>
      <w:r w:rsidRPr="00A5246B">
        <w:rPr>
          <w:rFonts w:ascii="Garamond" w:hAnsi="Garamond"/>
          <w:sz w:val="20"/>
          <w:szCs w:val="20"/>
        </w:rPr>
        <w:t>stanu wiedzy technicznej i budowlanej</w:t>
      </w:r>
      <w:r w:rsidR="00D1095D" w:rsidRPr="00A5246B">
        <w:rPr>
          <w:rFonts w:ascii="Garamond" w:hAnsi="Garamond"/>
          <w:sz w:val="20"/>
          <w:szCs w:val="20"/>
        </w:rPr>
        <w:t xml:space="preserve"> oraz potrzeb Zamawiającego. </w:t>
      </w:r>
    </w:p>
    <w:p w14:paraId="59D05B65" w14:textId="77777777" w:rsidR="00B23856" w:rsidRPr="00A5246B" w:rsidRDefault="00B23856">
      <w:pPr>
        <w:widowControl w:val="0"/>
        <w:numPr>
          <w:ilvl w:val="0"/>
          <w:numId w:val="134"/>
        </w:numPr>
        <w:autoSpaceDN/>
        <w:spacing w:line="276" w:lineRule="auto"/>
        <w:jc w:val="both"/>
        <w:textAlignment w:val="auto"/>
        <w:rPr>
          <w:rFonts w:ascii="Garamond" w:hAnsi="Garamond"/>
          <w:sz w:val="20"/>
          <w:szCs w:val="20"/>
        </w:rPr>
      </w:pPr>
      <w:r w:rsidRPr="00A5246B">
        <w:rPr>
          <w:rFonts w:ascii="Garamond" w:hAnsi="Garamond"/>
          <w:sz w:val="20"/>
          <w:szCs w:val="20"/>
        </w:rPr>
        <w:t>Wykonawca zobowiązuje się do należytego wykazania wszystkich Praw Autorskich będących przedmiotem przeniesienia na rzecz Zamawiającego przez przedstawienie dokumentów potwierdzających nabycie przez Wykonawcę tych praw do części dokumentacji opracowanej przez podwykonawców lub też poprzez złożenie oświadczenia w formie pisemnej, że dana część dokumentacji jest jego dziełem i że posiada do niej wyłączne i samodzielne oraz wszelkie Prawa Autorskie.</w:t>
      </w:r>
    </w:p>
    <w:p w14:paraId="5C8223A6" w14:textId="77777777" w:rsidR="00B23856" w:rsidRPr="00A5246B" w:rsidRDefault="00B23856">
      <w:pPr>
        <w:widowControl w:val="0"/>
        <w:numPr>
          <w:ilvl w:val="0"/>
          <w:numId w:val="134"/>
        </w:numPr>
        <w:autoSpaceDN/>
        <w:spacing w:line="276" w:lineRule="auto"/>
        <w:jc w:val="both"/>
        <w:textAlignment w:val="auto"/>
        <w:rPr>
          <w:rFonts w:ascii="Garamond" w:hAnsi="Garamond"/>
          <w:sz w:val="20"/>
          <w:szCs w:val="20"/>
        </w:rPr>
      </w:pPr>
      <w:r w:rsidRPr="00A5246B">
        <w:rPr>
          <w:rFonts w:ascii="Garamond" w:hAnsi="Garamond"/>
          <w:sz w:val="20"/>
          <w:szCs w:val="20"/>
        </w:rPr>
        <w:t>Wykonawca w ramach wynagrodzenia, o którym mowa w § 15 ust. 2, z chwilą przekazania przedmiotu umowy lub z chwilą rozwiązania/odstąpienia od Umowy z przyczyn nie leżących po stronie Zamawiającego, zezwala Zamawiającemu na rozporządzanie i korzystanie z zależnych praw autorskich do przedmiotu niniejszej Umowy oraz zezwala Zamawiającemu na udzielanie zgody innym podmiotom na wykonywanie zależnych praw autorskich do przedmiotu niniejszej Umowy na polach eksploatacji określonych w ust. 3 niniejszego paragrafu, a w odniesieniu do baz danych dodatkowo Wykonawca wyraża zgodę na sporządzanie opracowań.</w:t>
      </w:r>
    </w:p>
    <w:p w14:paraId="079E8168" w14:textId="77777777" w:rsidR="00B23856" w:rsidRPr="00A5246B" w:rsidRDefault="00B23856" w:rsidP="00A45C06">
      <w:pPr>
        <w:widowControl w:val="0"/>
        <w:autoSpaceDN/>
        <w:spacing w:line="276" w:lineRule="auto"/>
        <w:jc w:val="both"/>
        <w:textAlignment w:val="auto"/>
        <w:rPr>
          <w:rFonts w:ascii="Garamond" w:hAnsi="Garamond"/>
          <w:sz w:val="20"/>
          <w:szCs w:val="20"/>
        </w:rPr>
      </w:pPr>
      <w:r w:rsidRPr="00A5246B">
        <w:rPr>
          <w:rFonts w:ascii="Garamond" w:hAnsi="Garamond"/>
          <w:sz w:val="20"/>
          <w:szCs w:val="20"/>
        </w:rPr>
        <w:t>7. Wykonawca oświadcza, iż zgody wyrażone w treści niniejszego paragrafu nie zostaną przez niego cofnięte, natomiast dokonanie przez niego cofnięcia któregokolwiek uprawnienia Zamawiającego powodować będzie odpowiedzialność odszkodowawczą Wykonawcy z tego tytułu.</w:t>
      </w:r>
    </w:p>
    <w:p w14:paraId="66D72E0C" w14:textId="77777777" w:rsidR="00B23856" w:rsidRPr="00A5246B" w:rsidRDefault="00B23856">
      <w:pPr>
        <w:pStyle w:val="Akapitzlist"/>
        <w:widowControl w:val="0"/>
        <w:numPr>
          <w:ilvl w:val="0"/>
          <w:numId w:val="134"/>
        </w:numPr>
        <w:autoSpaceDN/>
        <w:spacing w:after="0"/>
        <w:ind w:left="0"/>
        <w:jc w:val="both"/>
        <w:textAlignment w:val="auto"/>
        <w:rPr>
          <w:rFonts w:ascii="Garamond" w:hAnsi="Garamond"/>
          <w:vanish/>
          <w:sz w:val="20"/>
          <w:szCs w:val="20"/>
        </w:rPr>
      </w:pPr>
    </w:p>
    <w:p w14:paraId="680E7632" w14:textId="77777777" w:rsidR="00B23856" w:rsidRPr="00A5246B" w:rsidRDefault="00B23856">
      <w:pPr>
        <w:widowControl w:val="0"/>
        <w:numPr>
          <w:ilvl w:val="0"/>
          <w:numId w:val="134"/>
        </w:numPr>
        <w:autoSpaceDN/>
        <w:spacing w:line="276" w:lineRule="auto"/>
        <w:jc w:val="both"/>
        <w:textAlignment w:val="auto"/>
        <w:rPr>
          <w:rFonts w:ascii="Garamond" w:hAnsi="Garamond"/>
          <w:sz w:val="20"/>
          <w:szCs w:val="20"/>
        </w:rPr>
      </w:pPr>
      <w:r w:rsidRPr="00A5246B">
        <w:rPr>
          <w:rFonts w:ascii="Garamond" w:hAnsi="Garamond"/>
          <w:sz w:val="20"/>
          <w:szCs w:val="20"/>
        </w:rPr>
        <w:t>W przypadku wystąpienia przez jakąkolwiek osobę trzecią z jakimkolwiek roszczeniem w stosunku do Zamawiającego z tytułu Praw Autorskich, Wykonawca będzie zobowiązany do zwrotu wszelkich kosztów i naprawienia szkód poniesionych przez Zamawiającego w związku z wystąpieniem takich roszczeń.</w:t>
      </w:r>
    </w:p>
    <w:p w14:paraId="0DD95554" w14:textId="77777777" w:rsidR="00B23856" w:rsidRPr="00A5246B" w:rsidRDefault="00B23856">
      <w:pPr>
        <w:widowControl w:val="0"/>
        <w:numPr>
          <w:ilvl w:val="0"/>
          <w:numId w:val="134"/>
        </w:numPr>
        <w:autoSpaceDN/>
        <w:spacing w:line="276" w:lineRule="auto"/>
        <w:jc w:val="both"/>
        <w:textAlignment w:val="auto"/>
        <w:rPr>
          <w:rFonts w:ascii="Garamond" w:hAnsi="Garamond"/>
          <w:sz w:val="20"/>
          <w:szCs w:val="20"/>
        </w:rPr>
      </w:pPr>
      <w:r w:rsidRPr="00A5246B">
        <w:rPr>
          <w:rFonts w:ascii="Garamond" w:hAnsi="Garamond"/>
          <w:sz w:val="20"/>
          <w:szCs w:val="20"/>
        </w:rPr>
        <w:t>Wykonawca zobowiązuje się do niewykorzystywania autorskich praw osobistych ze szkodą dla interesów Zamawiającego lub w sposób utrudniający realizację przedmiotu umowy.</w:t>
      </w:r>
    </w:p>
    <w:p w14:paraId="65AB1FFA" w14:textId="77777777" w:rsidR="00B23856" w:rsidRPr="00A5246B" w:rsidRDefault="00B23856" w:rsidP="00A45C06">
      <w:pPr>
        <w:widowControl w:val="0"/>
        <w:autoSpaceDN/>
        <w:spacing w:line="276" w:lineRule="auto"/>
        <w:jc w:val="center"/>
        <w:textAlignment w:val="auto"/>
        <w:rPr>
          <w:rFonts w:ascii="Garamond" w:hAnsi="Garamond"/>
          <w:sz w:val="20"/>
          <w:szCs w:val="20"/>
        </w:rPr>
      </w:pPr>
      <w:r w:rsidRPr="00A5246B">
        <w:rPr>
          <w:rFonts w:ascii="Garamond" w:hAnsi="Garamond"/>
          <w:b/>
          <w:bCs/>
          <w:kern w:val="0"/>
          <w:sz w:val="20"/>
          <w:szCs w:val="20"/>
          <w:lang w:eastAsia="ar-SA"/>
        </w:rPr>
        <w:t>§ 10</w:t>
      </w:r>
    </w:p>
    <w:p w14:paraId="70F696F4" w14:textId="24E80640"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kern w:val="0"/>
          <w:sz w:val="20"/>
          <w:szCs w:val="20"/>
          <w:lang w:eastAsia="ar-SA"/>
        </w:rPr>
      </w:pPr>
      <w:bookmarkStart w:id="24" w:name="_Hlk209156623"/>
      <w:r w:rsidRPr="00A5246B">
        <w:rPr>
          <w:rFonts w:ascii="Garamond" w:hAnsi="Garamond"/>
          <w:kern w:val="0"/>
          <w:sz w:val="20"/>
          <w:szCs w:val="20"/>
          <w:lang w:eastAsia="ar-SA"/>
        </w:rPr>
        <w:t xml:space="preserve">Wykonawca przekaże niezwłocznie kosztorys ofertowy metodą szczegółową w przedmiocie robót budowlanych </w:t>
      </w:r>
      <w:r w:rsidR="00E27897" w:rsidRPr="00A5246B">
        <w:rPr>
          <w:rFonts w:ascii="Garamond" w:hAnsi="Garamond"/>
          <w:kern w:val="0"/>
          <w:sz w:val="20"/>
          <w:szCs w:val="20"/>
          <w:lang w:eastAsia="ar-SA"/>
        </w:rPr>
        <w:t xml:space="preserve">w ramach dokumentacji projektowej o której mowa w </w:t>
      </w:r>
      <w:r w:rsidR="00E27897" w:rsidRPr="00A5246B">
        <w:rPr>
          <w:rFonts w:ascii="Garamond" w:hAnsi="Garamond"/>
          <w:b/>
          <w:bCs/>
          <w:kern w:val="0"/>
          <w:sz w:val="20"/>
          <w:szCs w:val="20"/>
          <w:lang w:eastAsia="ar-SA"/>
        </w:rPr>
        <w:t>§ 2 ust. 4-6.</w:t>
      </w:r>
    </w:p>
    <w:bookmarkEnd w:id="24"/>
    <w:p w14:paraId="7EA374E7" w14:textId="77777777"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może wykonać roboty w terminie wcześniejszym, nie jest to jednak podstawa do żądania podwyższenia wynagrodzenia.</w:t>
      </w:r>
    </w:p>
    <w:p w14:paraId="5FC8AE90" w14:textId="677F7A41"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Za termin zakończenia wykonania robót budowlanych uważać się będzie datę podpisania protokołu odbioru końcowego. Zamawiający zastrzega, że Wykonawca jest zobowiązany przedłożyć do odbioru dokumentację powykonawczą (w zakresie niezbędnym do wykonania zamówienia) nie później niż na </w:t>
      </w:r>
      <w:r w:rsidR="00D1095D" w:rsidRPr="00A5246B">
        <w:rPr>
          <w:rFonts w:ascii="Garamond" w:hAnsi="Garamond"/>
          <w:kern w:val="0"/>
          <w:sz w:val="20"/>
          <w:szCs w:val="20"/>
          <w:lang w:eastAsia="ar-SA"/>
        </w:rPr>
        <w:t>5</w:t>
      </w:r>
      <w:r w:rsidRPr="00A5246B">
        <w:rPr>
          <w:rFonts w:ascii="Garamond" w:hAnsi="Garamond"/>
          <w:kern w:val="0"/>
          <w:sz w:val="20"/>
          <w:szCs w:val="20"/>
          <w:lang w:eastAsia="ar-SA"/>
        </w:rPr>
        <w:t xml:space="preserve"> dni przed planową datą odbioru końcowego robót. Dokumentacja powykonawcza winna być przekazana Zamawiającemu w 1 egz</w:t>
      </w:r>
      <w:r w:rsidR="00D1095D" w:rsidRPr="00A5246B">
        <w:rPr>
          <w:rFonts w:ascii="Garamond" w:hAnsi="Garamond"/>
          <w:kern w:val="0"/>
          <w:sz w:val="20"/>
          <w:szCs w:val="20"/>
          <w:lang w:eastAsia="ar-SA"/>
        </w:rPr>
        <w:t>.</w:t>
      </w:r>
      <w:r w:rsidRPr="00A5246B">
        <w:rPr>
          <w:rFonts w:ascii="Garamond" w:hAnsi="Garamond"/>
          <w:kern w:val="0"/>
          <w:sz w:val="20"/>
          <w:szCs w:val="20"/>
          <w:lang w:eastAsia="ar-SA"/>
        </w:rPr>
        <w:t xml:space="preserve"> w wersji papierowej oraz </w:t>
      </w:r>
      <w:r w:rsidR="00D1095D" w:rsidRPr="00A5246B">
        <w:rPr>
          <w:rFonts w:ascii="Garamond" w:hAnsi="Garamond"/>
          <w:kern w:val="0"/>
          <w:sz w:val="20"/>
          <w:szCs w:val="20"/>
          <w:lang w:eastAsia="ar-SA"/>
        </w:rPr>
        <w:t xml:space="preserve">w </w:t>
      </w:r>
      <w:r w:rsidRPr="00A5246B">
        <w:rPr>
          <w:rFonts w:ascii="Garamond" w:hAnsi="Garamond"/>
          <w:kern w:val="0"/>
          <w:sz w:val="20"/>
          <w:szCs w:val="20"/>
          <w:lang w:eastAsia="ar-SA"/>
        </w:rPr>
        <w:t xml:space="preserve">1 </w:t>
      </w:r>
      <w:r w:rsidRPr="00A5246B">
        <w:rPr>
          <w:rStyle w:val="markedcontent"/>
          <w:rFonts w:ascii="Garamond" w:hAnsi="Garamond" w:cs="Arial"/>
          <w:sz w:val="20"/>
          <w:szCs w:val="20"/>
        </w:rPr>
        <w:t xml:space="preserve">egz. </w:t>
      </w:r>
      <w:r w:rsidR="00D1095D" w:rsidRPr="00A5246B">
        <w:rPr>
          <w:rStyle w:val="markedcontent"/>
          <w:rFonts w:ascii="Garamond" w:hAnsi="Garamond" w:cs="Arial"/>
          <w:sz w:val="20"/>
          <w:szCs w:val="20"/>
        </w:rPr>
        <w:t>w wersji cyfrowej (</w:t>
      </w:r>
      <w:r w:rsidRPr="00A5246B">
        <w:rPr>
          <w:rStyle w:val="markedcontent"/>
          <w:rFonts w:ascii="Garamond" w:hAnsi="Garamond" w:cs="Arial"/>
          <w:sz w:val="20"/>
          <w:szCs w:val="20"/>
        </w:rPr>
        <w:t>płyt</w:t>
      </w:r>
      <w:r w:rsidR="00D1095D" w:rsidRPr="00A5246B">
        <w:rPr>
          <w:rStyle w:val="markedcontent"/>
          <w:rFonts w:ascii="Garamond" w:hAnsi="Garamond" w:cs="Arial"/>
          <w:sz w:val="20"/>
          <w:szCs w:val="20"/>
        </w:rPr>
        <w:t>a</w:t>
      </w:r>
      <w:r w:rsidRPr="00A5246B">
        <w:rPr>
          <w:rStyle w:val="markedcontent"/>
          <w:rFonts w:ascii="Garamond" w:hAnsi="Garamond" w:cs="Arial"/>
          <w:sz w:val="20"/>
          <w:szCs w:val="20"/>
        </w:rPr>
        <w:t xml:space="preserve"> CD </w:t>
      </w:r>
      <w:r w:rsidR="00D1095D" w:rsidRPr="00A5246B">
        <w:rPr>
          <w:rStyle w:val="markedcontent"/>
          <w:rFonts w:ascii="Garamond" w:hAnsi="Garamond" w:cs="Arial"/>
          <w:sz w:val="20"/>
          <w:szCs w:val="20"/>
        </w:rPr>
        <w:t xml:space="preserve">z </w:t>
      </w:r>
      <w:r w:rsidRPr="00A5246B">
        <w:rPr>
          <w:rStyle w:val="markedcontent"/>
          <w:rFonts w:ascii="Garamond" w:hAnsi="Garamond" w:cs="Arial"/>
          <w:sz w:val="20"/>
          <w:szCs w:val="20"/>
        </w:rPr>
        <w:t>plik</w:t>
      </w:r>
      <w:r w:rsidR="00D1095D" w:rsidRPr="00A5246B">
        <w:rPr>
          <w:rStyle w:val="markedcontent"/>
          <w:rFonts w:ascii="Garamond" w:hAnsi="Garamond" w:cs="Arial"/>
          <w:sz w:val="20"/>
          <w:szCs w:val="20"/>
        </w:rPr>
        <w:t xml:space="preserve">ami w formie </w:t>
      </w:r>
      <w:r w:rsidRPr="00A5246B">
        <w:rPr>
          <w:rStyle w:val="markedcontent"/>
          <w:rFonts w:ascii="Garamond" w:hAnsi="Garamond" w:cs="Arial"/>
          <w:sz w:val="20"/>
          <w:szCs w:val="20"/>
        </w:rPr>
        <w:t>nieedytowaln</w:t>
      </w:r>
      <w:r w:rsidR="00D1095D" w:rsidRPr="00A5246B">
        <w:rPr>
          <w:rStyle w:val="markedcontent"/>
          <w:rFonts w:ascii="Garamond" w:hAnsi="Garamond" w:cs="Arial"/>
          <w:sz w:val="20"/>
          <w:szCs w:val="20"/>
        </w:rPr>
        <w:t xml:space="preserve">ej - </w:t>
      </w:r>
      <w:r w:rsidRPr="00A5246B">
        <w:rPr>
          <w:rStyle w:val="markedcontent"/>
          <w:rFonts w:ascii="Garamond" w:hAnsi="Garamond" w:cs="Arial"/>
          <w:sz w:val="20"/>
          <w:szCs w:val="20"/>
        </w:rPr>
        <w:t>pdf)</w:t>
      </w:r>
      <w:r w:rsidRPr="00A5246B">
        <w:rPr>
          <w:rFonts w:ascii="Garamond" w:hAnsi="Garamond"/>
          <w:kern w:val="0"/>
          <w:sz w:val="20"/>
          <w:szCs w:val="20"/>
          <w:lang w:eastAsia="ar-SA"/>
        </w:rPr>
        <w:t xml:space="preserve">.  </w:t>
      </w:r>
    </w:p>
    <w:p w14:paraId="30DDB2D7" w14:textId="3018E1F6"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bCs/>
          <w:kern w:val="0"/>
          <w:sz w:val="20"/>
          <w:szCs w:val="20"/>
          <w:lang w:eastAsia="ar-SA"/>
        </w:rPr>
      </w:pPr>
      <w:r w:rsidRPr="00A5246B">
        <w:rPr>
          <w:rFonts w:ascii="Garamond" w:hAnsi="Garamond"/>
          <w:kern w:val="0"/>
          <w:sz w:val="20"/>
          <w:szCs w:val="20"/>
          <w:lang w:eastAsia="ar-SA"/>
        </w:rPr>
        <w:t>Wykonanie wszelkich prac nastąpi zgodnie z harmonogramem rzeczowo-finansowym</w:t>
      </w:r>
      <w:r w:rsidR="00D1095D" w:rsidRPr="00A5246B">
        <w:rPr>
          <w:rFonts w:ascii="Garamond" w:hAnsi="Garamond"/>
          <w:kern w:val="0"/>
          <w:sz w:val="20"/>
          <w:szCs w:val="20"/>
          <w:lang w:eastAsia="ar-SA"/>
        </w:rPr>
        <w:t xml:space="preserve">. </w:t>
      </w:r>
    </w:p>
    <w:p w14:paraId="0DE7F517" w14:textId="621DA898"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bCs/>
          <w:kern w:val="0"/>
          <w:sz w:val="20"/>
          <w:szCs w:val="20"/>
          <w:lang w:eastAsia="ar-SA"/>
        </w:rPr>
      </w:pPr>
      <w:bookmarkStart w:id="25" w:name="_Hlk209162998"/>
      <w:r w:rsidRPr="00A5246B">
        <w:rPr>
          <w:rFonts w:ascii="Garamond" w:hAnsi="Garamond"/>
          <w:bCs/>
          <w:kern w:val="0"/>
          <w:sz w:val="20"/>
          <w:szCs w:val="20"/>
          <w:lang w:eastAsia="ar-SA"/>
        </w:rPr>
        <w:t>Ze względu na ograniczenie finansowania</w:t>
      </w:r>
      <w:r w:rsidR="00CA6B08" w:rsidRPr="00A5246B">
        <w:rPr>
          <w:rFonts w:ascii="Garamond" w:hAnsi="Garamond"/>
          <w:bCs/>
          <w:kern w:val="0"/>
          <w:sz w:val="20"/>
          <w:szCs w:val="20"/>
          <w:lang w:eastAsia="ar-SA"/>
        </w:rPr>
        <w:t xml:space="preserve"> zaistniałe po podpisaniu umowy</w:t>
      </w:r>
      <w:r w:rsidRPr="00A5246B">
        <w:rPr>
          <w:rFonts w:ascii="Garamond" w:hAnsi="Garamond"/>
          <w:bCs/>
          <w:kern w:val="0"/>
          <w:sz w:val="20"/>
          <w:szCs w:val="20"/>
          <w:lang w:eastAsia="ar-SA"/>
        </w:rPr>
        <w:t xml:space="preserve">, Zamawiający może zawiesić realizację niniejszej umowy na czas oznaczony nie dłuższy niż </w:t>
      </w:r>
      <w:r w:rsidR="00C822A7" w:rsidRPr="00A5246B">
        <w:rPr>
          <w:rFonts w:ascii="Garamond" w:hAnsi="Garamond"/>
          <w:bCs/>
          <w:kern w:val="0"/>
          <w:sz w:val="20"/>
          <w:szCs w:val="20"/>
          <w:lang w:eastAsia="ar-SA"/>
        </w:rPr>
        <w:t>2 miesiące,</w:t>
      </w:r>
      <w:r w:rsidRPr="00A5246B">
        <w:rPr>
          <w:rFonts w:ascii="Garamond" w:hAnsi="Garamond"/>
          <w:bCs/>
          <w:kern w:val="0"/>
          <w:sz w:val="20"/>
          <w:szCs w:val="20"/>
          <w:lang w:eastAsia="ar-SA"/>
        </w:rPr>
        <w:t xml:space="preserve"> informując o tym pisemnie Wykonawcę</w:t>
      </w:r>
      <w:r w:rsidR="004637D2" w:rsidRPr="00A5246B">
        <w:rPr>
          <w:rFonts w:ascii="Garamond" w:hAnsi="Garamond"/>
          <w:bCs/>
          <w:kern w:val="0"/>
          <w:sz w:val="20"/>
          <w:szCs w:val="20"/>
          <w:lang w:eastAsia="ar-SA"/>
        </w:rPr>
        <w:t xml:space="preserve"> z </w:t>
      </w:r>
      <w:r w:rsidR="0035228B" w:rsidRPr="00A5246B">
        <w:rPr>
          <w:rFonts w:ascii="Garamond" w:hAnsi="Garamond"/>
          <w:bCs/>
          <w:kern w:val="0"/>
          <w:sz w:val="20"/>
          <w:szCs w:val="20"/>
          <w:lang w:eastAsia="ar-SA"/>
        </w:rPr>
        <w:t>odpowiednim wyprzedzeniem</w:t>
      </w:r>
      <w:r w:rsidR="004637D2" w:rsidRPr="00A5246B">
        <w:rPr>
          <w:rFonts w:ascii="Garamond" w:hAnsi="Garamond"/>
          <w:bCs/>
          <w:kern w:val="0"/>
          <w:sz w:val="20"/>
          <w:szCs w:val="20"/>
          <w:lang w:eastAsia="ar-SA"/>
        </w:rPr>
        <w:t>.</w:t>
      </w:r>
    </w:p>
    <w:bookmarkEnd w:id="25"/>
    <w:p w14:paraId="16B23A51" w14:textId="77777777"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Termin realizacji umowy ponownie rozpoczyna swój bieg z dniem zakończenia zawieszenia.</w:t>
      </w:r>
    </w:p>
    <w:p w14:paraId="4E73E96D" w14:textId="7982461E"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bCs/>
          <w:kern w:val="0"/>
          <w:sz w:val="20"/>
          <w:szCs w:val="20"/>
          <w:lang w:eastAsia="ar-SA"/>
        </w:rPr>
        <w:t xml:space="preserve">W przypadku zaistnienia okoliczności opisanych w ust. </w:t>
      </w:r>
      <w:r w:rsidR="00A45C06" w:rsidRPr="00A5246B">
        <w:rPr>
          <w:rFonts w:ascii="Garamond" w:hAnsi="Garamond"/>
          <w:bCs/>
          <w:kern w:val="0"/>
          <w:sz w:val="20"/>
          <w:szCs w:val="20"/>
          <w:lang w:eastAsia="ar-SA"/>
        </w:rPr>
        <w:t>5</w:t>
      </w:r>
      <w:r w:rsidRPr="00A5246B">
        <w:rPr>
          <w:rFonts w:ascii="Garamond" w:hAnsi="Garamond"/>
          <w:bCs/>
          <w:kern w:val="0"/>
          <w:sz w:val="20"/>
          <w:szCs w:val="20"/>
          <w:lang w:eastAsia="ar-SA"/>
        </w:rPr>
        <w:t xml:space="preserve"> i </w:t>
      </w:r>
      <w:r w:rsidR="00A45C06" w:rsidRPr="00A5246B">
        <w:rPr>
          <w:rFonts w:ascii="Garamond" w:hAnsi="Garamond"/>
          <w:bCs/>
          <w:kern w:val="0"/>
          <w:sz w:val="20"/>
          <w:szCs w:val="20"/>
          <w:lang w:eastAsia="ar-SA"/>
        </w:rPr>
        <w:t>6</w:t>
      </w:r>
      <w:r w:rsidRPr="00A5246B">
        <w:rPr>
          <w:rFonts w:ascii="Garamond" w:hAnsi="Garamond"/>
          <w:bCs/>
          <w:kern w:val="0"/>
          <w:sz w:val="20"/>
          <w:szCs w:val="20"/>
          <w:lang w:eastAsia="ar-SA"/>
        </w:rPr>
        <w:t xml:space="preserve"> Wykonawcy nie przysługuje dodatkowe wynagrodzenie ani jakiekolwiek roszczenie odszkodowawcze.</w:t>
      </w:r>
    </w:p>
    <w:p w14:paraId="4FCED6AF" w14:textId="7D9C79BA" w:rsidR="00B23856" w:rsidRPr="00A5246B" w:rsidRDefault="00B23856" w:rsidP="00A45C06">
      <w:pPr>
        <w:widowControl w:val="0"/>
        <w:numPr>
          <w:ilvl w:val="0"/>
          <w:numId w:val="119"/>
        </w:numPr>
        <w:suppressAutoHyphens w:val="0"/>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kern w:val="0"/>
          <w:sz w:val="20"/>
          <w:szCs w:val="20"/>
          <w:lang w:eastAsia="ar-SA"/>
        </w:rPr>
        <w:t>W razie wstrzymania robót, bez względu na przyczynę tego wstrzymania, Wykonawca zobowiązany jest</w:t>
      </w:r>
      <w:r w:rsidR="00CA6B08" w:rsidRPr="00A5246B">
        <w:rPr>
          <w:rFonts w:ascii="Garamond" w:hAnsi="Garamond"/>
          <w:kern w:val="0"/>
          <w:sz w:val="20"/>
          <w:szCs w:val="20"/>
          <w:lang w:eastAsia="ar-SA"/>
        </w:rPr>
        <w:t xml:space="preserve">, w uzgodnieniu z Zamawiającym, </w:t>
      </w:r>
      <w:r w:rsidRPr="00A5246B">
        <w:rPr>
          <w:rFonts w:ascii="Garamond" w:hAnsi="Garamond"/>
          <w:kern w:val="0"/>
          <w:sz w:val="20"/>
          <w:szCs w:val="20"/>
          <w:lang w:eastAsia="ar-SA"/>
        </w:rPr>
        <w:t>do zabezpieczenia placu budowy, znajdującego się na nim mienia i obiektów a także robót rozpoczętych i zakończonych.</w:t>
      </w:r>
    </w:p>
    <w:p w14:paraId="4D0EDA7B" w14:textId="77777777" w:rsidR="00B23856" w:rsidRPr="00A5246B" w:rsidRDefault="00B23856" w:rsidP="00A45C06">
      <w:pPr>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11</w:t>
      </w:r>
    </w:p>
    <w:p w14:paraId="4DE07188"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jest zobowiązany stosować się do wszystkich poleceń i instrukcji </w:t>
      </w:r>
      <w:bookmarkStart w:id="26" w:name="_Hlk109815383"/>
      <w:r w:rsidRPr="00A5246B">
        <w:rPr>
          <w:rFonts w:ascii="Garamond" w:hAnsi="Garamond"/>
          <w:kern w:val="0"/>
          <w:sz w:val="20"/>
          <w:szCs w:val="20"/>
          <w:lang w:eastAsia="ar-SA"/>
        </w:rPr>
        <w:t>Inspektor nadzoru/inwestora zastępczego</w:t>
      </w:r>
      <w:bookmarkEnd w:id="26"/>
      <w:r w:rsidRPr="00A5246B">
        <w:rPr>
          <w:rFonts w:ascii="Garamond" w:hAnsi="Garamond"/>
          <w:kern w:val="0"/>
          <w:sz w:val="20"/>
          <w:szCs w:val="20"/>
          <w:lang w:eastAsia="ar-SA"/>
        </w:rPr>
        <w:t>, które są zgodne z obowiązującymi przepisami i umową.</w:t>
      </w:r>
    </w:p>
    <w:p w14:paraId="367047DF"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zobowiązany jest do ścisłej współpracy z pracownikami Zamawiającego, którzy mają prawo kontrolować przebieg robót. </w:t>
      </w:r>
    </w:p>
    <w:p w14:paraId="0C820B35"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zobowiązuje się do uczestnictwa we wszystkich naradach koordynacyjnych oraz spotkaniach roboczych dotyczących realizacji zamówienia.</w:t>
      </w:r>
    </w:p>
    <w:p w14:paraId="73F4B7E2"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zobowiązuje się do koordynowania prac podwykonawców oraz ich dalszych podwykonawców, w szczególności zapewnienia, iż żaden podwykonawca bądź dalszy podwykonawca nie przystąpi do wykonywania robót budowlanych, wchodzących w zakres przedmiotu Umowy, bez uprzednio zawartej umowy podwykonawczej i przed upływem terminu do zgłoszenia sprzeciwu przez Zamawiającego co do postanowień umowy podwykonawczej.</w:t>
      </w:r>
    </w:p>
    <w:p w14:paraId="0E3F4BD2"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na własny koszt zagospodaruje teren budowy w taki sposób, aby prowadzenie robót było możliwe z uwzględnieniem konieczności nieprzerwanego prowadzenia działalności przez Zamawiającego. </w:t>
      </w:r>
    </w:p>
    <w:p w14:paraId="2D4C6E5D"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Stosownie do potrzeb, Wykonawca na własny koszt wykona podłączenie potrzebnych mediów.</w:t>
      </w:r>
    </w:p>
    <w:p w14:paraId="6832ACAA"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Zamawiający nie ponosi odpowiedzialności za mienie Wykonawcy zgromadzone w miejscu składowania oraz na terenie wykonywanych robót.</w:t>
      </w:r>
    </w:p>
    <w:p w14:paraId="7B16EF83"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Zamawiający nie ponosi odpowiedzialności za szkody spowodowane działalnością Wykonawcy osobom trzecim.</w:t>
      </w:r>
    </w:p>
    <w:p w14:paraId="39EF7B29" w14:textId="11246B11"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zobowiązany jest do prowadzenia robót budowlanych w sposób </w:t>
      </w:r>
      <w:r w:rsidR="00DF6A0E" w:rsidRPr="00A5246B">
        <w:rPr>
          <w:rFonts w:ascii="Garamond" w:hAnsi="Garamond"/>
          <w:kern w:val="0"/>
          <w:sz w:val="20"/>
          <w:szCs w:val="20"/>
          <w:lang w:eastAsia="ar-SA"/>
        </w:rPr>
        <w:t xml:space="preserve">możliwie </w:t>
      </w:r>
      <w:r w:rsidRPr="00A5246B">
        <w:rPr>
          <w:rFonts w:ascii="Garamond" w:hAnsi="Garamond"/>
          <w:kern w:val="0"/>
          <w:sz w:val="20"/>
          <w:szCs w:val="20"/>
          <w:lang w:eastAsia="ar-SA"/>
        </w:rPr>
        <w:t>nieutrudniający funkcjonowanie Zamawiającego. Organizacja robót będzie ustalana na bieżąco z upoważnionymi pracownikami Zamawiającego.</w:t>
      </w:r>
    </w:p>
    <w:p w14:paraId="3354B66D"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ograniczy swoje działania do terenu budowy oraz takich dodatkowych obszarów, jakie uzgodni z Zamawiającym jako teren roboczy. Organizacja terenu budowy i roboty prowadzone będą w sposób niezagrażający bezpieczeństwu pacjentów, personelu i prawidłowemu funkcjonowaniu szpitala.</w:t>
      </w:r>
    </w:p>
    <w:p w14:paraId="53E747F7" w14:textId="5CFCDD13"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wykona wszelkie prace przygotowawcze związane z zagospodarowaniem placu budowy, które są niezbędne do rozpoczęcia i przeprowadzenia robót budowlanych w sposób prawidłowy i zgodny z przepisami polskiego prawa i sztuką budowlaną, a w szczególności:  wykona tymczasowe ogrodzenie i oznaczenie terenu budowy, uzyska wszelkie uzgodnienia, dokumenty  i warunki w zakresie poboru wody, </w:t>
      </w:r>
      <w:r w:rsidR="00DF6A0E" w:rsidRPr="00A5246B">
        <w:rPr>
          <w:rFonts w:ascii="Garamond" w:hAnsi="Garamond"/>
          <w:kern w:val="0"/>
          <w:sz w:val="20"/>
          <w:szCs w:val="20"/>
          <w:lang w:eastAsia="ar-SA"/>
        </w:rPr>
        <w:t xml:space="preserve">zapewni </w:t>
      </w:r>
      <w:r w:rsidRPr="00A5246B">
        <w:rPr>
          <w:rFonts w:ascii="Garamond" w:hAnsi="Garamond"/>
          <w:kern w:val="0"/>
          <w:sz w:val="20"/>
          <w:szCs w:val="20"/>
          <w:lang w:eastAsia="ar-SA"/>
        </w:rPr>
        <w:t xml:space="preserve">dostawy energii na plac budowy i wykonana </w:t>
      </w:r>
      <w:r w:rsidR="00DF6A0E" w:rsidRPr="00A5246B">
        <w:rPr>
          <w:rFonts w:ascii="Garamond" w:hAnsi="Garamond"/>
          <w:kern w:val="0"/>
          <w:sz w:val="20"/>
          <w:szCs w:val="20"/>
          <w:lang w:eastAsia="ar-SA"/>
        </w:rPr>
        <w:t xml:space="preserve">w tym celu </w:t>
      </w:r>
      <w:r w:rsidRPr="00A5246B">
        <w:rPr>
          <w:rFonts w:ascii="Garamond" w:hAnsi="Garamond"/>
          <w:kern w:val="0"/>
          <w:sz w:val="20"/>
          <w:szCs w:val="20"/>
          <w:lang w:eastAsia="ar-SA"/>
        </w:rPr>
        <w:t>na własny koszt podłączenie do sieci lub linii</w:t>
      </w:r>
      <w:r w:rsidR="00DF6A0E" w:rsidRPr="00A5246B">
        <w:rPr>
          <w:rFonts w:ascii="Garamond" w:hAnsi="Garamond"/>
          <w:kern w:val="0"/>
          <w:sz w:val="20"/>
          <w:szCs w:val="20"/>
          <w:lang w:eastAsia="ar-SA"/>
        </w:rPr>
        <w:t xml:space="preserve"> i </w:t>
      </w:r>
      <w:proofErr w:type="spellStart"/>
      <w:r w:rsidR="00DF6A0E" w:rsidRPr="00A5246B">
        <w:rPr>
          <w:rFonts w:ascii="Garamond" w:hAnsi="Garamond"/>
          <w:kern w:val="0"/>
          <w:sz w:val="20"/>
          <w:szCs w:val="20"/>
          <w:lang w:eastAsia="ar-SA"/>
        </w:rPr>
        <w:t>opomiaruje</w:t>
      </w:r>
      <w:proofErr w:type="spellEnd"/>
      <w:r w:rsidR="00DF6A0E" w:rsidRPr="00A5246B">
        <w:rPr>
          <w:rFonts w:ascii="Garamond" w:hAnsi="Garamond"/>
          <w:kern w:val="0"/>
          <w:sz w:val="20"/>
          <w:szCs w:val="20"/>
          <w:lang w:eastAsia="ar-SA"/>
        </w:rPr>
        <w:t xml:space="preserve"> je</w:t>
      </w:r>
      <w:r w:rsidRPr="00A5246B">
        <w:rPr>
          <w:rFonts w:ascii="Garamond" w:hAnsi="Garamond"/>
          <w:kern w:val="0"/>
          <w:sz w:val="20"/>
          <w:szCs w:val="20"/>
          <w:lang w:eastAsia="ar-SA"/>
        </w:rPr>
        <w:t xml:space="preserve">, zainstaluje liczniki zużycia wody, wykona niezbędne drogi dojazdowe, ustawi zaplecze socjalne i biurowe dla potrzeb własnych.  </w:t>
      </w:r>
    </w:p>
    <w:p w14:paraId="6AC0BCCC"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od dnia przejęcia terenu budowy będzie ponosił wszelkie koszty związane z zapleczem budowy, w szczególności z jego eksploatacją i utrzymaniem oraz zabezpieczeniem.</w:t>
      </w:r>
    </w:p>
    <w:p w14:paraId="7F17D7CA"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będzie odpowiedzialny za eksploatację zaplecza budowy zgodnie z przepisami bhp, p.poż., ochrony środowiska oraz przepisami wynikającymi z ustawy Prawo budowlane</w:t>
      </w:r>
    </w:p>
    <w:p w14:paraId="50BE5FFC" w14:textId="77777777" w:rsidR="00B23856" w:rsidRPr="00A5246B" w:rsidRDefault="00B23856" w:rsidP="00A45C06">
      <w:pPr>
        <w:widowControl w:val="0"/>
        <w:numPr>
          <w:ilvl w:val="3"/>
          <w:numId w:val="11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we własnym zakresie i z własnych środków:</w:t>
      </w:r>
    </w:p>
    <w:p w14:paraId="32752D46" w14:textId="77777777" w:rsidR="00B23856" w:rsidRPr="00A5246B" w:rsidRDefault="00B23856">
      <w:pPr>
        <w:widowControl w:val="0"/>
        <w:numPr>
          <w:ilvl w:val="0"/>
          <w:numId w:val="141"/>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zapewni sprzęt i materiały niezbędne do realizacji przedmiotu umowy, nadzór techniczny, robociznę, wyroby budowlane, urządzenia, wyposażenie, sprzęt budowlany oraz wszelkie inne usługi i rzeczy o charakterze trwałym lub tymczasowym niezbędne do wykonania i zakończenia robót, a także do usunięcia wszelkich wad i usterek.</w:t>
      </w:r>
    </w:p>
    <w:p w14:paraId="5456B164" w14:textId="6D8876C5" w:rsidR="00B23856" w:rsidRPr="00A5246B" w:rsidRDefault="00B23856">
      <w:pPr>
        <w:widowControl w:val="0"/>
        <w:numPr>
          <w:ilvl w:val="0"/>
          <w:numId w:val="141"/>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zapewni właściwą organizację robót zgodnie z przepisami bhp i </w:t>
      </w:r>
      <w:r w:rsidR="0035228B" w:rsidRPr="00A5246B">
        <w:rPr>
          <w:rFonts w:ascii="Garamond" w:eastAsia="SimSun" w:hAnsi="Garamond"/>
          <w:kern w:val="2"/>
          <w:sz w:val="20"/>
          <w:szCs w:val="20"/>
          <w:lang w:eastAsia="hi-IN" w:bidi="hi-IN"/>
        </w:rPr>
        <w:t>p.poż</w:t>
      </w:r>
      <w:r w:rsidRPr="00A5246B">
        <w:rPr>
          <w:rFonts w:ascii="Garamond" w:eastAsia="SimSun" w:hAnsi="Garamond"/>
          <w:kern w:val="2"/>
          <w:sz w:val="20"/>
          <w:szCs w:val="20"/>
          <w:lang w:eastAsia="hi-IN" w:bidi="hi-IN"/>
        </w:rPr>
        <w:t>, urządzenie placu budowy oraz ponosi odpowiedzialność za naruszenie przepisów bhp i p.poż.,</w:t>
      </w:r>
    </w:p>
    <w:p w14:paraId="1CE036CD" w14:textId="77777777" w:rsidR="00B23856" w:rsidRPr="00A5246B" w:rsidRDefault="00B23856">
      <w:pPr>
        <w:widowControl w:val="0"/>
        <w:numPr>
          <w:ilvl w:val="0"/>
          <w:numId w:val="141"/>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utrzymywał będzie teren budowy w należytym porządku, w stanie wolnym od przeszkód komunikacyjnych, usuwał będzie na swój koszt śmieci i odpady,</w:t>
      </w:r>
    </w:p>
    <w:p w14:paraId="1177501A" w14:textId="77777777" w:rsidR="00DF6A0E" w:rsidRPr="00A5246B" w:rsidRDefault="00B23856">
      <w:pPr>
        <w:widowControl w:val="0"/>
        <w:numPr>
          <w:ilvl w:val="0"/>
          <w:numId w:val="141"/>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będzie ponosił koszty wykorzystywanych mediów</w:t>
      </w:r>
      <w:r w:rsidR="00DF6A0E" w:rsidRPr="00A5246B">
        <w:rPr>
          <w:rFonts w:ascii="Garamond" w:eastAsia="SimSun" w:hAnsi="Garamond"/>
          <w:kern w:val="2"/>
          <w:sz w:val="20"/>
          <w:szCs w:val="20"/>
          <w:lang w:eastAsia="hi-IN" w:bidi="hi-IN"/>
        </w:rPr>
        <w:t xml:space="preserve"> oraz </w:t>
      </w:r>
      <w:r w:rsidRPr="00A5246B">
        <w:rPr>
          <w:rFonts w:ascii="Garamond" w:eastAsia="SimSun" w:hAnsi="Garamond"/>
          <w:kern w:val="2"/>
          <w:sz w:val="20"/>
          <w:szCs w:val="20"/>
          <w:lang w:eastAsia="hi-IN" w:bidi="hi-IN"/>
        </w:rPr>
        <w:t xml:space="preserve">wywozu </w:t>
      </w:r>
      <w:r w:rsidR="00DF6A0E" w:rsidRPr="00A5246B">
        <w:rPr>
          <w:rFonts w:ascii="Garamond" w:eastAsia="SimSun" w:hAnsi="Garamond"/>
          <w:kern w:val="2"/>
          <w:sz w:val="20"/>
          <w:szCs w:val="20"/>
          <w:lang w:eastAsia="hi-IN" w:bidi="hi-IN"/>
        </w:rPr>
        <w:t>odpadów,</w:t>
      </w:r>
    </w:p>
    <w:p w14:paraId="0FFACF7F" w14:textId="77777777" w:rsidR="00197A7B" w:rsidRPr="00A5246B" w:rsidRDefault="00197A7B" w:rsidP="00197A7B">
      <w:pPr>
        <w:widowControl w:val="0"/>
        <w:numPr>
          <w:ilvl w:val="0"/>
          <w:numId w:val="141"/>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 ramach tymczasowego zaplecza socjalnego (np. kontener), w porozumieniu z Zamawiającym, udostępni miejsca do pracy dla osób wskazanych przez Zamawiającego, </w:t>
      </w:r>
    </w:p>
    <w:p w14:paraId="6BEC47FD" w14:textId="1230E6A2" w:rsidR="00B23856" w:rsidRPr="00A5246B" w:rsidRDefault="00B23856" w:rsidP="00A45C06">
      <w:pPr>
        <w:widowControl w:val="0"/>
        <w:numPr>
          <w:ilvl w:val="3"/>
          <w:numId w:val="118"/>
        </w:numPr>
        <w:suppressAutoHyphens w:val="0"/>
        <w:autoSpaceDE w:val="0"/>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 xml:space="preserve">Wykonawca ponosi odpowiedzialność za spowodowane przez siebie i podwykonawców szkody powstałe u Zamawiającego </w:t>
      </w:r>
      <w:r w:rsidR="00DF6A0E" w:rsidRPr="00A5246B">
        <w:rPr>
          <w:rFonts w:ascii="Garamond" w:eastAsia="SimSun" w:hAnsi="Garamond"/>
          <w:kern w:val="2"/>
          <w:sz w:val="20"/>
          <w:szCs w:val="20"/>
          <w:lang w:eastAsia="hi-IN" w:bidi="hi-IN"/>
        </w:rPr>
        <w:t xml:space="preserve">jak i u </w:t>
      </w:r>
      <w:r w:rsidRPr="00A5246B">
        <w:rPr>
          <w:rFonts w:ascii="Garamond" w:eastAsia="SimSun" w:hAnsi="Garamond"/>
          <w:kern w:val="2"/>
          <w:sz w:val="20"/>
          <w:szCs w:val="20"/>
          <w:lang w:eastAsia="hi-IN" w:bidi="hi-IN"/>
        </w:rPr>
        <w:t>osób trzecich.</w:t>
      </w:r>
    </w:p>
    <w:p w14:paraId="62929890" w14:textId="77777777" w:rsidR="00B23856" w:rsidRPr="00A5246B" w:rsidRDefault="00B23856" w:rsidP="00A45C06">
      <w:pPr>
        <w:widowControl w:val="0"/>
        <w:numPr>
          <w:ilvl w:val="3"/>
          <w:numId w:val="118"/>
        </w:numPr>
        <w:suppressAutoHyphens w:val="0"/>
        <w:autoSpaceDE w:val="0"/>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Wykonawca zobowiązuje się strzec mienia znajdującego się na terenie budowy, a także zapewnić warunki bezpieczeństwa osób znajdujących się na terenie budowy.</w:t>
      </w:r>
    </w:p>
    <w:p w14:paraId="2CF3BCA2" w14:textId="77777777" w:rsidR="00B23856" w:rsidRPr="00A5246B" w:rsidRDefault="00B23856" w:rsidP="00A45C06">
      <w:pPr>
        <w:widowControl w:val="0"/>
        <w:numPr>
          <w:ilvl w:val="3"/>
          <w:numId w:val="118"/>
        </w:numPr>
        <w:suppressAutoHyphens w:val="0"/>
        <w:autoSpaceDE w:val="0"/>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Po zakończeniu robót Wykonawca zobowiązuje się uporządkować teren budowy i przekazać go Zamawiającemu w terminie odbioru robót.</w:t>
      </w:r>
    </w:p>
    <w:p w14:paraId="1D98510B" w14:textId="77777777" w:rsidR="00B23856" w:rsidRPr="00A5246B" w:rsidRDefault="00B23856" w:rsidP="00A45C06">
      <w:pPr>
        <w:widowControl w:val="0"/>
        <w:numPr>
          <w:ilvl w:val="3"/>
          <w:numId w:val="118"/>
        </w:numPr>
        <w:suppressAutoHyphens w:val="0"/>
        <w:autoSpaceDE w:val="0"/>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 xml:space="preserve">Wykonawca zapewni nadzór kierownika budowy na placu budowy w zakresie niezbędnym do należytego prowadzenia robót budowlanych. </w:t>
      </w:r>
    </w:p>
    <w:p w14:paraId="7769E3B1" w14:textId="0353FDA5" w:rsidR="00B23856" w:rsidRPr="00A5246B" w:rsidRDefault="0035228B" w:rsidP="00A45C06">
      <w:pPr>
        <w:widowControl w:val="0"/>
        <w:numPr>
          <w:ilvl w:val="3"/>
          <w:numId w:val="118"/>
        </w:numPr>
        <w:suppressAutoHyphens w:val="0"/>
        <w:autoSpaceDE w:val="0"/>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Wykonawca ma</w:t>
      </w:r>
      <w:r w:rsidR="00B23856" w:rsidRPr="00A5246B">
        <w:rPr>
          <w:rFonts w:ascii="Garamond" w:eastAsia="SimSun" w:hAnsi="Garamond"/>
          <w:kern w:val="2"/>
          <w:sz w:val="20"/>
          <w:szCs w:val="20"/>
          <w:lang w:eastAsia="hi-IN" w:bidi="hi-IN"/>
        </w:rPr>
        <w:t xml:space="preserve"> obowiązek na wezwanie udostępnić do wglądu formularze zamówieniowe wyrobów, </w:t>
      </w:r>
      <w:r w:rsidRPr="00A5246B">
        <w:rPr>
          <w:rFonts w:ascii="Garamond" w:eastAsia="SimSun" w:hAnsi="Garamond"/>
          <w:kern w:val="2"/>
          <w:sz w:val="20"/>
          <w:szCs w:val="20"/>
          <w:lang w:eastAsia="hi-IN" w:bidi="hi-IN"/>
        </w:rPr>
        <w:t>materiałów i</w:t>
      </w:r>
      <w:r w:rsidR="00B23856" w:rsidRPr="00A5246B">
        <w:rPr>
          <w:rFonts w:ascii="Garamond" w:eastAsia="SimSun" w:hAnsi="Garamond"/>
          <w:kern w:val="2"/>
          <w:sz w:val="20"/>
          <w:szCs w:val="20"/>
          <w:lang w:eastAsia="hi-IN" w:bidi="hi-IN"/>
        </w:rPr>
        <w:t xml:space="preserve"> urządzeń. Zamówienia </w:t>
      </w:r>
      <w:r w:rsidRPr="00A5246B">
        <w:rPr>
          <w:rFonts w:ascii="Garamond" w:eastAsia="SimSun" w:hAnsi="Garamond"/>
          <w:kern w:val="2"/>
          <w:sz w:val="20"/>
          <w:szCs w:val="20"/>
          <w:lang w:eastAsia="hi-IN" w:bidi="hi-IN"/>
        </w:rPr>
        <w:t>wyrobów i</w:t>
      </w:r>
      <w:r w:rsidR="00B23856" w:rsidRPr="00A5246B">
        <w:rPr>
          <w:rFonts w:ascii="Garamond" w:eastAsia="SimSun" w:hAnsi="Garamond"/>
          <w:kern w:val="2"/>
          <w:sz w:val="20"/>
          <w:szCs w:val="20"/>
          <w:lang w:eastAsia="hi-IN" w:bidi="hi-IN"/>
        </w:rPr>
        <w:t xml:space="preserve"> urządzeń innych niż wymienione w dokumentacji projektowej.</w:t>
      </w:r>
    </w:p>
    <w:p w14:paraId="3450EF31" w14:textId="77777777" w:rsidR="00B23856" w:rsidRPr="00A5246B" w:rsidRDefault="00B23856" w:rsidP="00A45C06">
      <w:pPr>
        <w:widowControl w:val="0"/>
        <w:numPr>
          <w:ilvl w:val="3"/>
          <w:numId w:val="118"/>
        </w:numPr>
        <w:suppressAutoHyphens w:val="0"/>
        <w:autoSpaceDE w:val="0"/>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Wykonawca jest zobowiązany również do:</w:t>
      </w:r>
    </w:p>
    <w:p w14:paraId="1FF5083D" w14:textId="77777777" w:rsidR="00B23856" w:rsidRPr="00A5246B" w:rsidRDefault="00B23856" w:rsidP="00A45C06">
      <w:pPr>
        <w:widowControl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1)   każdorazowego uzyskania zgody i uzgodnienia lokalizacji wszelkich reklam oraz informacji o charakterze komercyjnym umieszczanych na placu budowy.</w:t>
      </w:r>
    </w:p>
    <w:p w14:paraId="1649D30C" w14:textId="77777777" w:rsidR="00B23856" w:rsidRPr="00A5246B" w:rsidRDefault="00B23856" w:rsidP="00A45C06">
      <w:pPr>
        <w:widowControl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2)   kompletowania i przechowywania w trakcie realizacji robót budowlanych wszelkiej dokumentacji zgodnie z przepisami ustawy z dnia 7 lipca 1994 r. Prawo budowlane w wymaganym tam zakresie, do czasu przekazania ich Zamawiającemu. </w:t>
      </w:r>
    </w:p>
    <w:p w14:paraId="29322065" w14:textId="77777777" w:rsidR="00B23856" w:rsidRPr="00A5246B" w:rsidRDefault="00B23856" w:rsidP="00A45C06">
      <w:pPr>
        <w:widowControl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3)  przerwania robót budowlanych oraz ich zabezpieczenie na żądanie Inspektora nadzoru/inwestora zastępczego, </w:t>
      </w:r>
    </w:p>
    <w:p w14:paraId="03117C8A" w14:textId="48365A8A" w:rsidR="00B23856" w:rsidRPr="00A5246B" w:rsidRDefault="00B23856" w:rsidP="00A45C06">
      <w:pPr>
        <w:widowControl w:val="0"/>
        <w:tabs>
          <w:tab w:val="num" w:pos="1440"/>
        </w:tabs>
        <w:suppressAutoHyphens w:val="0"/>
        <w:autoSpaceDN/>
        <w:spacing w:line="276" w:lineRule="auto"/>
        <w:jc w:val="both"/>
        <w:textAlignment w:val="auto"/>
        <w:rPr>
          <w:rFonts w:ascii="Garamond" w:hAnsi="Garamond"/>
          <w:kern w:val="0"/>
          <w:sz w:val="20"/>
          <w:szCs w:val="20"/>
          <w:lang w:eastAsia="ar-SA"/>
        </w:rPr>
      </w:pPr>
      <w:r w:rsidRPr="00A5246B">
        <w:rPr>
          <w:rFonts w:ascii="Garamond" w:hAnsi="Garamond"/>
          <w:kern w:val="0"/>
          <w:sz w:val="20"/>
          <w:szCs w:val="20"/>
          <w:lang w:eastAsia="ar-SA"/>
        </w:rPr>
        <w:t>4) usunięcia wszystkich wad i usterek występujących w przedmiocie umowy</w:t>
      </w:r>
      <w:r w:rsidRPr="00A5246B">
        <w:rPr>
          <w:rFonts w:ascii="Garamond" w:hAnsi="Garamond"/>
          <w:strike/>
          <w:kern w:val="0"/>
          <w:sz w:val="20"/>
          <w:szCs w:val="20"/>
          <w:lang w:eastAsia="ar-SA"/>
        </w:rPr>
        <w:t>,</w:t>
      </w:r>
      <w:r w:rsidR="00A5745C" w:rsidRPr="00A5246B">
        <w:rPr>
          <w:rFonts w:ascii="Garamond" w:hAnsi="Garamond"/>
          <w:strike/>
          <w:kern w:val="0"/>
          <w:sz w:val="20"/>
          <w:szCs w:val="20"/>
          <w:lang w:eastAsia="ar-SA"/>
        </w:rPr>
        <w:t xml:space="preserve"> </w:t>
      </w:r>
      <w:r w:rsidRPr="00A5246B">
        <w:rPr>
          <w:rFonts w:ascii="Garamond" w:hAnsi="Garamond"/>
          <w:kern w:val="0"/>
          <w:sz w:val="20"/>
          <w:szCs w:val="20"/>
          <w:lang w:eastAsia="ar-SA"/>
        </w:rPr>
        <w:t xml:space="preserve">na żądanie i w terminie wyznaczonym przez </w:t>
      </w:r>
      <w:r w:rsidR="0035228B" w:rsidRPr="00A5246B">
        <w:rPr>
          <w:rFonts w:ascii="Garamond" w:hAnsi="Garamond"/>
          <w:kern w:val="0"/>
          <w:sz w:val="20"/>
          <w:szCs w:val="20"/>
          <w:lang w:eastAsia="ar-SA"/>
        </w:rPr>
        <w:br/>
      </w:r>
      <w:r w:rsidRPr="00A5246B">
        <w:rPr>
          <w:rFonts w:ascii="Garamond" w:hAnsi="Garamond"/>
          <w:kern w:val="0"/>
          <w:sz w:val="20"/>
          <w:szCs w:val="20"/>
          <w:lang w:eastAsia="ar-SA"/>
        </w:rPr>
        <w:t>Inspektor nadzoru/inwestora zastępczego,</w:t>
      </w:r>
    </w:p>
    <w:p w14:paraId="50E3764D" w14:textId="77777777" w:rsidR="00B23856" w:rsidRPr="00A5246B" w:rsidRDefault="00B23856" w:rsidP="00A45C06">
      <w:pPr>
        <w:widowControl w:val="0"/>
        <w:tabs>
          <w:tab w:val="num" w:pos="1440"/>
        </w:tabs>
        <w:suppressAutoHyphens w:val="0"/>
        <w:autoSpaceDN/>
        <w:spacing w:line="276" w:lineRule="auto"/>
        <w:jc w:val="both"/>
        <w:textAlignment w:val="auto"/>
        <w:rPr>
          <w:rFonts w:ascii="Garamond" w:hAnsi="Garamond"/>
          <w:kern w:val="0"/>
          <w:sz w:val="20"/>
          <w:szCs w:val="20"/>
          <w:lang w:eastAsia="ar-SA"/>
        </w:rPr>
      </w:pPr>
      <w:r w:rsidRPr="00A5246B">
        <w:rPr>
          <w:rFonts w:ascii="Garamond" w:hAnsi="Garamond"/>
          <w:kern w:val="0"/>
          <w:sz w:val="20"/>
          <w:szCs w:val="20"/>
          <w:lang w:eastAsia="ar-SA"/>
        </w:rPr>
        <w:t>5) informowania o konieczno</w:t>
      </w:r>
      <w:r w:rsidRPr="00A5246B">
        <w:rPr>
          <w:rFonts w:ascii="Garamond" w:eastAsia="TimesNewRoman" w:hAnsi="Garamond"/>
          <w:kern w:val="0"/>
          <w:sz w:val="20"/>
          <w:szCs w:val="20"/>
          <w:lang w:eastAsia="ar-SA"/>
        </w:rPr>
        <w:t>ś</w:t>
      </w:r>
      <w:r w:rsidRPr="00A5246B">
        <w:rPr>
          <w:rFonts w:ascii="Garamond" w:hAnsi="Garamond"/>
          <w:kern w:val="0"/>
          <w:sz w:val="20"/>
          <w:szCs w:val="20"/>
          <w:lang w:eastAsia="ar-SA"/>
        </w:rPr>
        <w:t>ci wykonania robót zamiennych i/lub dodatkowych w terminie 7 dni od daty stwierdzenia konieczno</w:t>
      </w:r>
      <w:r w:rsidRPr="00A5246B">
        <w:rPr>
          <w:rFonts w:ascii="Garamond" w:eastAsia="TimesNewRoman" w:hAnsi="Garamond"/>
          <w:kern w:val="0"/>
          <w:sz w:val="20"/>
          <w:szCs w:val="20"/>
          <w:lang w:eastAsia="ar-SA"/>
        </w:rPr>
        <w:t>ś</w:t>
      </w:r>
      <w:r w:rsidRPr="00A5246B">
        <w:rPr>
          <w:rFonts w:ascii="Garamond" w:hAnsi="Garamond"/>
          <w:kern w:val="0"/>
          <w:sz w:val="20"/>
          <w:szCs w:val="20"/>
          <w:lang w:eastAsia="ar-SA"/>
        </w:rPr>
        <w:t>ci ich wykonania,</w:t>
      </w:r>
    </w:p>
    <w:p w14:paraId="413E3C58" w14:textId="77777777" w:rsidR="00B23856" w:rsidRPr="00A5246B" w:rsidRDefault="00B23856" w:rsidP="00A45C06">
      <w:pPr>
        <w:widowControl w:val="0"/>
        <w:tabs>
          <w:tab w:val="num" w:pos="1440"/>
        </w:tabs>
        <w:suppressAutoHyphens w:val="0"/>
        <w:autoSpaceDN/>
        <w:spacing w:line="276" w:lineRule="auto"/>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6) informowania na bieżącą o jakichkolwiek opóźnieniach w realizacji umowy, </w:t>
      </w:r>
    </w:p>
    <w:p w14:paraId="0B9DDAAE" w14:textId="5F701CA1" w:rsidR="00B23856" w:rsidRPr="00A5246B" w:rsidRDefault="00B23856" w:rsidP="00A45C06">
      <w:pPr>
        <w:widowControl w:val="0"/>
        <w:tabs>
          <w:tab w:val="num" w:pos="1440"/>
        </w:tabs>
        <w:suppressAutoHyphens w:val="0"/>
        <w:autoSpaceDN/>
        <w:spacing w:line="276" w:lineRule="auto"/>
        <w:jc w:val="both"/>
        <w:textAlignment w:val="auto"/>
        <w:rPr>
          <w:rFonts w:ascii="Garamond" w:hAnsi="Garamond"/>
          <w:b/>
          <w:kern w:val="0"/>
          <w:sz w:val="20"/>
          <w:szCs w:val="20"/>
          <w:lang w:eastAsia="ar-SA"/>
        </w:rPr>
      </w:pPr>
      <w:r w:rsidRPr="00A5246B">
        <w:rPr>
          <w:rFonts w:ascii="Garamond" w:hAnsi="Garamond"/>
          <w:kern w:val="0"/>
          <w:sz w:val="20"/>
          <w:szCs w:val="20"/>
          <w:lang w:eastAsia="ar-SA"/>
        </w:rPr>
        <w:t>7) informowania o wszelkich nietypowych zdarzeniach na budowie, w tym w szczególności rodzących odpowiedzialność cywilną Wykonawcy</w:t>
      </w:r>
      <w:r w:rsidR="001A5C96" w:rsidRPr="00A5246B">
        <w:rPr>
          <w:rFonts w:ascii="Garamond" w:hAnsi="Garamond"/>
          <w:kern w:val="0"/>
          <w:sz w:val="20"/>
          <w:szCs w:val="20"/>
          <w:lang w:eastAsia="ar-SA"/>
        </w:rPr>
        <w:t>,</w:t>
      </w:r>
    </w:p>
    <w:p w14:paraId="41DB0F77" w14:textId="65B3E0DF" w:rsidR="00B23856" w:rsidRPr="00A5246B" w:rsidRDefault="00B23856" w:rsidP="00A45C06">
      <w:pPr>
        <w:widowControl w:val="0"/>
        <w:tabs>
          <w:tab w:val="num" w:pos="1440"/>
        </w:tabs>
        <w:suppressAutoHyphens w:val="0"/>
        <w:autoSpaceDN/>
        <w:spacing w:line="276" w:lineRule="auto"/>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8) </w:t>
      </w:r>
      <w:r w:rsidRPr="00A5246B">
        <w:rPr>
          <w:rStyle w:val="markedcontent"/>
          <w:rFonts w:ascii="Garamond" w:hAnsi="Garamond" w:cs="Arial"/>
          <w:sz w:val="20"/>
          <w:szCs w:val="20"/>
        </w:rPr>
        <w:t xml:space="preserve">przygotowanie </w:t>
      </w:r>
      <w:r w:rsidR="001A5C96" w:rsidRPr="00A5246B">
        <w:rPr>
          <w:rStyle w:val="markedcontent"/>
          <w:rFonts w:ascii="Garamond" w:hAnsi="Garamond" w:cs="Arial"/>
          <w:sz w:val="20"/>
          <w:szCs w:val="20"/>
        </w:rPr>
        <w:t xml:space="preserve">dokumentów </w:t>
      </w:r>
      <w:r w:rsidRPr="00A5246B">
        <w:rPr>
          <w:rStyle w:val="markedcontent"/>
          <w:rFonts w:ascii="Garamond" w:hAnsi="Garamond" w:cs="Arial"/>
          <w:sz w:val="20"/>
          <w:szCs w:val="20"/>
        </w:rPr>
        <w:t>niezbędnych w świetle przepisów prawa i wymagań związanych z inwestycją, pozwalających na złożenie skutecznego wniosku o pozwolenie na użytkowanie.</w:t>
      </w:r>
    </w:p>
    <w:p w14:paraId="0BED224C" w14:textId="77777777"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12</w:t>
      </w:r>
    </w:p>
    <w:p w14:paraId="09466CE4" w14:textId="732CFBF1" w:rsidR="006C2042" w:rsidRPr="00A5246B" w:rsidRDefault="006C2042"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1. </w:t>
      </w:r>
      <w:r w:rsidR="00033D5B" w:rsidRPr="00A5246B">
        <w:rPr>
          <w:rFonts w:ascii="Garamond" w:hAnsi="Garamond"/>
          <w:bCs/>
          <w:kern w:val="0"/>
          <w:sz w:val="20"/>
          <w:szCs w:val="20"/>
          <w:lang w:eastAsia="ar-SA"/>
        </w:rPr>
        <w:t>Wykonawca przez cały okres trwania niniejszej umowy, tj. od daty jej zawarcia aż do dnia podpisania protokołu odbioru końcowego, musi posiadać</w:t>
      </w:r>
      <w:r w:rsidRPr="00A5246B">
        <w:rPr>
          <w:rFonts w:ascii="Garamond" w:hAnsi="Garamond"/>
          <w:bCs/>
          <w:kern w:val="0"/>
          <w:sz w:val="20"/>
          <w:szCs w:val="20"/>
          <w:lang w:eastAsia="ar-SA"/>
        </w:rPr>
        <w:t>:</w:t>
      </w:r>
    </w:p>
    <w:p w14:paraId="180BC6FC" w14:textId="07D52106" w:rsidR="00033D5B" w:rsidRPr="00A5246B" w:rsidRDefault="006C2042"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1)</w:t>
      </w:r>
      <w:r w:rsidR="00033D5B" w:rsidRPr="00A5246B">
        <w:rPr>
          <w:rFonts w:ascii="Garamond" w:hAnsi="Garamond"/>
          <w:bCs/>
          <w:kern w:val="0"/>
          <w:sz w:val="20"/>
          <w:szCs w:val="20"/>
          <w:lang w:eastAsia="ar-SA"/>
        </w:rPr>
        <w:t xml:space="preserve"> ubezpieczenie od odpowiedzialności cywilnej w związku z prowadzoną działalnością wraz z odpowiedzialnością kontraktową związaną z przedmiotem umowy na sumę co najmniej </w:t>
      </w:r>
      <w:r w:rsidR="00A76AA7" w:rsidRPr="00A5246B">
        <w:rPr>
          <w:rFonts w:ascii="Garamond" w:hAnsi="Garamond"/>
          <w:bCs/>
          <w:kern w:val="0"/>
          <w:sz w:val="20"/>
          <w:szCs w:val="20"/>
          <w:lang w:eastAsia="ar-SA"/>
        </w:rPr>
        <w:t>50</w:t>
      </w:r>
      <w:r w:rsidR="005A230A" w:rsidRPr="00A5246B">
        <w:rPr>
          <w:rFonts w:ascii="Garamond" w:hAnsi="Garamond"/>
          <w:bCs/>
          <w:kern w:val="0"/>
          <w:sz w:val="20"/>
          <w:szCs w:val="20"/>
          <w:lang w:eastAsia="ar-SA"/>
        </w:rPr>
        <w:t xml:space="preserve"> milionów złotych </w:t>
      </w:r>
      <w:r w:rsidR="00033D5B" w:rsidRPr="00A5246B">
        <w:rPr>
          <w:rFonts w:ascii="Garamond" w:hAnsi="Garamond"/>
          <w:bCs/>
          <w:kern w:val="0"/>
          <w:sz w:val="20"/>
          <w:szCs w:val="20"/>
          <w:lang w:eastAsia="ar-SA"/>
        </w:rPr>
        <w:t xml:space="preserve">(słownie: </w:t>
      </w:r>
      <w:r w:rsidR="00A76AA7" w:rsidRPr="00A5246B">
        <w:rPr>
          <w:rFonts w:ascii="Garamond" w:hAnsi="Garamond"/>
          <w:bCs/>
          <w:kern w:val="0"/>
          <w:sz w:val="20"/>
          <w:szCs w:val="20"/>
          <w:lang w:eastAsia="ar-SA"/>
        </w:rPr>
        <w:t>pięćdziesiąt</w:t>
      </w:r>
      <w:r w:rsidR="005A230A" w:rsidRPr="00A5246B">
        <w:rPr>
          <w:rFonts w:ascii="Garamond" w:hAnsi="Garamond"/>
          <w:bCs/>
          <w:kern w:val="0"/>
          <w:sz w:val="20"/>
          <w:szCs w:val="20"/>
          <w:lang w:eastAsia="ar-SA"/>
        </w:rPr>
        <w:t xml:space="preserve"> </w:t>
      </w:r>
      <w:r w:rsidR="00033D5B" w:rsidRPr="00A5246B">
        <w:rPr>
          <w:rFonts w:ascii="Garamond" w:hAnsi="Garamond"/>
          <w:bCs/>
          <w:kern w:val="0"/>
          <w:sz w:val="20"/>
          <w:szCs w:val="20"/>
          <w:lang w:eastAsia="ar-SA"/>
        </w:rPr>
        <w:t>milionów złotych, 00/100)</w:t>
      </w:r>
      <w:r w:rsidRPr="00A5246B">
        <w:rPr>
          <w:rFonts w:ascii="Garamond" w:hAnsi="Garamond"/>
          <w:bCs/>
          <w:kern w:val="0"/>
          <w:sz w:val="20"/>
          <w:szCs w:val="20"/>
          <w:lang w:eastAsia="ar-SA"/>
        </w:rPr>
        <w:t>;</w:t>
      </w:r>
    </w:p>
    <w:p w14:paraId="15A56B25" w14:textId="54EB4F25" w:rsidR="006C2042" w:rsidRPr="00A5246B" w:rsidRDefault="006C2042"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2) </w:t>
      </w:r>
      <w:r w:rsidR="000B2518" w:rsidRPr="00A5246B">
        <w:rPr>
          <w:rFonts w:ascii="Garamond" w:hAnsi="Garamond"/>
          <w:bCs/>
          <w:kern w:val="0"/>
          <w:sz w:val="20"/>
          <w:szCs w:val="20"/>
          <w:lang w:eastAsia="ar-SA"/>
        </w:rPr>
        <w:t xml:space="preserve">ubezpieczenia budowy od wszelkich </w:t>
      </w:r>
      <w:proofErr w:type="spellStart"/>
      <w:r w:rsidR="000B2518" w:rsidRPr="00A5246B">
        <w:rPr>
          <w:rFonts w:ascii="Garamond" w:hAnsi="Garamond"/>
          <w:bCs/>
          <w:kern w:val="0"/>
          <w:sz w:val="20"/>
          <w:szCs w:val="20"/>
          <w:lang w:eastAsia="ar-SA"/>
        </w:rPr>
        <w:t>ryzyk</w:t>
      </w:r>
      <w:proofErr w:type="spellEnd"/>
      <w:r w:rsidR="000B2518" w:rsidRPr="00A5246B">
        <w:rPr>
          <w:rFonts w:ascii="Garamond" w:hAnsi="Garamond"/>
          <w:bCs/>
          <w:kern w:val="0"/>
          <w:sz w:val="20"/>
          <w:szCs w:val="20"/>
          <w:lang w:eastAsia="ar-SA"/>
        </w:rPr>
        <w:t xml:space="preserve"> budowlanych na sumę co najmniej </w:t>
      </w:r>
      <w:r w:rsidR="00A76AA7" w:rsidRPr="00A5246B">
        <w:rPr>
          <w:rFonts w:ascii="Garamond" w:hAnsi="Garamond"/>
          <w:bCs/>
          <w:kern w:val="0"/>
          <w:sz w:val="20"/>
          <w:szCs w:val="20"/>
          <w:lang w:eastAsia="ar-SA"/>
        </w:rPr>
        <w:t>15</w:t>
      </w:r>
      <w:r w:rsidR="005A230A" w:rsidRPr="00A5246B">
        <w:rPr>
          <w:rFonts w:ascii="Garamond" w:hAnsi="Garamond"/>
          <w:bCs/>
          <w:kern w:val="0"/>
          <w:sz w:val="20"/>
          <w:szCs w:val="20"/>
          <w:lang w:eastAsia="ar-SA"/>
        </w:rPr>
        <w:t xml:space="preserve"> milionów</w:t>
      </w:r>
      <w:r w:rsidR="000B2518" w:rsidRPr="00A5246B">
        <w:rPr>
          <w:rFonts w:ascii="Garamond" w:hAnsi="Garamond"/>
          <w:bCs/>
          <w:kern w:val="0"/>
          <w:sz w:val="20"/>
          <w:szCs w:val="20"/>
          <w:lang w:eastAsia="ar-SA"/>
        </w:rPr>
        <w:t xml:space="preserve"> zł (słownie: </w:t>
      </w:r>
      <w:r w:rsidR="005A230A" w:rsidRPr="00A5246B">
        <w:rPr>
          <w:rFonts w:ascii="Garamond" w:hAnsi="Garamond"/>
          <w:bCs/>
          <w:kern w:val="0"/>
          <w:sz w:val="20"/>
          <w:szCs w:val="20"/>
          <w:lang w:eastAsia="ar-SA"/>
        </w:rPr>
        <w:t xml:space="preserve">piętnaście </w:t>
      </w:r>
      <w:r w:rsidR="000B2518" w:rsidRPr="00A5246B">
        <w:rPr>
          <w:rFonts w:ascii="Garamond" w:hAnsi="Garamond"/>
          <w:bCs/>
          <w:kern w:val="0"/>
          <w:sz w:val="20"/>
          <w:szCs w:val="20"/>
          <w:lang w:eastAsia="ar-SA"/>
        </w:rPr>
        <w:t>milionów złotych.</w:t>
      </w:r>
    </w:p>
    <w:p w14:paraId="3D8D6C00" w14:textId="40E9D8F5" w:rsidR="00033D5B" w:rsidRPr="00A5246B" w:rsidRDefault="00033D5B"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2. Polisy/umowy ubezpieczenia, o których mowa w ust. 1 muszą zapewniać wypłatę odszkodowania, płatnego w złotych polskich. Ani franszyza, ani udział własny nie mogą przekroczyć 20 000,00 złotych w odniesieniu do jednego zdarzenia. Kwoty udziałów własnych/franszyzy w stracie (szkodzie) objętej roszczeniami obciążają Wykonawcę.</w:t>
      </w:r>
    </w:p>
    <w:p w14:paraId="69A72513" w14:textId="19BE393C" w:rsidR="00033D5B" w:rsidRPr="00A5246B" w:rsidRDefault="00033D5B"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3. Ubezpieczenie musi obejmować w pełnej wysokości odpowiedzialność za szkody na osobie oraz w mieniu Zamawiającego i osób trzecich, powstałe w związku z wykonywaniem przedmiotu i postanowień niniejszej umowy, w tym szkody powstałe w samym obiekcie, gdzie roboty są prowadzone, na zapleczu robót jak i w mieniu ruchomym.</w:t>
      </w:r>
    </w:p>
    <w:p w14:paraId="3B57305E" w14:textId="5877940C" w:rsidR="00033D5B" w:rsidRPr="00A5246B" w:rsidRDefault="00033D5B"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4. Ubezpieczenie musi obejmować także odpowiedzialność za szkody wyrządzone przez Podwykonawców, jeżeli Wykonawca będzie korzystał z Podwykonawców.</w:t>
      </w:r>
    </w:p>
    <w:p w14:paraId="6B35995D" w14:textId="4C47EEF3" w:rsidR="00033D5B" w:rsidRPr="00A5246B" w:rsidRDefault="00033D5B"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5. Kserokopie dokumentów ubezpieczenia wraz z dokumentami potwierdzającymi opłacenie polisy (ew. dowodem opłacenia składki bądź raty składki i dokumentami potwierdzającymi zakres ubezpieczenia (jeśli zakres ten nie wynika z treści polisy)</w:t>
      </w:r>
      <w:r w:rsidR="006C2042"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 xml:space="preserve">stanowią załącznik </w:t>
      </w:r>
      <w:r w:rsidR="006C2042" w:rsidRPr="00A5246B">
        <w:rPr>
          <w:rFonts w:ascii="Garamond" w:hAnsi="Garamond"/>
          <w:bCs/>
          <w:kern w:val="0"/>
          <w:sz w:val="20"/>
          <w:szCs w:val="20"/>
          <w:lang w:eastAsia="ar-SA"/>
        </w:rPr>
        <w:t>d</w:t>
      </w:r>
      <w:r w:rsidRPr="00A5246B">
        <w:rPr>
          <w:rFonts w:ascii="Garamond" w:hAnsi="Garamond"/>
          <w:bCs/>
          <w:kern w:val="0"/>
          <w:sz w:val="20"/>
          <w:szCs w:val="20"/>
          <w:lang w:eastAsia="ar-SA"/>
        </w:rPr>
        <w:t>o niniejszej</w:t>
      </w:r>
      <w:r w:rsidR="006C2042"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umowy.</w:t>
      </w:r>
    </w:p>
    <w:p w14:paraId="47311C21" w14:textId="10F4459B" w:rsidR="00033D5B" w:rsidRPr="00A5246B" w:rsidRDefault="00033D5B" w:rsidP="00A45C06">
      <w:pPr>
        <w:tabs>
          <w:tab w:val="left" w:pos="284"/>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6. W przypadku wygaśnięcia umów ubezpieczenia przed upływem terminu podpisania protokołu odbioru końcowego Wykonawca jest zobowiązany do doręczenia Zamawiającemu</w:t>
      </w:r>
      <w:r w:rsidR="006C2042"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kserokopii dokumentu ubezpieczenia (wraz z dowodem opłacenia składki bądź raty składki i</w:t>
      </w:r>
      <w:r w:rsidR="006C2042"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dokumentem potwierdzającym zakres ubezpieczenia (jeśli zakres ten nie wynika z treści polisy) na</w:t>
      </w:r>
      <w:r w:rsidR="006C2042"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 xml:space="preserve">kolejny okres, nie później niż na </w:t>
      </w:r>
      <w:r w:rsidR="006B6E72" w:rsidRPr="00A5246B">
        <w:rPr>
          <w:rFonts w:ascii="Garamond" w:hAnsi="Garamond"/>
          <w:bCs/>
          <w:kern w:val="0"/>
          <w:sz w:val="20"/>
          <w:szCs w:val="20"/>
          <w:highlight w:val="yellow"/>
          <w:lang w:eastAsia="ar-SA"/>
        </w:rPr>
        <w:t>30</w:t>
      </w:r>
      <w:r w:rsidRPr="00A5246B">
        <w:rPr>
          <w:rFonts w:ascii="Garamond" w:hAnsi="Garamond"/>
          <w:bCs/>
          <w:kern w:val="0"/>
          <w:sz w:val="20"/>
          <w:szCs w:val="20"/>
          <w:lang w:eastAsia="ar-SA"/>
        </w:rPr>
        <w:t xml:space="preserve"> dni przed datą wygaśnięcia dotychczasowej umowy</w:t>
      </w:r>
      <w:r w:rsidR="006C2042"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ubezpieczenia.</w:t>
      </w:r>
    </w:p>
    <w:p w14:paraId="0F08E1FB" w14:textId="323C66FD" w:rsidR="006B6E72" w:rsidRPr="00A5246B" w:rsidRDefault="00033D5B" w:rsidP="006B6E72">
      <w:pPr>
        <w:tabs>
          <w:tab w:val="left" w:pos="284"/>
        </w:tabs>
        <w:autoSpaceDN/>
        <w:spacing w:line="276" w:lineRule="auto"/>
        <w:jc w:val="both"/>
        <w:textAlignment w:val="auto"/>
        <w:rPr>
          <w:rFonts w:ascii="Garamond" w:hAnsi="Garamond"/>
          <w:kern w:val="0"/>
          <w:sz w:val="20"/>
          <w:szCs w:val="20"/>
          <w:lang w:eastAsia="ar-SA"/>
        </w:rPr>
      </w:pPr>
      <w:r w:rsidRPr="00A5246B">
        <w:rPr>
          <w:rFonts w:ascii="Garamond" w:hAnsi="Garamond"/>
          <w:bCs/>
          <w:kern w:val="0"/>
          <w:sz w:val="20"/>
          <w:szCs w:val="20"/>
          <w:lang w:eastAsia="ar-SA"/>
        </w:rPr>
        <w:t xml:space="preserve">7. </w:t>
      </w:r>
      <w:bookmarkStart w:id="27" w:name="_Ref170468590"/>
      <w:bookmarkStart w:id="28" w:name="_Hlk209163621"/>
      <w:r w:rsidR="006B6E72" w:rsidRPr="00A5246B">
        <w:rPr>
          <w:rFonts w:ascii="Garamond" w:hAnsi="Garamond"/>
          <w:kern w:val="0"/>
          <w:sz w:val="20"/>
          <w:szCs w:val="20"/>
          <w:lang w:eastAsia="ar-SA"/>
        </w:rPr>
        <w:t xml:space="preserve">Bez uszczerbku dla innych uprawnień Zamawiającego określonych w Umowie, w przypadku gdy Wykonawca uchybi obowiązkowi zawarcia umów ubezpieczenia lub utrzymania ochrony ubezpieczeniowej przewidzianych Umową, lub nie przedstawi wymaganych dokumentów potwierdzających ochronę ubezpieczeniową w </w:t>
      </w:r>
      <w:r w:rsidR="00C67E84" w:rsidRPr="00A5246B">
        <w:rPr>
          <w:rFonts w:ascii="Garamond" w:hAnsi="Garamond"/>
          <w:kern w:val="0"/>
          <w:sz w:val="20"/>
          <w:szCs w:val="20"/>
          <w:lang w:eastAsia="ar-SA"/>
        </w:rPr>
        <w:t>terminach określonych Umowa</w:t>
      </w:r>
      <w:r w:rsidR="006B6E72" w:rsidRPr="00A5246B">
        <w:rPr>
          <w:rFonts w:ascii="Garamond" w:hAnsi="Garamond"/>
          <w:kern w:val="0"/>
          <w:sz w:val="20"/>
          <w:szCs w:val="20"/>
          <w:lang w:eastAsia="ar-SA"/>
        </w:rPr>
        <w:t xml:space="preserve">, lub na każde żądanie Zamawiającego zgodnie z </w:t>
      </w:r>
      <w:bookmarkEnd w:id="27"/>
      <w:r w:rsidR="00397DC4" w:rsidRPr="00A5246B">
        <w:rPr>
          <w:rFonts w:ascii="Garamond" w:hAnsi="Garamond"/>
          <w:kern w:val="0"/>
          <w:sz w:val="20"/>
          <w:szCs w:val="20"/>
          <w:lang w:eastAsia="ar-SA"/>
        </w:rPr>
        <w:t xml:space="preserve">postanowieniami niniejszej </w:t>
      </w:r>
      <w:r w:rsidR="00FB4FB6" w:rsidRPr="00A5246B">
        <w:rPr>
          <w:rFonts w:ascii="Garamond" w:hAnsi="Garamond"/>
          <w:kern w:val="0"/>
          <w:sz w:val="20"/>
          <w:szCs w:val="20"/>
          <w:lang w:eastAsia="ar-SA"/>
        </w:rPr>
        <w:t>Umowy</w:t>
      </w:r>
      <w:r w:rsidR="006B6E72" w:rsidRPr="00A5246B">
        <w:rPr>
          <w:rFonts w:ascii="Garamond" w:hAnsi="Garamond"/>
          <w:kern w:val="0"/>
          <w:sz w:val="20"/>
          <w:szCs w:val="20"/>
          <w:lang w:eastAsia="ar-SA"/>
        </w:rPr>
        <w:t xml:space="preserve"> Zamawiający ma prawo do zawarcia umowy ubezpieczenia z wybranym przez siebie ubezpieczycielem, na warunkach określonych niniejszą Umową, na koszt Wykonawcy.</w:t>
      </w:r>
    </w:p>
    <w:p w14:paraId="1D96B305" w14:textId="62D20E8F" w:rsidR="00033D5B" w:rsidRPr="00A5246B" w:rsidRDefault="00033D5B" w:rsidP="00A45C06">
      <w:pPr>
        <w:tabs>
          <w:tab w:val="left" w:pos="284"/>
        </w:tabs>
        <w:autoSpaceDN/>
        <w:spacing w:line="276" w:lineRule="auto"/>
        <w:jc w:val="both"/>
        <w:textAlignment w:val="auto"/>
        <w:rPr>
          <w:rFonts w:ascii="Garamond" w:hAnsi="Garamond"/>
          <w:bCs/>
          <w:kern w:val="0"/>
          <w:sz w:val="20"/>
          <w:szCs w:val="20"/>
          <w:lang w:eastAsia="ar-SA"/>
        </w:rPr>
      </w:pPr>
    </w:p>
    <w:bookmarkEnd w:id="28"/>
    <w:p w14:paraId="54C4E380" w14:textId="73D0654A" w:rsidR="00B23856" w:rsidRPr="00A5246B" w:rsidRDefault="000B2518" w:rsidP="00A45C06">
      <w:pPr>
        <w:tabs>
          <w:tab w:val="left" w:pos="0"/>
          <w:tab w:val="left" w:pos="284"/>
        </w:tabs>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kern w:val="0"/>
          <w:sz w:val="20"/>
          <w:szCs w:val="20"/>
          <w:lang w:eastAsia="ar-SA"/>
        </w:rPr>
        <w:t>8</w:t>
      </w:r>
      <w:r w:rsidR="00B23856" w:rsidRPr="00A5246B">
        <w:rPr>
          <w:rFonts w:ascii="Garamond" w:hAnsi="Garamond" w:cs="Garamond"/>
          <w:kern w:val="0"/>
          <w:sz w:val="20"/>
          <w:szCs w:val="20"/>
          <w:lang w:eastAsia="ar-SA"/>
        </w:rPr>
        <w:t>.  Wykonawca odpowiada w pełnym zakresie za szkody wyrządzone osobom trzecim  w związku z budową, tj. również na placu budowy i poza nim na zasadach ogólnych</w:t>
      </w:r>
      <w:r w:rsidR="001E387E" w:rsidRPr="00A5246B">
        <w:rPr>
          <w:rFonts w:ascii="Garamond" w:hAnsi="Garamond" w:cs="Garamond"/>
          <w:kern w:val="0"/>
          <w:sz w:val="20"/>
          <w:szCs w:val="20"/>
          <w:lang w:eastAsia="ar-SA"/>
        </w:rPr>
        <w:t>. W</w:t>
      </w:r>
      <w:r w:rsidR="00B23856" w:rsidRPr="00A5246B">
        <w:rPr>
          <w:rFonts w:ascii="Garamond" w:hAnsi="Garamond" w:cs="Garamond"/>
          <w:kern w:val="0"/>
          <w:sz w:val="20"/>
          <w:szCs w:val="20"/>
          <w:lang w:eastAsia="ar-SA"/>
        </w:rPr>
        <w:t> razie pozwania Zamawiającego lub dochodzenia wobec Zamawiającego jakichkolwiek roszczeń związanych ze szkodą wyrządzoną w związku z budową, na żądanie zgłoszone przez Zamawiającego, Wykonawca zobowiązany jest niezwłocznie przystąpić do postępowania dotyczącego tych roszczeń i do wzięcia w nim aktywnego udziału po stronie Zamawiającego. Jeżeli Wykonawca nie przystąpi do postępowania zgodnie z postanowieniami zdania poprzedzającego, Zamawiający zastrzega sobie prawo do uznania roszczeń osoby trzeciej i dochodzenia od Wykonawcy wszelkich kosztów i wydatków poniesionych w związku z postępowaniem. W przypadku, gdy roszczenia zgłoszone przez osobę trzecią okażą się zasadne w świetle prawomocnego orzeczenia sądu powszechnego lub innego organu powołanego do rozpatrywania sporów, Wykonawca który wziął udział w postępowaniu, lub też odmówił wzięcia tego udziału, obowiązany będzie do zapłaty na rzecz Zamawiającego odszkodowania obejmującego wszelkie szkody poniesione przez Zamawiającego.</w:t>
      </w:r>
    </w:p>
    <w:p w14:paraId="20588064" w14:textId="28C438AD" w:rsidR="00B23856" w:rsidRPr="00A5246B" w:rsidRDefault="000B2518" w:rsidP="00A45C06">
      <w:pPr>
        <w:tabs>
          <w:tab w:val="left" w:pos="0"/>
          <w:tab w:val="left" w:pos="284"/>
        </w:tabs>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kern w:val="0"/>
          <w:sz w:val="20"/>
          <w:szCs w:val="20"/>
          <w:lang w:eastAsia="ar-SA"/>
        </w:rPr>
        <w:t>9</w:t>
      </w:r>
      <w:r w:rsidR="00B23856" w:rsidRPr="00A5246B">
        <w:rPr>
          <w:rFonts w:ascii="Garamond" w:hAnsi="Garamond" w:cs="Garamond"/>
          <w:kern w:val="0"/>
          <w:sz w:val="20"/>
          <w:szCs w:val="20"/>
          <w:lang w:eastAsia="ar-SA"/>
        </w:rPr>
        <w:t>.  W okresie i na terenie usuwania przez Wykonawcę wad ujawnionych w robotach, aż do podpisania stosownego protokołu odbioru, Wykonawca ponosi odpowiedzialność na zasadach ogólnych za wszelkie szkody</w:t>
      </w:r>
      <w:r w:rsidR="005569E1" w:rsidRPr="00A5246B">
        <w:rPr>
          <w:rFonts w:ascii="Garamond" w:hAnsi="Garamond" w:cs="Garamond"/>
          <w:kern w:val="0"/>
          <w:sz w:val="20"/>
          <w:szCs w:val="20"/>
          <w:lang w:eastAsia="ar-SA"/>
        </w:rPr>
        <w:t xml:space="preserve"> wynikłe z jego działań</w:t>
      </w:r>
      <w:r w:rsidR="00B23856" w:rsidRPr="00A5246B">
        <w:rPr>
          <w:rFonts w:ascii="Garamond" w:hAnsi="Garamond" w:cs="Garamond"/>
          <w:kern w:val="0"/>
          <w:sz w:val="20"/>
          <w:szCs w:val="20"/>
          <w:lang w:eastAsia="ar-SA"/>
        </w:rPr>
        <w:t>.</w:t>
      </w:r>
    </w:p>
    <w:p w14:paraId="2A5B6FEF" w14:textId="1EAF5104" w:rsidR="00C67E84" w:rsidRPr="00A5246B" w:rsidRDefault="00C67E84" w:rsidP="00C67E84">
      <w:pPr>
        <w:tabs>
          <w:tab w:val="left" w:pos="0"/>
          <w:tab w:val="left" w:pos="284"/>
        </w:tabs>
        <w:autoSpaceDN/>
        <w:spacing w:line="276" w:lineRule="auto"/>
        <w:jc w:val="both"/>
        <w:textAlignment w:val="auto"/>
        <w:rPr>
          <w:rFonts w:ascii="Garamond" w:hAnsi="Garamond" w:cs="Garamond"/>
          <w:kern w:val="0"/>
          <w:sz w:val="20"/>
          <w:szCs w:val="20"/>
          <w:lang w:eastAsia="ar-SA"/>
        </w:rPr>
      </w:pPr>
      <w:r w:rsidRPr="00A5246B">
        <w:rPr>
          <w:rFonts w:ascii="Garamond" w:hAnsi="Garamond" w:cs="Garamond"/>
          <w:kern w:val="0"/>
          <w:sz w:val="20"/>
          <w:szCs w:val="20"/>
          <w:lang w:eastAsia="ar-SA"/>
        </w:rPr>
        <w:t xml:space="preserve">10. W </w:t>
      </w:r>
      <w:r w:rsidR="00C63E4C" w:rsidRPr="00A5246B">
        <w:rPr>
          <w:rFonts w:ascii="Garamond" w:hAnsi="Garamond" w:cs="Garamond"/>
          <w:kern w:val="0"/>
          <w:sz w:val="20"/>
          <w:szCs w:val="20"/>
          <w:lang w:eastAsia="ar-SA"/>
        </w:rPr>
        <w:t>przypadku,</w:t>
      </w:r>
      <w:r w:rsidRPr="00A5246B">
        <w:rPr>
          <w:rFonts w:ascii="Garamond" w:hAnsi="Garamond" w:cs="Garamond"/>
          <w:kern w:val="0"/>
          <w:sz w:val="20"/>
          <w:szCs w:val="20"/>
          <w:lang w:eastAsia="ar-SA"/>
        </w:rPr>
        <w:t xml:space="preserve"> jeśli Wykonawca lub inny ubezpieczony podmiot nie będzie przestrzegał obowiązków wynikających z umów ubezpieczenia, których niezachowanie spowoduje odmowę uznania przez ubezpieczyciela odpowiedzialności, odmowę wypłacenia lub ograniczenie wysokości odszkodowania, to wszelkie straty i szkody poniesione przez Zamawiającego z tego tytułu będą obciążać Wykonawcę.</w:t>
      </w:r>
    </w:p>
    <w:p w14:paraId="7E423C77" w14:textId="77777777" w:rsidR="00B23856" w:rsidRPr="00A5246B" w:rsidRDefault="00B23856" w:rsidP="00A45C06">
      <w:pPr>
        <w:widowControl w:val="0"/>
        <w:tabs>
          <w:tab w:val="left" w:pos="284"/>
        </w:tabs>
        <w:suppressAutoHyphens w:val="0"/>
        <w:autoSpaceDN/>
        <w:spacing w:line="276" w:lineRule="auto"/>
        <w:jc w:val="center"/>
        <w:textAlignment w:val="auto"/>
        <w:rPr>
          <w:rFonts w:ascii="Garamond" w:eastAsia="SimSun" w:hAnsi="Garamond"/>
          <w:b/>
          <w:kern w:val="2"/>
          <w:sz w:val="20"/>
          <w:szCs w:val="20"/>
          <w:lang w:eastAsia="hi-IN" w:bidi="hi-IN"/>
        </w:rPr>
      </w:pPr>
      <w:r w:rsidRPr="00A5246B">
        <w:rPr>
          <w:rFonts w:ascii="Garamond" w:eastAsia="SimSun" w:hAnsi="Garamond"/>
          <w:b/>
          <w:kern w:val="2"/>
          <w:sz w:val="20"/>
          <w:szCs w:val="20"/>
          <w:lang w:eastAsia="hi-IN" w:bidi="hi-IN"/>
        </w:rPr>
        <w:t>§ 13</w:t>
      </w:r>
    </w:p>
    <w:p w14:paraId="4E168DA7" w14:textId="77777777"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zobowi</w:t>
      </w:r>
      <w:r w:rsidRPr="00A5246B">
        <w:rPr>
          <w:rFonts w:ascii="Garamond" w:eastAsia="TimesNewRoman" w:hAnsi="Garamond"/>
          <w:kern w:val="0"/>
          <w:sz w:val="20"/>
          <w:szCs w:val="20"/>
          <w:lang w:eastAsia="ar-SA"/>
        </w:rPr>
        <w:t>ą</w:t>
      </w:r>
      <w:r w:rsidRPr="00A5246B">
        <w:rPr>
          <w:rFonts w:ascii="Garamond" w:hAnsi="Garamond"/>
          <w:kern w:val="0"/>
          <w:sz w:val="20"/>
          <w:szCs w:val="20"/>
          <w:lang w:eastAsia="ar-SA"/>
        </w:rPr>
        <w:t>zuje si</w:t>
      </w:r>
      <w:r w:rsidRPr="00A5246B">
        <w:rPr>
          <w:rFonts w:ascii="Garamond" w:eastAsia="TimesNewRoman" w:hAnsi="Garamond"/>
          <w:kern w:val="0"/>
          <w:sz w:val="20"/>
          <w:szCs w:val="20"/>
          <w:lang w:eastAsia="ar-SA"/>
        </w:rPr>
        <w:t xml:space="preserve">ę </w:t>
      </w:r>
      <w:r w:rsidRPr="00A5246B">
        <w:rPr>
          <w:rFonts w:ascii="Garamond" w:hAnsi="Garamond"/>
          <w:kern w:val="0"/>
          <w:sz w:val="20"/>
          <w:szCs w:val="20"/>
          <w:lang w:eastAsia="ar-SA"/>
        </w:rPr>
        <w:t>wykona</w:t>
      </w:r>
      <w:r w:rsidRPr="00A5246B">
        <w:rPr>
          <w:rFonts w:ascii="Garamond" w:eastAsia="TimesNewRoman" w:hAnsi="Garamond"/>
          <w:kern w:val="0"/>
          <w:sz w:val="20"/>
          <w:szCs w:val="20"/>
          <w:lang w:eastAsia="ar-SA"/>
        </w:rPr>
        <w:t xml:space="preserve">ć </w:t>
      </w:r>
      <w:r w:rsidRPr="00A5246B">
        <w:rPr>
          <w:rFonts w:ascii="Garamond" w:hAnsi="Garamond"/>
          <w:kern w:val="0"/>
          <w:sz w:val="20"/>
          <w:szCs w:val="20"/>
          <w:lang w:eastAsia="ar-SA"/>
        </w:rPr>
        <w:t>przedmiot umowy z materiałów własnych. Wszystkie materiały muszą być magazynowane przez Wykonawcę w sposób zgodny z wytycznymi producenta i zabezpieczone przed zniszczeniem w taki sposób aby zachowały swoje parametry, jakość i własności</w:t>
      </w:r>
    </w:p>
    <w:p w14:paraId="52451336" w14:textId="5AE84EFE"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ponosi pełną </w:t>
      </w:r>
      <w:r w:rsidR="0035228B" w:rsidRPr="00A5246B">
        <w:rPr>
          <w:rFonts w:ascii="Garamond" w:hAnsi="Garamond"/>
          <w:kern w:val="0"/>
          <w:sz w:val="20"/>
          <w:szCs w:val="20"/>
          <w:lang w:eastAsia="ar-SA"/>
        </w:rPr>
        <w:t>odpowiedzialność,</w:t>
      </w:r>
      <w:r w:rsidRPr="00A5246B">
        <w:rPr>
          <w:rFonts w:ascii="Garamond" w:hAnsi="Garamond"/>
          <w:kern w:val="0"/>
          <w:sz w:val="20"/>
          <w:szCs w:val="20"/>
          <w:lang w:eastAsia="ar-SA"/>
        </w:rPr>
        <w:t xml:space="preserve"> aby stosowane wyroby, materiały urządzenia, wyposażenie, były zgodne z obowiązującymi w Polsce przepisami oraz normami, a w szczególności odpowiadać wymaganiom określonym w ustawie z dnia 16 kwietnia 2004 r. o wyrobach budowlanych (tj. Dz.U. z 2021 r. poz. </w:t>
      </w:r>
      <w:r w:rsidR="0035228B" w:rsidRPr="00A5246B">
        <w:rPr>
          <w:rFonts w:ascii="Garamond" w:hAnsi="Garamond"/>
          <w:kern w:val="0"/>
          <w:sz w:val="20"/>
          <w:szCs w:val="20"/>
          <w:lang w:eastAsia="ar-SA"/>
        </w:rPr>
        <w:t>1213)</w:t>
      </w:r>
      <w:r w:rsidRPr="00A5246B">
        <w:rPr>
          <w:rFonts w:ascii="Garamond" w:hAnsi="Garamond"/>
          <w:kern w:val="0"/>
          <w:sz w:val="20"/>
          <w:szCs w:val="20"/>
          <w:lang w:eastAsia="ar-SA"/>
        </w:rPr>
        <w:t xml:space="preserve">.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 </w:t>
      </w:r>
      <w:r w:rsidR="0035228B" w:rsidRPr="00A5246B">
        <w:rPr>
          <w:rFonts w:ascii="Garamond" w:hAnsi="Garamond"/>
          <w:kern w:val="0"/>
          <w:sz w:val="20"/>
          <w:szCs w:val="20"/>
          <w:lang w:eastAsia="ar-SA"/>
        </w:rPr>
        <w:br/>
      </w:r>
      <w:r w:rsidRPr="00A5246B">
        <w:rPr>
          <w:rFonts w:ascii="Garamond" w:hAnsi="Garamond"/>
          <w:kern w:val="0"/>
          <w:sz w:val="20"/>
          <w:szCs w:val="20"/>
          <w:lang w:eastAsia="ar-SA"/>
        </w:rPr>
        <w:t xml:space="preserve">W przypadku braku w dokumentacji projektowej ich opisu, Wykonawca jest zobowiązany przed ich wbudowaniem lub </w:t>
      </w:r>
      <w:r w:rsidR="0035228B" w:rsidRPr="00A5246B">
        <w:rPr>
          <w:rFonts w:ascii="Garamond" w:hAnsi="Garamond"/>
          <w:kern w:val="0"/>
          <w:sz w:val="20"/>
          <w:szCs w:val="20"/>
          <w:lang w:eastAsia="ar-SA"/>
        </w:rPr>
        <w:br/>
      </w:r>
      <w:r w:rsidRPr="00A5246B">
        <w:rPr>
          <w:rFonts w:ascii="Garamond" w:hAnsi="Garamond"/>
          <w:kern w:val="0"/>
          <w:sz w:val="20"/>
          <w:szCs w:val="20"/>
          <w:lang w:eastAsia="ar-SA"/>
        </w:rPr>
        <w:t xml:space="preserve">zastosowaniem, w terminie pozwalającym na </w:t>
      </w:r>
      <w:r w:rsidR="0035228B" w:rsidRPr="00A5246B">
        <w:rPr>
          <w:rFonts w:ascii="Garamond" w:hAnsi="Garamond"/>
          <w:kern w:val="0"/>
          <w:sz w:val="20"/>
          <w:szCs w:val="20"/>
          <w:lang w:eastAsia="ar-SA"/>
        </w:rPr>
        <w:t>ich zaakceptowanie</w:t>
      </w:r>
      <w:r w:rsidRPr="00A5246B">
        <w:rPr>
          <w:rFonts w:ascii="Garamond" w:hAnsi="Garamond"/>
          <w:kern w:val="0"/>
          <w:sz w:val="20"/>
          <w:szCs w:val="20"/>
          <w:lang w:eastAsia="ar-SA"/>
        </w:rPr>
        <w:t xml:space="preserve">, przesłać Zamawiającemu wyczerpującą informację </w:t>
      </w:r>
      <w:r w:rsidR="0035228B" w:rsidRPr="00A5246B">
        <w:rPr>
          <w:rFonts w:ascii="Garamond" w:hAnsi="Garamond"/>
          <w:kern w:val="0"/>
          <w:sz w:val="20"/>
          <w:szCs w:val="20"/>
          <w:lang w:eastAsia="ar-SA"/>
        </w:rPr>
        <w:br/>
        <w:t>określającą proponowane</w:t>
      </w:r>
      <w:r w:rsidRPr="00A5246B">
        <w:rPr>
          <w:rFonts w:ascii="Garamond" w:hAnsi="Garamond"/>
          <w:kern w:val="0"/>
          <w:sz w:val="20"/>
          <w:szCs w:val="20"/>
          <w:lang w:eastAsia="ar-SA"/>
        </w:rPr>
        <w:t xml:space="preserve"> rozwiązania. </w:t>
      </w:r>
      <w:bookmarkStart w:id="29" w:name="_Hlk109815116"/>
      <w:r w:rsidRPr="00A5246B">
        <w:rPr>
          <w:rFonts w:ascii="Garamond" w:hAnsi="Garamond"/>
          <w:kern w:val="0"/>
          <w:sz w:val="20"/>
          <w:szCs w:val="20"/>
          <w:lang w:eastAsia="ar-SA"/>
        </w:rPr>
        <w:t xml:space="preserve">Inspektor nadzoru/inwestora zastępczego </w:t>
      </w:r>
      <w:bookmarkEnd w:id="29"/>
      <w:r w:rsidRPr="00A5246B">
        <w:rPr>
          <w:rFonts w:ascii="Garamond" w:hAnsi="Garamond"/>
          <w:kern w:val="0"/>
          <w:sz w:val="20"/>
          <w:szCs w:val="20"/>
          <w:lang w:eastAsia="ar-SA"/>
        </w:rPr>
        <w:t xml:space="preserve">dokona akceptacji w terminie do 3 dni </w:t>
      </w:r>
      <w:r w:rsidR="0035228B" w:rsidRPr="00A5246B">
        <w:rPr>
          <w:rFonts w:ascii="Garamond" w:hAnsi="Garamond"/>
          <w:kern w:val="0"/>
          <w:sz w:val="20"/>
          <w:szCs w:val="20"/>
          <w:lang w:eastAsia="ar-SA"/>
        </w:rPr>
        <w:br/>
      </w:r>
      <w:r w:rsidRPr="00A5246B">
        <w:rPr>
          <w:rFonts w:ascii="Garamond" w:hAnsi="Garamond"/>
          <w:kern w:val="0"/>
          <w:sz w:val="20"/>
          <w:szCs w:val="20"/>
          <w:lang w:eastAsia="ar-SA"/>
        </w:rPr>
        <w:t xml:space="preserve">roboczych od daty potwierdzenia dostarczenia w/w informacji lub w innym, uzgodnionym z Wykonawcą terminie. </w:t>
      </w:r>
    </w:p>
    <w:p w14:paraId="3EFEECC3" w14:textId="3846E36B"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zobowiązany jest do używania materiałów wyłącznie o jakości odpowiadającej normom zawartym w dokumentacji technicznej, projektowej oraz specyfikacjach technicznych, mających wymagane przez </w:t>
      </w:r>
      <w:r w:rsidR="004908E0" w:rsidRPr="00A5246B">
        <w:rPr>
          <w:rFonts w:ascii="Garamond" w:hAnsi="Garamond"/>
          <w:kern w:val="0"/>
          <w:sz w:val="20"/>
          <w:szCs w:val="20"/>
          <w:lang w:eastAsia="ar-SA"/>
        </w:rPr>
        <w:t xml:space="preserve">obowiązujące przepisy </w:t>
      </w:r>
      <w:r w:rsidRPr="00A5246B">
        <w:rPr>
          <w:rFonts w:ascii="Garamond" w:hAnsi="Garamond"/>
          <w:kern w:val="0"/>
          <w:sz w:val="20"/>
          <w:szCs w:val="20"/>
          <w:lang w:eastAsia="ar-SA"/>
        </w:rPr>
        <w:t>atesty i certyfikaty dopuszczające do stosowania.</w:t>
      </w:r>
    </w:p>
    <w:p w14:paraId="54CDCF21" w14:textId="77777777"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ma obowiązek przedstawić i przekazać Zamawiającemu świadectwa i inne dokumenty stwierdzające jakość użytych materiałów i wyrobów w ciągu 7 dni od dnia zgłoszenia takiego żądania przez Zamawiającego.</w:t>
      </w:r>
    </w:p>
    <w:p w14:paraId="768FFA1B" w14:textId="5E9B8B7C"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W wypadku wątpliwości co do jakości użytych materiałów bądź jakości wykonania robót Wykonawca na żądanie Zamawiającego zleci przeprowadzenie odpowiednich badań niezależnym od Stron umowy biegłym. Powyższe odnosi się także do urządzeń.</w:t>
      </w:r>
      <w:r w:rsidR="00A25359" w:rsidRPr="00A5246B">
        <w:t xml:space="preserve"> </w:t>
      </w:r>
      <w:r w:rsidR="00A25359" w:rsidRPr="00A5246B">
        <w:rPr>
          <w:rFonts w:ascii="Garamond" w:hAnsi="Garamond"/>
          <w:kern w:val="0"/>
          <w:sz w:val="20"/>
          <w:szCs w:val="20"/>
          <w:lang w:eastAsia="ar-SA"/>
        </w:rPr>
        <w:t xml:space="preserve">Wykonanie badania może być </w:t>
      </w:r>
      <w:r w:rsidR="0035228B" w:rsidRPr="00A5246B">
        <w:rPr>
          <w:rFonts w:ascii="Garamond" w:hAnsi="Garamond"/>
          <w:kern w:val="0"/>
          <w:sz w:val="20"/>
          <w:szCs w:val="20"/>
          <w:lang w:eastAsia="ar-SA"/>
        </w:rPr>
        <w:t>dokonane,</w:t>
      </w:r>
      <w:r w:rsidR="00A25359" w:rsidRPr="00A5246B">
        <w:rPr>
          <w:rFonts w:ascii="Garamond" w:hAnsi="Garamond"/>
          <w:kern w:val="0"/>
          <w:sz w:val="20"/>
          <w:szCs w:val="20"/>
          <w:lang w:eastAsia="ar-SA"/>
        </w:rPr>
        <w:t xml:space="preserve"> jeśli Zamawiający zaakceptuje szacunkowy koszt takiego badania.  Jeśli badanie potwierdzi należytą jakość badanego wyrobu, robót, urządzeń to Zamawiający zobligowany jest do pokrycia kosztów takiego badania.</w:t>
      </w:r>
    </w:p>
    <w:p w14:paraId="0C7AC4D7" w14:textId="77777777"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Wykon</w:t>
      </w:r>
      <w:r w:rsidRPr="00A5246B">
        <w:rPr>
          <w:rFonts w:ascii="Garamond" w:eastAsia="TimesNewRoman" w:hAnsi="Garamond"/>
          <w:kern w:val="0"/>
          <w:sz w:val="20"/>
          <w:szCs w:val="20"/>
          <w:lang w:eastAsia="ar-SA"/>
        </w:rPr>
        <w:t>a</w:t>
      </w:r>
      <w:r w:rsidRPr="00A5246B">
        <w:rPr>
          <w:rFonts w:ascii="Garamond" w:hAnsi="Garamond"/>
          <w:kern w:val="0"/>
          <w:sz w:val="20"/>
          <w:szCs w:val="20"/>
          <w:lang w:eastAsia="ar-SA"/>
        </w:rPr>
        <w:t>wca</w:t>
      </w:r>
      <w:r w:rsidRPr="00A5246B">
        <w:rPr>
          <w:rFonts w:ascii="Garamond" w:eastAsia="TimesNewRoman" w:hAnsi="Garamond"/>
          <w:kern w:val="0"/>
          <w:sz w:val="20"/>
          <w:szCs w:val="20"/>
          <w:lang w:eastAsia="ar-SA"/>
        </w:rPr>
        <w:t xml:space="preserve"> z</w:t>
      </w:r>
      <w:r w:rsidRPr="00A5246B">
        <w:rPr>
          <w:rFonts w:ascii="Garamond" w:hAnsi="Garamond"/>
          <w:kern w:val="0"/>
          <w:sz w:val="20"/>
          <w:szCs w:val="20"/>
          <w:lang w:eastAsia="ar-SA"/>
        </w:rPr>
        <w:t>apewni potrzeb</w:t>
      </w:r>
      <w:r w:rsidRPr="00A5246B">
        <w:rPr>
          <w:rFonts w:ascii="Garamond" w:eastAsia="TimesNewRoman" w:hAnsi="Garamond"/>
          <w:kern w:val="0"/>
          <w:sz w:val="20"/>
          <w:szCs w:val="20"/>
          <w:lang w:eastAsia="ar-SA"/>
        </w:rPr>
        <w:t>n</w:t>
      </w:r>
      <w:r w:rsidRPr="00A5246B">
        <w:rPr>
          <w:rFonts w:ascii="Garamond" w:hAnsi="Garamond"/>
          <w:kern w:val="0"/>
          <w:sz w:val="20"/>
          <w:szCs w:val="20"/>
          <w:lang w:eastAsia="ar-SA"/>
        </w:rPr>
        <w:t>e oprzyrz</w:t>
      </w:r>
      <w:r w:rsidRPr="00A5246B">
        <w:rPr>
          <w:rFonts w:ascii="Garamond" w:eastAsia="TimesNewRoman" w:hAnsi="Garamond"/>
          <w:kern w:val="0"/>
          <w:sz w:val="20"/>
          <w:szCs w:val="20"/>
          <w:lang w:eastAsia="ar-SA"/>
        </w:rPr>
        <w:t>ą</w:t>
      </w:r>
      <w:r w:rsidRPr="00A5246B">
        <w:rPr>
          <w:rFonts w:ascii="Garamond" w:hAnsi="Garamond"/>
          <w:kern w:val="0"/>
          <w:sz w:val="20"/>
          <w:szCs w:val="20"/>
          <w:lang w:eastAsia="ar-SA"/>
        </w:rPr>
        <w:t>dowanie, potencjał ludzki oraz m</w:t>
      </w:r>
      <w:r w:rsidRPr="00A5246B">
        <w:rPr>
          <w:rFonts w:ascii="Garamond" w:eastAsia="TimesNewRoman" w:hAnsi="Garamond"/>
          <w:kern w:val="0"/>
          <w:sz w:val="20"/>
          <w:szCs w:val="20"/>
          <w:lang w:eastAsia="ar-SA"/>
        </w:rPr>
        <w:t>a</w:t>
      </w:r>
      <w:r w:rsidRPr="00A5246B">
        <w:rPr>
          <w:rFonts w:ascii="Garamond" w:hAnsi="Garamond"/>
          <w:kern w:val="0"/>
          <w:sz w:val="20"/>
          <w:szCs w:val="20"/>
          <w:lang w:eastAsia="ar-SA"/>
        </w:rPr>
        <w:t>teriały wymagan</w:t>
      </w:r>
      <w:r w:rsidRPr="00A5246B">
        <w:rPr>
          <w:rFonts w:ascii="Garamond" w:eastAsia="TimesNewRoman" w:hAnsi="Garamond"/>
          <w:kern w:val="0"/>
          <w:sz w:val="20"/>
          <w:szCs w:val="20"/>
          <w:lang w:eastAsia="ar-SA"/>
        </w:rPr>
        <w:t xml:space="preserve">e </w:t>
      </w:r>
      <w:r w:rsidRPr="00A5246B">
        <w:rPr>
          <w:rFonts w:ascii="Garamond" w:hAnsi="Garamond"/>
          <w:kern w:val="0"/>
          <w:sz w:val="20"/>
          <w:szCs w:val="20"/>
          <w:lang w:eastAsia="ar-SA"/>
        </w:rPr>
        <w:t>do zbadania na ż</w:t>
      </w:r>
      <w:r w:rsidRPr="00A5246B">
        <w:rPr>
          <w:rFonts w:ascii="Garamond" w:eastAsia="TimesNewRoman" w:hAnsi="Garamond"/>
          <w:kern w:val="0"/>
          <w:sz w:val="20"/>
          <w:szCs w:val="20"/>
          <w:lang w:eastAsia="ar-SA"/>
        </w:rPr>
        <w:t>ą</w:t>
      </w:r>
      <w:r w:rsidRPr="00A5246B">
        <w:rPr>
          <w:rFonts w:ascii="Garamond" w:hAnsi="Garamond"/>
          <w:kern w:val="0"/>
          <w:sz w:val="20"/>
          <w:szCs w:val="20"/>
          <w:lang w:eastAsia="ar-SA"/>
        </w:rPr>
        <w:t>danie Zamawiaj</w:t>
      </w:r>
      <w:r w:rsidRPr="00A5246B">
        <w:rPr>
          <w:rFonts w:ascii="Garamond" w:eastAsia="TimesNewRoman" w:hAnsi="Garamond"/>
          <w:kern w:val="0"/>
          <w:sz w:val="20"/>
          <w:szCs w:val="20"/>
          <w:lang w:eastAsia="ar-SA"/>
        </w:rPr>
        <w:t>ą</w:t>
      </w:r>
      <w:r w:rsidRPr="00A5246B">
        <w:rPr>
          <w:rFonts w:ascii="Garamond" w:hAnsi="Garamond"/>
          <w:kern w:val="0"/>
          <w:sz w:val="20"/>
          <w:szCs w:val="20"/>
          <w:lang w:eastAsia="ar-SA"/>
        </w:rPr>
        <w:t>cego jako</w:t>
      </w:r>
      <w:r w:rsidRPr="00A5246B">
        <w:rPr>
          <w:rFonts w:ascii="Garamond" w:eastAsia="TimesNewRoman" w:hAnsi="Garamond"/>
          <w:kern w:val="0"/>
          <w:sz w:val="20"/>
          <w:szCs w:val="20"/>
          <w:lang w:eastAsia="ar-SA"/>
        </w:rPr>
        <w:t>śc</w:t>
      </w:r>
      <w:r w:rsidRPr="00A5246B">
        <w:rPr>
          <w:rFonts w:ascii="Garamond" w:hAnsi="Garamond"/>
          <w:kern w:val="0"/>
          <w:sz w:val="20"/>
          <w:szCs w:val="20"/>
          <w:lang w:eastAsia="ar-SA"/>
        </w:rPr>
        <w:t>i robót wy</w:t>
      </w:r>
      <w:r w:rsidRPr="00A5246B">
        <w:rPr>
          <w:rFonts w:ascii="Garamond" w:eastAsia="TimesNewRoman" w:hAnsi="Garamond"/>
          <w:kern w:val="0"/>
          <w:sz w:val="20"/>
          <w:szCs w:val="20"/>
          <w:lang w:eastAsia="ar-SA"/>
        </w:rPr>
        <w:t>ko</w:t>
      </w:r>
      <w:r w:rsidRPr="00A5246B">
        <w:rPr>
          <w:rFonts w:ascii="Garamond" w:hAnsi="Garamond"/>
          <w:kern w:val="0"/>
          <w:sz w:val="20"/>
          <w:szCs w:val="20"/>
          <w:lang w:eastAsia="ar-SA"/>
        </w:rPr>
        <w:t>nanych z materiałów Wykonawcy na terenie</w:t>
      </w:r>
      <w:r w:rsidRPr="00A5246B">
        <w:rPr>
          <w:rFonts w:ascii="Garamond" w:eastAsia="TimesNewRoman" w:hAnsi="Garamond"/>
          <w:kern w:val="0"/>
          <w:sz w:val="20"/>
          <w:szCs w:val="20"/>
          <w:lang w:eastAsia="ar-SA"/>
        </w:rPr>
        <w:t xml:space="preserve"> </w:t>
      </w:r>
      <w:r w:rsidRPr="00A5246B">
        <w:rPr>
          <w:rFonts w:ascii="Garamond" w:hAnsi="Garamond"/>
          <w:kern w:val="0"/>
          <w:sz w:val="20"/>
          <w:szCs w:val="20"/>
          <w:lang w:eastAsia="ar-SA"/>
        </w:rPr>
        <w:t>budowy a tak</w:t>
      </w:r>
      <w:r w:rsidRPr="00A5246B">
        <w:rPr>
          <w:rFonts w:ascii="Garamond" w:eastAsia="TimesNewRoman" w:hAnsi="Garamond"/>
          <w:kern w:val="0"/>
          <w:sz w:val="20"/>
          <w:szCs w:val="20"/>
          <w:lang w:eastAsia="ar-SA"/>
        </w:rPr>
        <w:t>ż</w:t>
      </w:r>
      <w:r w:rsidRPr="00A5246B">
        <w:rPr>
          <w:rFonts w:ascii="Garamond" w:hAnsi="Garamond"/>
          <w:kern w:val="0"/>
          <w:sz w:val="20"/>
          <w:szCs w:val="20"/>
          <w:lang w:eastAsia="ar-SA"/>
        </w:rPr>
        <w:t xml:space="preserve">e </w:t>
      </w:r>
      <w:r w:rsidRPr="00A5246B">
        <w:rPr>
          <w:rFonts w:ascii="Garamond" w:eastAsia="TimesNewRoman" w:hAnsi="Garamond"/>
          <w:kern w:val="0"/>
          <w:sz w:val="20"/>
          <w:szCs w:val="20"/>
          <w:lang w:eastAsia="ar-SA"/>
        </w:rPr>
        <w:t>do</w:t>
      </w:r>
      <w:r w:rsidRPr="00A5246B">
        <w:rPr>
          <w:rFonts w:ascii="Garamond" w:hAnsi="Garamond"/>
          <w:kern w:val="0"/>
          <w:sz w:val="20"/>
          <w:szCs w:val="20"/>
          <w:lang w:eastAsia="ar-SA"/>
        </w:rPr>
        <w:t xml:space="preserve"> spraw</w:t>
      </w:r>
      <w:r w:rsidRPr="00A5246B">
        <w:rPr>
          <w:rFonts w:ascii="Garamond" w:eastAsia="TimesNewRoman" w:hAnsi="Garamond"/>
          <w:kern w:val="0"/>
          <w:sz w:val="20"/>
          <w:szCs w:val="20"/>
          <w:lang w:eastAsia="ar-SA"/>
        </w:rPr>
        <w:t>d</w:t>
      </w:r>
      <w:r w:rsidRPr="00A5246B">
        <w:rPr>
          <w:rFonts w:ascii="Garamond" w:hAnsi="Garamond"/>
          <w:kern w:val="0"/>
          <w:sz w:val="20"/>
          <w:szCs w:val="20"/>
          <w:lang w:eastAsia="ar-SA"/>
        </w:rPr>
        <w:t>zenia ci</w:t>
      </w:r>
      <w:r w:rsidRPr="00A5246B">
        <w:rPr>
          <w:rFonts w:ascii="Garamond" w:eastAsia="TimesNewRoman" w:hAnsi="Garamond"/>
          <w:kern w:val="0"/>
          <w:sz w:val="20"/>
          <w:szCs w:val="20"/>
          <w:lang w:eastAsia="ar-SA"/>
        </w:rPr>
        <w:t>ęż</w:t>
      </w:r>
      <w:r w:rsidRPr="00A5246B">
        <w:rPr>
          <w:rFonts w:ascii="Garamond" w:hAnsi="Garamond"/>
          <w:kern w:val="0"/>
          <w:sz w:val="20"/>
          <w:szCs w:val="20"/>
          <w:lang w:eastAsia="ar-SA"/>
        </w:rPr>
        <w:t>aru i ilo</w:t>
      </w:r>
      <w:r w:rsidRPr="00A5246B">
        <w:rPr>
          <w:rFonts w:ascii="Garamond" w:eastAsia="TimesNewRoman" w:hAnsi="Garamond"/>
          <w:kern w:val="0"/>
          <w:sz w:val="20"/>
          <w:szCs w:val="20"/>
          <w:lang w:eastAsia="ar-SA"/>
        </w:rPr>
        <w:t>ś</w:t>
      </w:r>
      <w:r w:rsidRPr="00A5246B">
        <w:rPr>
          <w:rFonts w:ascii="Garamond" w:hAnsi="Garamond"/>
          <w:kern w:val="0"/>
          <w:sz w:val="20"/>
          <w:szCs w:val="20"/>
          <w:lang w:eastAsia="ar-SA"/>
        </w:rPr>
        <w:t>ci z</w:t>
      </w:r>
      <w:r w:rsidRPr="00A5246B">
        <w:rPr>
          <w:rFonts w:ascii="Garamond" w:eastAsia="TimesNewRoman" w:hAnsi="Garamond"/>
          <w:kern w:val="0"/>
          <w:sz w:val="20"/>
          <w:szCs w:val="20"/>
          <w:lang w:eastAsia="ar-SA"/>
        </w:rPr>
        <w:t>uż</w:t>
      </w:r>
      <w:r w:rsidRPr="00A5246B">
        <w:rPr>
          <w:rFonts w:ascii="Garamond" w:hAnsi="Garamond"/>
          <w:kern w:val="0"/>
          <w:sz w:val="20"/>
          <w:szCs w:val="20"/>
          <w:lang w:eastAsia="ar-SA"/>
        </w:rPr>
        <w:t>ytych mat</w:t>
      </w:r>
      <w:r w:rsidRPr="00A5246B">
        <w:rPr>
          <w:rFonts w:ascii="Garamond" w:eastAsia="TimesNewRoman" w:hAnsi="Garamond"/>
          <w:kern w:val="0"/>
          <w:sz w:val="20"/>
          <w:szCs w:val="20"/>
          <w:lang w:eastAsia="ar-SA"/>
        </w:rPr>
        <w:t>er</w:t>
      </w:r>
      <w:r w:rsidRPr="00A5246B">
        <w:rPr>
          <w:rFonts w:ascii="Garamond" w:hAnsi="Garamond"/>
          <w:kern w:val="0"/>
          <w:sz w:val="20"/>
          <w:szCs w:val="20"/>
          <w:lang w:eastAsia="ar-SA"/>
        </w:rPr>
        <w:t>iałó</w:t>
      </w:r>
      <w:r w:rsidRPr="00A5246B">
        <w:rPr>
          <w:rFonts w:ascii="Garamond" w:eastAsia="TimesNewRoman" w:hAnsi="Garamond"/>
          <w:kern w:val="0"/>
          <w:sz w:val="20"/>
          <w:szCs w:val="20"/>
          <w:lang w:eastAsia="ar-SA"/>
        </w:rPr>
        <w:t>w.</w:t>
      </w:r>
    </w:p>
    <w:p w14:paraId="5CDE164A" w14:textId="77777777"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Badania, o</w:t>
      </w:r>
      <w:r w:rsidRPr="00A5246B">
        <w:rPr>
          <w:rFonts w:ascii="Garamond" w:eastAsia="TimesNewRoman" w:hAnsi="Garamond"/>
          <w:kern w:val="0"/>
          <w:sz w:val="20"/>
          <w:szCs w:val="20"/>
          <w:lang w:eastAsia="ar-SA"/>
        </w:rPr>
        <w:t xml:space="preserve"> k</w:t>
      </w:r>
      <w:r w:rsidRPr="00A5246B">
        <w:rPr>
          <w:rFonts w:ascii="Garamond" w:hAnsi="Garamond"/>
          <w:kern w:val="0"/>
          <w:sz w:val="20"/>
          <w:szCs w:val="20"/>
          <w:lang w:eastAsia="ar-SA"/>
        </w:rPr>
        <w:t>tórych mo</w:t>
      </w:r>
      <w:r w:rsidRPr="00A5246B">
        <w:rPr>
          <w:rFonts w:ascii="Garamond" w:eastAsia="TimesNewRoman" w:hAnsi="Garamond"/>
          <w:kern w:val="0"/>
          <w:sz w:val="20"/>
          <w:szCs w:val="20"/>
          <w:lang w:eastAsia="ar-SA"/>
        </w:rPr>
        <w:t>w</w:t>
      </w:r>
      <w:r w:rsidRPr="00A5246B">
        <w:rPr>
          <w:rFonts w:ascii="Garamond" w:hAnsi="Garamond"/>
          <w:kern w:val="0"/>
          <w:sz w:val="20"/>
          <w:szCs w:val="20"/>
          <w:lang w:eastAsia="ar-SA"/>
        </w:rPr>
        <w:t>a w ust. 5 i 6 b</w:t>
      </w:r>
      <w:r w:rsidRPr="00A5246B">
        <w:rPr>
          <w:rFonts w:ascii="Garamond" w:eastAsia="TimesNewRoman" w:hAnsi="Garamond"/>
          <w:kern w:val="0"/>
          <w:sz w:val="20"/>
          <w:szCs w:val="20"/>
          <w:lang w:eastAsia="ar-SA"/>
        </w:rPr>
        <w:t>ę</w:t>
      </w:r>
      <w:r w:rsidRPr="00A5246B">
        <w:rPr>
          <w:rFonts w:ascii="Garamond" w:hAnsi="Garamond"/>
          <w:kern w:val="0"/>
          <w:sz w:val="20"/>
          <w:szCs w:val="20"/>
          <w:lang w:eastAsia="ar-SA"/>
        </w:rPr>
        <w:t>d</w:t>
      </w:r>
      <w:r w:rsidRPr="00A5246B">
        <w:rPr>
          <w:rFonts w:ascii="Garamond" w:eastAsia="TimesNewRoman" w:hAnsi="Garamond"/>
          <w:kern w:val="0"/>
          <w:sz w:val="20"/>
          <w:szCs w:val="20"/>
          <w:lang w:eastAsia="ar-SA"/>
        </w:rPr>
        <w:t xml:space="preserve">ą </w:t>
      </w:r>
      <w:r w:rsidRPr="00A5246B">
        <w:rPr>
          <w:rFonts w:ascii="Garamond" w:hAnsi="Garamond"/>
          <w:kern w:val="0"/>
          <w:sz w:val="20"/>
          <w:szCs w:val="20"/>
          <w:lang w:eastAsia="ar-SA"/>
        </w:rPr>
        <w:t>realizowane przez Wy</w:t>
      </w:r>
      <w:r w:rsidRPr="00A5246B">
        <w:rPr>
          <w:rFonts w:ascii="Garamond" w:eastAsia="TimesNewRoman" w:hAnsi="Garamond"/>
          <w:kern w:val="0"/>
          <w:sz w:val="20"/>
          <w:szCs w:val="20"/>
          <w:lang w:eastAsia="ar-SA"/>
        </w:rPr>
        <w:t>k</w:t>
      </w:r>
      <w:r w:rsidRPr="00A5246B">
        <w:rPr>
          <w:rFonts w:ascii="Garamond" w:hAnsi="Garamond"/>
          <w:kern w:val="0"/>
          <w:sz w:val="20"/>
          <w:szCs w:val="20"/>
          <w:lang w:eastAsia="ar-SA"/>
        </w:rPr>
        <w:t>onawc</w:t>
      </w:r>
      <w:r w:rsidRPr="00A5246B">
        <w:rPr>
          <w:rFonts w:ascii="Garamond" w:eastAsia="TimesNewRoman" w:hAnsi="Garamond"/>
          <w:kern w:val="0"/>
          <w:sz w:val="20"/>
          <w:szCs w:val="20"/>
          <w:lang w:eastAsia="ar-SA"/>
        </w:rPr>
        <w:t xml:space="preserve">ę </w:t>
      </w:r>
      <w:r w:rsidRPr="00A5246B">
        <w:rPr>
          <w:rFonts w:ascii="Garamond" w:hAnsi="Garamond"/>
          <w:kern w:val="0"/>
          <w:sz w:val="20"/>
          <w:szCs w:val="20"/>
          <w:lang w:eastAsia="ar-SA"/>
        </w:rPr>
        <w:t>na własny koszt. Jeżeli w rezultacie przeprowadzenia badań, o których mowa w ust. 5, okaże się, że zastosowane materiały bądź wykonane roboty lub urządzenia są niezgodne z umową, sztuką budowlaną lub przepisami prawa, koszty badań dodatkowych obciążają Wykonawcę.</w:t>
      </w:r>
    </w:p>
    <w:p w14:paraId="4F09F8D6" w14:textId="28086115"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przed wbudowaniem określonego materiału lub urządzenia zobowiązany jest uzyskać pisemną akceptację Inwestora Zastępczego co do ich zgodności z dokumentacją wykonawczą oraz przyjętym standardem użytkowym, przy czym bezskuteczny upływ </w:t>
      </w:r>
      <w:r w:rsidR="000A49AB" w:rsidRPr="00A5246B">
        <w:rPr>
          <w:rFonts w:ascii="Garamond" w:hAnsi="Garamond"/>
          <w:kern w:val="0"/>
          <w:sz w:val="20"/>
          <w:szCs w:val="20"/>
          <w:lang w:eastAsia="ar-SA"/>
        </w:rPr>
        <w:t>terminu 3 dni roboczych</w:t>
      </w:r>
      <w:r w:rsidRPr="00A5246B">
        <w:rPr>
          <w:rFonts w:ascii="Garamond" w:hAnsi="Garamond"/>
          <w:kern w:val="0"/>
          <w:sz w:val="20"/>
          <w:szCs w:val="20"/>
          <w:lang w:eastAsia="ar-SA"/>
        </w:rPr>
        <w:t>, jaki strony ustalają na akceptację lub odmowę akceptacji przez Inwestora Zastępczego, jest równoznaczny z wyrażeniem akceptacji. Jeżeli Wykonawca nie poinformował o tych faktach Inspektora Zastępczego, zobowiązany jest odkryć roboty lub wykonać otwory niezbędne do zbadania robót, a następnie przywrócić roboty do stanu poprzedniego własnym kosztem i staraniem.</w:t>
      </w:r>
    </w:p>
    <w:p w14:paraId="4C9C0F6B" w14:textId="753971C7" w:rsidR="00B23856" w:rsidRPr="00A5246B" w:rsidRDefault="00B23856">
      <w:pPr>
        <w:widowControl w:val="0"/>
        <w:numPr>
          <w:ilvl w:val="1"/>
          <w:numId w:val="120"/>
        </w:numPr>
        <w:suppressAutoHyphens w:val="0"/>
        <w:autoSpaceDE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Materiały, które nie będą zgodne z warunkami określonymi w umowie, jak również nie odpowiadające obowiązującym normom lub nie posiadające stosownych atestów oraz certyfikatów i </w:t>
      </w:r>
      <w:proofErr w:type="spellStart"/>
      <w:r w:rsidRPr="00A5246B">
        <w:rPr>
          <w:rFonts w:ascii="Garamond" w:hAnsi="Garamond"/>
          <w:kern w:val="0"/>
          <w:sz w:val="20"/>
          <w:szCs w:val="20"/>
          <w:lang w:eastAsia="ar-SA"/>
        </w:rPr>
        <w:t>dopuszczeń</w:t>
      </w:r>
      <w:proofErr w:type="spellEnd"/>
      <w:r w:rsidRPr="00A5246B">
        <w:rPr>
          <w:rFonts w:ascii="Garamond" w:hAnsi="Garamond"/>
          <w:kern w:val="0"/>
          <w:sz w:val="20"/>
          <w:szCs w:val="20"/>
          <w:lang w:eastAsia="ar-SA"/>
        </w:rPr>
        <w:t xml:space="preserve"> do stosowania w Polsce muszą zostać usunięte z placu budowy przez Wykonawcę a w przypadku ich wbudowania, na polecenie Inspektora nadzoru/inwestora zastępczego, natychmiast zdemontowane oraz </w:t>
      </w:r>
      <w:r w:rsidR="0035228B" w:rsidRPr="00A5246B">
        <w:rPr>
          <w:rFonts w:ascii="Garamond" w:hAnsi="Garamond"/>
          <w:kern w:val="0"/>
          <w:sz w:val="20"/>
          <w:szCs w:val="20"/>
          <w:lang w:eastAsia="ar-SA"/>
        </w:rPr>
        <w:t>zastąpione materiałami</w:t>
      </w:r>
      <w:r w:rsidRPr="00A5246B">
        <w:rPr>
          <w:rFonts w:ascii="Garamond" w:hAnsi="Garamond"/>
          <w:kern w:val="0"/>
          <w:sz w:val="20"/>
          <w:szCs w:val="20"/>
          <w:lang w:eastAsia="ar-SA"/>
        </w:rPr>
        <w:t xml:space="preserve"> zaakceptowanymi.</w:t>
      </w:r>
    </w:p>
    <w:p w14:paraId="1A08685F" w14:textId="77777777"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14</w:t>
      </w:r>
    </w:p>
    <w:p w14:paraId="3548DA00" w14:textId="52219E8B" w:rsidR="001E35F1" w:rsidRPr="00A5246B" w:rsidRDefault="001E35F1">
      <w:pPr>
        <w:widowControl w:val="0"/>
        <w:numPr>
          <w:ilvl w:val="0"/>
          <w:numId w:val="130"/>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hAnsi="Garamond" w:cs="Garamond"/>
          <w:bCs/>
          <w:sz w:val="20"/>
          <w:szCs w:val="20"/>
        </w:rPr>
        <w:t>W zakresie robót budowlanych strony ustalają następującą procedurę odbioru poszczególnych elementów przedmiotu umowy:</w:t>
      </w:r>
    </w:p>
    <w:p w14:paraId="09261323" w14:textId="77777777" w:rsidR="00EE2399" w:rsidRPr="00A5246B" w:rsidRDefault="00EE2399" w:rsidP="00A45C06">
      <w:pPr>
        <w:widowControl w:val="0"/>
        <w:tabs>
          <w:tab w:val="left" w:pos="0"/>
        </w:tabs>
        <w:autoSpaceDN/>
        <w:spacing w:line="276" w:lineRule="auto"/>
        <w:jc w:val="both"/>
        <w:textAlignment w:val="auto"/>
        <w:rPr>
          <w:rFonts w:ascii="Garamond" w:hAnsi="Garamond" w:cs="Garamond"/>
          <w:bCs/>
          <w:sz w:val="20"/>
          <w:szCs w:val="20"/>
        </w:rPr>
      </w:pPr>
    </w:p>
    <w:p w14:paraId="2270E322" w14:textId="6D00CB36" w:rsidR="004908E0" w:rsidRPr="00A5246B" w:rsidRDefault="00EE2399">
      <w:pPr>
        <w:pStyle w:val="NormalnyWeb"/>
        <w:numPr>
          <w:ilvl w:val="1"/>
          <w:numId w:val="134"/>
        </w:numPr>
        <w:tabs>
          <w:tab w:val="left" w:pos="106"/>
        </w:tabs>
        <w:spacing w:before="0" w:after="0" w:line="276" w:lineRule="auto"/>
        <w:jc w:val="both"/>
        <w:rPr>
          <w:rFonts w:ascii="Garamond" w:hAnsi="Garamond"/>
          <w:sz w:val="20"/>
          <w:szCs w:val="20"/>
        </w:rPr>
      </w:pPr>
      <w:r w:rsidRPr="00A5246B">
        <w:rPr>
          <w:rFonts w:ascii="Garamond" w:hAnsi="Garamond"/>
          <w:sz w:val="20"/>
          <w:szCs w:val="20"/>
        </w:rPr>
        <w:t xml:space="preserve">częściowe odbiory robót budowlanych </w:t>
      </w:r>
      <w:r w:rsidRPr="00A5246B">
        <w:rPr>
          <w:rFonts w:ascii="Garamond" w:hAnsi="Garamond" w:cs="Garamond"/>
          <w:sz w:val="20"/>
          <w:szCs w:val="20"/>
        </w:rPr>
        <w:t>wykonanych w danym roku kalendarzowym</w:t>
      </w:r>
      <w:r w:rsidRPr="00A5246B">
        <w:rPr>
          <w:rFonts w:ascii="Garamond" w:hAnsi="Garamond"/>
          <w:sz w:val="20"/>
          <w:szCs w:val="20"/>
        </w:rPr>
        <w:t xml:space="preserve"> - dokonywane będą nie częściej niż 1 w miesiącu, z zastrzeżeniem, że</w:t>
      </w:r>
      <w:r w:rsidR="004908E0" w:rsidRPr="00A5246B">
        <w:rPr>
          <w:rFonts w:ascii="Garamond" w:hAnsi="Garamond"/>
          <w:sz w:val="20"/>
          <w:szCs w:val="20"/>
        </w:rPr>
        <w:t>:</w:t>
      </w:r>
    </w:p>
    <w:p w14:paraId="6B5DCE17" w14:textId="329C7A09" w:rsidR="00EE2399" w:rsidRPr="00A5246B" w:rsidRDefault="004908E0" w:rsidP="00A45C06">
      <w:pPr>
        <w:pStyle w:val="NormalnyWeb"/>
        <w:tabs>
          <w:tab w:val="left" w:pos="106"/>
        </w:tabs>
        <w:spacing w:before="0" w:after="0" w:line="276" w:lineRule="auto"/>
        <w:jc w:val="both"/>
        <w:rPr>
          <w:rFonts w:ascii="Garamond" w:hAnsi="Garamond"/>
          <w:sz w:val="20"/>
          <w:szCs w:val="20"/>
        </w:rPr>
      </w:pPr>
      <w:r w:rsidRPr="00A5246B">
        <w:rPr>
          <w:rFonts w:ascii="Garamond" w:hAnsi="Garamond"/>
          <w:sz w:val="20"/>
          <w:szCs w:val="20"/>
        </w:rPr>
        <w:t>a)</w:t>
      </w:r>
      <w:r w:rsidR="00EE2399" w:rsidRPr="00A5246B">
        <w:rPr>
          <w:rFonts w:ascii="Garamond" w:hAnsi="Garamond"/>
          <w:sz w:val="20"/>
          <w:szCs w:val="20"/>
        </w:rPr>
        <w:t xml:space="preserve"> za wykonane roboty budowlane w okresie od stycznia do kwietnia danego roku kalendarzowego </w:t>
      </w:r>
      <w:r w:rsidR="00EE2399" w:rsidRPr="00A5246B">
        <w:rPr>
          <w:rFonts w:ascii="Garamond" w:hAnsi="Garamond" w:cs="Garamond"/>
          <w:sz w:val="20"/>
          <w:szCs w:val="20"/>
        </w:rPr>
        <w:t>zostanie wykonany jeden odbiór robót budowlanych</w:t>
      </w:r>
      <w:r w:rsidRPr="00A5246B">
        <w:rPr>
          <w:rFonts w:ascii="Garamond" w:hAnsi="Garamond" w:cs="Garamond"/>
          <w:sz w:val="20"/>
          <w:szCs w:val="20"/>
        </w:rPr>
        <w:t xml:space="preserve">, </w:t>
      </w:r>
      <w:r w:rsidR="00EE2399" w:rsidRPr="00A5246B">
        <w:rPr>
          <w:rFonts w:ascii="Garamond" w:hAnsi="Garamond" w:cs="Garamond"/>
          <w:sz w:val="20"/>
          <w:szCs w:val="20"/>
        </w:rPr>
        <w:t xml:space="preserve"> </w:t>
      </w:r>
    </w:p>
    <w:p w14:paraId="7508C7D4" w14:textId="14195711" w:rsidR="00EE2399" w:rsidRPr="00A5246B" w:rsidRDefault="004908E0" w:rsidP="00A45C06">
      <w:pPr>
        <w:pStyle w:val="NormalnyWeb"/>
        <w:tabs>
          <w:tab w:val="left" w:pos="106"/>
        </w:tabs>
        <w:spacing w:before="0" w:after="0" w:line="276" w:lineRule="auto"/>
        <w:jc w:val="both"/>
        <w:rPr>
          <w:rFonts w:ascii="Garamond" w:hAnsi="Garamond"/>
          <w:sz w:val="20"/>
          <w:szCs w:val="20"/>
        </w:rPr>
      </w:pPr>
      <w:r w:rsidRPr="00A5246B">
        <w:rPr>
          <w:rFonts w:ascii="Garamond" w:hAnsi="Garamond"/>
          <w:sz w:val="20"/>
          <w:szCs w:val="20"/>
        </w:rPr>
        <w:t xml:space="preserve">b) </w:t>
      </w:r>
      <w:r w:rsidR="00EE2399" w:rsidRPr="00A5246B">
        <w:rPr>
          <w:rFonts w:ascii="Garamond" w:hAnsi="Garamond"/>
          <w:sz w:val="20"/>
          <w:szCs w:val="20"/>
        </w:rPr>
        <w:t xml:space="preserve">odbiory robót budowlanych wykonanych od </w:t>
      </w:r>
      <w:r w:rsidR="0035228B" w:rsidRPr="00A5246B">
        <w:rPr>
          <w:rFonts w:ascii="Garamond" w:hAnsi="Garamond"/>
          <w:sz w:val="20"/>
          <w:szCs w:val="20"/>
        </w:rPr>
        <w:t>mają danego</w:t>
      </w:r>
      <w:r w:rsidR="00EE2399" w:rsidRPr="00A5246B">
        <w:rPr>
          <w:rFonts w:ascii="Garamond" w:hAnsi="Garamond"/>
          <w:sz w:val="20"/>
          <w:szCs w:val="20"/>
        </w:rPr>
        <w:t xml:space="preserve"> roku kalendarzowego nastąpią nie częściej niż 1 w miesiącu</w:t>
      </w:r>
      <w:r w:rsidR="00F56452" w:rsidRPr="00A5246B">
        <w:rPr>
          <w:rFonts w:ascii="Garamond" w:hAnsi="Garamond"/>
          <w:sz w:val="20"/>
          <w:szCs w:val="20"/>
        </w:rPr>
        <w:t xml:space="preserve">, przy czym odbiory w miesiącu grudniu muszą zostać dokonane </w:t>
      </w:r>
      <w:r w:rsidRPr="00A5246B">
        <w:rPr>
          <w:rFonts w:ascii="Garamond" w:hAnsi="Garamond"/>
          <w:sz w:val="20"/>
          <w:szCs w:val="20"/>
        </w:rPr>
        <w:t>w dacie wskazanej przez I</w:t>
      </w:r>
      <w:r w:rsidR="00F56452" w:rsidRPr="00A5246B">
        <w:rPr>
          <w:rFonts w:ascii="Garamond" w:hAnsi="Garamond"/>
          <w:sz w:val="20"/>
          <w:szCs w:val="20"/>
        </w:rPr>
        <w:t>nwestor</w:t>
      </w:r>
      <w:r w:rsidRPr="00A5246B">
        <w:rPr>
          <w:rFonts w:ascii="Garamond" w:hAnsi="Garamond"/>
          <w:sz w:val="20"/>
          <w:szCs w:val="20"/>
        </w:rPr>
        <w:t>a</w:t>
      </w:r>
      <w:r w:rsidR="00F56452" w:rsidRPr="00A5246B">
        <w:rPr>
          <w:rFonts w:ascii="Garamond" w:hAnsi="Garamond"/>
          <w:sz w:val="20"/>
          <w:szCs w:val="20"/>
        </w:rPr>
        <w:t xml:space="preserve"> </w:t>
      </w:r>
      <w:r w:rsidRPr="00A5246B">
        <w:rPr>
          <w:rFonts w:ascii="Garamond" w:hAnsi="Garamond"/>
          <w:sz w:val="20"/>
          <w:szCs w:val="20"/>
        </w:rPr>
        <w:t>Z</w:t>
      </w:r>
      <w:r w:rsidR="00F56452" w:rsidRPr="00A5246B">
        <w:rPr>
          <w:rFonts w:ascii="Garamond" w:hAnsi="Garamond"/>
          <w:sz w:val="20"/>
          <w:szCs w:val="20"/>
        </w:rPr>
        <w:t>astępcz</w:t>
      </w:r>
      <w:r w:rsidRPr="00A5246B">
        <w:rPr>
          <w:rFonts w:ascii="Garamond" w:hAnsi="Garamond"/>
          <w:sz w:val="20"/>
          <w:szCs w:val="20"/>
        </w:rPr>
        <w:t>ego</w:t>
      </w:r>
      <w:r w:rsidR="00F56452" w:rsidRPr="00A5246B">
        <w:rPr>
          <w:rFonts w:ascii="Garamond" w:hAnsi="Garamond"/>
          <w:sz w:val="20"/>
          <w:szCs w:val="20"/>
        </w:rPr>
        <w:t>/inspektor</w:t>
      </w:r>
      <w:r w:rsidRPr="00A5246B">
        <w:rPr>
          <w:rFonts w:ascii="Garamond" w:hAnsi="Garamond"/>
          <w:sz w:val="20"/>
          <w:szCs w:val="20"/>
        </w:rPr>
        <w:t>a</w:t>
      </w:r>
      <w:r w:rsidR="00F56452" w:rsidRPr="00A5246B">
        <w:rPr>
          <w:rFonts w:ascii="Garamond" w:hAnsi="Garamond"/>
          <w:sz w:val="20"/>
          <w:szCs w:val="20"/>
        </w:rPr>
        <w:t xml:space="preserve"> nadzoru</w:t>
      </w:r>
      <w:r w:rsidR="00EE2399" w:rsidRPr="00A5246B">
        <w:rPr>
          <w:rFonts w:ascii="Garamond" w:hAnsi="Garamond"/>
          <w:sz w:val="20"/>
          <w:szCs w:val="20"/>
        </w:rPr>
        <w:t>;</w:t>
      </w:r>
    </w:p>
    <w:p w14:paraId="6CE71037" w14:textId="71D47962" w:rsidR="00EE2399" w:rsidRPr="00A5246B" w:rsidRDefault="004908E0" w:rsidP="00A45C06">
      <w:pPr>
        <w:pStyle w:val="NormalnyWeb"/>
        <w:tabs>
          <w:tab w:val="left" w:pos="106"/>
        </w:tabs>
        <w:spacing w:before="0" w:after="0" w:line="276" w:lineRule="auto"/>
        <w:jc w:val="both"/>
        <w:rPr>
          <w:rFonts w:ascii="Garamond" w:hAnsi="Garamond"/>
          <w:sz w:val="20"/>
          <w:szCs w:val="20"/>
        </w:rPr>
      </w:pPr>
      <w:r w:rsidRPr="00A5246B">
        <w:rPr>
          <w:rFonts w:ascii="Garamond" w:hAnsi="Garamond"/>
          <w:sz w:val="20"/>
          <w:szCs w:val="20"/>
        </w:rPr>
        <w:t xml:space="preserve">2) </w:t>
      </w:r>
      <w:r w:rsidR="00EE2399" w:rsidRPr="00A5246B">
        <w:rPr>
          <w:rFonts w:ascii="Garamond" w:hAnsi="Garamond"/>
          <w:sz w:val="20"/>
          <w:szCs w:val="20"/>
        </w:rPr>
        <w:t>odbiory</w:t>
      </w:r>
      <w:r w:rsidRPr="00A5246B">
        <w:rPr>
          <w:rFonts w:ascii="Garamond" w:hAnsi="Garamond"/>
          <w:sz w:val="20"/>
          <w:szCs w:val="20"/>
        </w:rPr>
        <w:t xml:space="preserve"> wskazane w pkt 1</w:t>
      </w:r>
      <w:r w:rsidR="00EE2399" w:rsidRPr="00A5246B">
        <w:rPr>
          <w:rFonts w:ascii="Garamond" w:hAnsi="Garamond"/>
          <w:sz w:val="20"/>
          <w:szCs w:val="20"/>
        </w:rPr>
        <w:t xml:space="preserve"> stanowić będą podstawę do wystawienia faktur częściowych</w:t>
      </w:r>
      <w:r w:rsidR="009A4F46" w:rsidRPr="00A5246B">
        <w:rPr>
          <w:rFonts w:ascii="Garamond" w:hAnsi="Garamond"/>
          <w:sz w:val="20"/>
          <w:szCs w:val="20"/>
        </w:rPr>
        <w:t xml:space="preserve"> adekwatnych do </w:t>
      </w:r>
      <w:r w:rsidR="00EE2399" w:rsidRPr="00A5246B">
        <w:rPr>
          <w:rFonts w:ascii="Garamond" w:hAnsi="Garamond"/>
          <w:sz w:val="20"/>
          <w:szCs w:val="20"/>
        </w:rPr>
        <w:t xml:space="preserve">faktycznego stopnia zaawansowania robót, który </w:t>
      </w:r>
      <w:r w:rsidR="009A4F46" w:rsidRPr="00A5246B">
        <w:rPr>
          <w:rFonts w:ascii="Garamond" w:hAnsi="Garamond"/>
          <w:sz w:val="20"/>
          <w:szCs w:val="20"/>
        </w:rPr>
        <w:t>w protokole z</w:t>
      </w:r>
      <w:r w:rsidR="00EE2399" w:rsidRPr="00A5246B">
        <w:rPr>
          <w:rFonts w:ascii="Garamond" w:hAnsi="Garamond"/>
          <w:sz w:val="20"/>
          <w:szCs w:val="20"/>
        </w:rPr>
        <w:t xml:space="preserve">ostanie zatwierdzony przez </w:t>
      </w:r>
      <w:r w:rsidR="009A4F46" w:rsidRPr="00A5246B">
        <w:rPr>
          <w:rFonts w:ascii="Garamond" w:hAnsi="Garamond"/>
          <w:sz w:val="20"/>
          <w:szCs w:val="20"/>
        </w:rPr>
        <w:t>I</w:t>
      </w:r>
      <w:r w:rsidR="00EE2399" w:rsidRPr="00A5246B">
        <w:rPr>
          <w:rFonts w:ascii="Garamond" w:hAnsi="Garamond"/>
          <w:sz w:val="20"/>
          <w:szCs w:val="20"/>
        </w:rPr>
        <w:t xml:space="preserve">nwestora </w:t>
      </w:r>
      <w:r w:rsidR="009A4F46" w:rsidRPr="00A5246B">
        <w:rPr>
          <w:rFonts w:ascii="Garamond" w:hAnsi="Garamond"/>
          <w:sz w:val="20"/>
          <w:szCs w:val="20"/>
        </w:rPr>
        <w:t>Z</w:t>
      </w:r>
      <w:r w:rsidR="00EE2399" w:rsidRPr="00A5246B">
        <w:rPr>
          <w:rFonts w:ascii="Garamond" w:hAnsi="Garamond"/>
          <w:sz w:val="20"/>
          <w:szCs w:val="20"/>
        </w:rPr>
        <w:t>astępczego/inspektora nadzoru</w:t>
      </w:r>
      <w:r w:rsidR="009A4F46" w:rsidRPr="00A5246B">
        <w:rPr>
          <w:rFonts w:ascii="Garamond" w:hAnsi="Garamond"/>
          <w:sz w:val="20"/>
          <w:szCs w:val="20"/>
        </w:rPr>
        <w:t>.</w:t>
      </w:r>
    </w:p>
    <w:p w14:paraId="4F98B896" w14:textId="17FC37EC" w:rsidR="00B23856" w:rsidRPr="00A5246B" w:rsidRDefault="009A4F46" w:rsidP="00A45C06">
      <w:pPr>
        <w:widowControl w:val="0"/>
        <w:tabs>
          <w:tab w:val="left" w:pos="0"/>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3) o</w:t>
      </w:r>
      <w:r w:rsidR="00B23856" w:rsidRPr="00A5246B">
        <w:rPr>
          <w:rFonts w:ascii="Garamond" w:eastAsia="SimSun" w:hAnsi="Garamond"/>
          <w:kern w:val="2"/>
          <w:sz w:val="20"/>
          <w:szCs w:val="20"/>
          <w:lang w:eastAsia="hi-IN" w:bidi="hi-IN"/>
        </w:rPr>
        <w:t xml:space="preserve">dbiór końcowy </w:t>
      </w:r>
      <w:r w:rsidRPr="00A5246B">
        <w:rPr>
          <w:rFonts w:ascii="Garamond" w:eastAsia="SimSun" w:hAnsi="Garamond"/>
          <w:kern w:val="2"/>
          <w:sz w:val="20"/>
          <w:szCs w:val="20"/>
          <w:lang w:eastAsia="hi-IN" w:bidi="hi-IN"/>
        </w:rPr>
        <w:t xml:space="preserve">– na koniec I etapu bądź po realizacji </w:t>
      </w:r>
      <w:r w:rsidR="001E35F1" w:rsidRPr="00A5246B">
        <w:rPr>
          <w:rFonts w:ascii="Garamond" w:hAnsi="Garamond" w:cs="Garamond"/>
          <w:sz w:val="20"/>
          <w:szCs w:val="20"/>
        </w:rPr>
        <w:t>całości</w:t>
      </w:r>
      <w:r w:rsidRPr="00A5246B">
        <w:rPr>
          <w:rFonts w:ascii="Garamond" w:hAnsi="Garamond" w:cs="Garamond"/>
          <w:sz w:val="20"/>
          <w:szCs w:val="20"/>
        </w:rPr>
        <w:t xml:space="preserve"> prac objętych prawem opcji, który ma na celu </w:t>
      </w:r>
      <w:r w:rsidR="00B23856" w:rsidRPr="00A5246B">
        <w:rPr>
          <w:rFonts w:ascii="Garamond" w:eastAsia="SimSun" w:hAnsi="Garamond"/>
          <w:kern w:val="2"/>
          <w:sz w:val="20"/>
          <w:szCs w:val="20"/>
          <w:lang w:eastAsia="hi-IN" w:bidi="hi-IN"/>
        </w:rPr>
        <w:t xml:space="preserve">ostateczne przekazanie Zamawiającemu ustalonego w umowie </w:t>
      </w:r>
      <w:r w:rsidR="0035228B" w:rsidRPr="00A5246B">
        <w:rPr>
          <w:rFonts w:ascii="Garamond" w:eastAsia="SimSun" w:hAnsi="Garamond"/>
          <w:kern w:val="2"/>
          <w:sz w:val="20"/>
          <w:szCs w:val="20"/>
          <w:lang w:eastAsia="hi-IN" w:bidi="hi-IN"/>
        </w:rPr>
        <w:t>przedmiotu, po</w:t>
      </w:r>
      <w:r w:rsidR="00B23856" w:rsidRPr="00A5246B">
        <w:rPr>
          <w:rFonts w:ascii="Garamond" w:eastAsia="SimSun" w:hAnsi="Garamond"/>
          <w:kern w:val="2"/>
          <w:sz w:val="20"/>
          <w:szCs w:val="20"/>
          <w:lang w:eastAsia="hi-IN" w:bidi="hi-IN"/>
        </w:rPr>
        <w:t xml:space="preserve"> sprawdzeniu jego należytego wykonania.</w:t>
      </w:r>
    </w:p>
    <w:p w14:paraId="29B11280" w14:textId="77777777" w:rsidR="0074769A" w:rsidRPr="00A5246B" w:rsidRDefault="0074769A">
      <w:pPr>
        <w:pStyle w:val="Akapitzlist"/>
        <w:widowControl w:val="0"/>
        <w:numPr>
          <w:ilvl w:val="0"/>
          <w:numId w:val="133"/>
        </w:numPr>
        <w:tabs>
          <w:tab w:val="left" w:pos="0"/>
        </w:tabs>
        <w:autoSpaceDN/>
        <w:spacing w:after="0"/>
        <w:ind w:left="0"/>
        <w:jc w:val="both"/>
        <w:textAlignment w:val="auto"/>
        <w:rPr>
          <w:rFonts w:ascii="Garamond" w:eastAsia="SimSun" w:hAnsi="Garamond" w:cs="Times New Roman"/>
          <w:vanish/>
          <w:kern w:val="2"/>
          <w:sz w:val="20"/>
          <w:szCs w:val="20"/>
          <w:lang w:eastAsia="hi-IN" w:bidi="hi-IN"/>
        </w:rPr>
      </w:pPr>
    </w:p>
    <w:p w14:paraId="1B8E61A9" w14:textId="77777777" w:rsidR="0074769A" w:rsidRPr="00A5246B" w:rsidRDefault="0074769A">
      <w:pPr>
        <w:pStyle w:val="Akapitzlist"/>
        <w:widowControl w:val="0"/>
        <w:numPr>
          <w:ilvl w:val="0"/>
          <w:numId w:val="133"/>
        </w:numPr>
        <w:tabs>
          <w:tab w:val="left" w:pos="0"/>
        </w:tabs>
        <w:autoSpaceDN/>
        <w:spacing w:after="0"/>
        <w:ind w:left="0"/>
        <w:jc w:val="both"/>
        <w:textAlignment w:val="auto"/>
        <w:rPr>
          <w:rFonts w:ascii="Garamond" w:eastAsia="SimSun" w:hAnsi="Garamond" w:cs="Times New Roman"/>
          <w:vanish/>
          <w:kern w:val="2"/>
          <w:sz w:val="20"/>
          <w:szCs w:val="20"/>
          <w:lang w:eastAsia="hi-IN" w:bidi="hi-IN"/>
        </w:rPr>
      </w:pPr>
    </w:p>
    <w:p w14:paraId="30EE358C" w14:textId="6A71416B" w:rsidR="00B23856" w:rsidRPr="00A5246B" w:rsidRDefault="009A4F46" w:rsidP="00A45C06">
      <w:pPr>
        <w:widowControl w:val="0"/>
        <w:tabs>
          <w:tab w:val="left" w:pos="0"/>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2. </w:t>
      </w:r>
      <w:r w:rsidR="00B23856" w:rsidRPr="00A5246B">
        <w:rPr>
          <w:rFonts w:ascii="Garamond" w:eastAsia="SimSun" w:hAnsi="Garamond"/>
          <w:kern w:val="2"/>
          <w:sz w:val="20"/>
          <w:szCs w:val="20"/>
          <w:lang w:eastAsia="hi-IN" w:bidi="hi-IN"/>
        </w:rPr>
        <w:t>W czynnościach odbioru uczestniczą</w:t>
      </w:r>
      <w:r w:rsidRPr="00A5246B">
        <w:rPr>
          <w:rFonts w:ascii="Garamond" w:eastAsia="SimSun" w:hAnsi="Garamond"/>
          <w:kern w:val="2"/>
          <w:sz w:val="20"/>
          <w:szCs w:val="20"/>
          <w:lang w:eastAsia="hi-IN" w:bidi="hi-IN"/>
        </w:rPr>
        <w:t xml:space="preserve"> co najmniej</w:t>
      </w:r>
      <w:r w:rsidR="00B23856" w:rsidRPr="00A5246B">
        <w:rPr>
          <w:rFonts w:ascii="Garamond" w:eastAsia="SimSun" w:hAnsi="Garamond"/>
          <w:kern w:val="2"/>
          <w:sz w:val="20"/>
          <w:szCs w:val="20"/>
          <w:lang w:eastAsia="hi-IN" w:bidi="hi-IN"/>
        </w:rPr>
        <w:t xml:space="preserve">: przedstawiciel Zamawiającego, </w:t>
      </w:r>
      <w:r w:rsidRPr="00A5246B">
        <w:rPr>
          <w:rFonts w:ascii="Garamond" w:eastAsia="SimSun" w:hAnsi="Garamond"/>
          <w:kern w:val="2"/>
          <w:sz w:val="20"/>
          <w:szCs w:val="20"/>
          <w:lang w:eastAsia="hi-IN" w:bidi="hi-IN"/>
        </w:rPr>
        <w:t>k</w:t>
      </w:r>
      <w:r w:rsidR="00B23856" w:rsidRPr="00A5246B">
        <w:rPr>
          <w:rFonts w:ascii="Garamond" w:eastAsia="SimSun" w:hAnsi="Garamond"/>
          <w:kern w:val="2"/>
          <w:sz w:val="20"/>
          <w:szCs w:val="20"/>
          <w:lang w:eastAsia="hi-IN" w:bidi="hi-IN"/>
        </w:rPr>
        <w:t xml:space="preserve">ierownik </w:t>
      </w:r>
      <w:r w:rsidRPr="00A5246B">
        <w:rPr>
          <w:rFonts w:ascii="Garamond" w:eastAsia="SimSun" w:hAnsi="Garamond"/>
          <w:kern w:val="2"/>
          <w:sz w:val="20"/>
          <w:szCs w:val="20"/>
          <w:lang w:eastAsia="hi-IN" w:bidi="hi-IN"/>
        </w:rPr>
        <w:t>b</w:t>
      </w:r>
      <w:r w:rsidR="00B23856" w:rsidRPr="00A5246B">
        <w:rPr>
          <w:rFonts w:ascii="Garamond" w:eastAsia="SimSun" w:hAnsi="Garamond"/>
          <w:kern w:val="2"/>
          <w:sz w:val="20"/>
          <w:szCs w:val="20"/>
          <w:lang w:eastAsia="hi-IN" w:bidi="hi-IN"/>
        </w:rPr>
        <w:t xml:space="preserve">udowy, </w:t>
      </w:r>
      <w:r w:rsidRPr="00A5246B">
        <w:rPr>
          <w:rFonts w:ascii="Garamond" w:hAnsi="Garamond"/>
          <w:kern w:val="0"/>
          <w:sz w:val="20"/>
          <w:szCs w:val="20"/>
          <w:lang w:eastAsia="ar-SA"/>
        </w:rPr>
        <w:t>i</w:t>
      </w:r>
      <w:r w:rsidR="00B23856" w:rsidRPr="00A5246B">
        <w:rPr>
          <w:rFonts w:ascii="Garamond" w:hAnsi="Garamond"/>
          <w:kern w:val="0"/>
          <w:sz w:val="20"/>
          <w:szCs w:val="20"/>
          <w:lang w:eastAsia="ar-SA"/>
        </w:rPr>
        <w:t>nspektorzy z poszczególnych branż.</w:t>
      </w:r>
    </w:p>
    <w:p w14:paraId="3D891AA5" w14:textId="77777777" w:rsidR="00B23856" w:rsidRPr="00A5246B" w:rsidRDefault="00B23856">
      <w:pPr>
        <w:widowControl w:val="0"/>
        <w:numPr>
          <w:ilvl w:val="0"/>
          <w:numId w:val="133"/>
        </w:numPr>
        <w:tabs>
          <w:tab w:val="left" w:pos="0"/>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Zasady określające rozpoczęcie czynności odbiorowych: </w:t>
      </w:r>
    </w:p>
    <w:p w14:paraId="4FCFFD2A" w14:textId="323D1393" w:rsidR="00B23856" w:rsidRPr="00A5246B" w:rsidRDefault="00B23856">
      <w:pPr>
        <w:widowControl w:val="0"/>
        <w:numPr>
          <w:ilvl w:val="0"/>
          <w:numId w:val="121"/>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Wykonawca przed odbiorem końcowym przeprowadzi wszelkie próby i sprawdzenia </w:t>
      </w:r>
      <w:r w:rsidR="0035228B" w:rsidRPr="00A5246B">
        <w:rPr>
          <w:rFonts w:ascii="Garamond" w:eastAsia="SimSun" w:hAnsi="Garamond"/>
          <w:kern w:val="2"/>
          <w:sz w:val="20"/>
          <w:szCs w:val="20"/>
          <w:lang w:eastAsia="hi-IN" w:bidi="hi-IN"/>
        </w:rPr>
        <w:t>techniczne zgodnie</w:t>
      </w:r>
      <w:r w:rsidRPr="00A5246B">
        <w:rPr>
          <w:rFonts w:ascii="Garamond" w:eastAsia="SimSun" w:hAnsi="Garamond"/>
          <w:kern w:val="2"/>
          <w:sz w:val="20"/>
          <w:szCs w:val="20"/>
          <w:lang w:eastAsia="hi-IN" w:bidi="hi-IN"/>
        </w:rPr>
        <w:t xml:space="preserve"> </w:t>
      </w:r>
      <w:r w:rsidR="009A4F46" w:rsidRPr="00A5246B">
        <w:rPr>
          <w:rFonts w:ascii="Garamond" w:eastAsia="SimSun" w:hAnsi="Garamond"/>
          <w:kern w:val="2"/>
          <w:sz w:val="20"/>
          <w:szCs w:val="20"/>
          <w:lang w:eastAsia="hi-IN" w:bidi="hi-IN"/>
        </w:rPr>
        <w:t xml:space="preserve">obowiązującymi wymogami, </w:t>
      </w:r>
      <w:r w:rsidRPr="00A5246B">
        <w:rPr>
          <w:rFonts w:ascii="Garamond" w:eastAsia="SimSun" w:hAnsi="Garamond"/>
          <w:kern w:val="2"/>
          <w:sz w:val="20"/>
          <w:szCs w:val="20"/>
          <w:lang w:eastAsia="hi-IN" w:bidi="hi-IN"/>
        </w:rPr>
        <w:t xml:space="preserve"> </w:t>
      </w:r>
    </w:p>
    <w:p w14:paraId="79300A33" w14:textId="3FB7D435" w:rsidR="00B23856" w:rsidRPr="00A5246B" w:rsidRDefault="00B23856">
      <w:pPr>
        <w:widowControl w:val="0"/>
        <w:numPr>
          <w:ilvl w:val="0"/>
          <w:numId w:val="121"/>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Wykonawca zgłasza Zamawiającemu, wpisem do dziennika budowy (jeśli dotyczy) oraz pisemnie </w:t>
      </w:r>
      <w:r w:rsidR="0035228B" w:rsidRPr="00A5246B">
        <w:rPr>
          <w:rFonts w:ascii="Garamond" w:eastAsia="SimSun" w:hAnsi="Garamond"/>
          <w:kern w:val="2"/>
          <w:sz w:val="20"/>
          <w:szCs w:val="20"/>
          <w:lang w:eastAsia="hi-IN" w:bidi="hi-IN"/>
        </w:rPr>
        <w:t>pod adresem Zamawiającego</w:t>
      </w:r>
      <w:r w:rsidR="009A4F46" w:rsidRPr="00A5246B">
        <w:rPr>
          <w:rFonts w:ascii="Garamond" w:eastAsia="SimSun" w:hAnsi="Garamond"/>
          <w:kern w:val="2"/>
          <w:sz w:val="20"/>
          <w:szCs w:val="20"/>
          <w:lang w:eastAsia="hi-IN" w:bidi="hi-IN"/>
        </w:rPr>
        <w:t xml:space="preserve">, </w:t>
      </w:r>
      <w:r w:rsidRPr="00A5246B">
        <w:rPr>
          <w:rFonts w:ascii="Garamond" w:eastAsia="SimSun" w:hAnsi="Garamond"/>
          <w:kern w:val="2"/>
          <w:sz w:val="20"/>
          <w:szCs w:val="20"/>
          <w:lang w:eastAsia="hi-IN" w:bidi="hi-IN"/>
        </w:rPr>
        <w:t xml:space="preserve">zakończenie robót i </w:t>
      </w:r>
      <w:r w:rsidR="0035228B" w:rsidRPr="00A5246B">
        <w:rPr>
          <w:rFonts w:ascii="Garamond" w:eastAsia="SimSun" w:hAnsi="Garamond"/>
          <w:kern w:val="2"/>
          <w:sz w:val="20"/>
          <w:szCs w:val="20"/>
          <w:lang w:eastAsia="hi-IN" w:bidi="hi-IN"/>
        </w:rPr>
        <w:t>wnioskuje powołanie</w:t>
      </w:r>
      <w:r w:rsidRPr="00A5246B">
        <w:rPr>
          <w:rFonts w:ascii="Garamond" w:eastAsia="SimSun" w:hAnsi="Garamond"/>
          <w:kern w:val="2"/>
          <w:sz w:val="20"/>
          <w:szCs w:val="20"/>
          <w:lang w:eastAsia="hi-IN" w:bidi="hi-IN"/>
        </w:rPr>
        <w:t xml:space="preserve"> komisji odbiorowej i dokonanie odbioru końcowego zadania, </w:t>
      </w:r>
    </w:p>
    <w:p w14:paraId="43042D7B" w14:textId="08D12BB3" w:rsidR="00B23856" w:rsidRPr="00A5246B" w:rsidRDefault="009A4F46">
      <w:pPr>
        <w:widowControl w:val="0"/>
        <w:numPr>
          <w:ilvl w:val="0"/>
          <w:numId w:val="121"/>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w:t>
      </w:r>
      <w:r w:rsidR="00B23856" w:rsidRPr="00A5246B">
        <w:rPr>
          <w:rFonts w:ascii="Garamond" w:eastAsia="SimSun" w:hAnsi="Garamond"/>
          <w:kern w:val="2"/>
          <w:sz w:val="20"/>
          <w:szCs w:val="20"/>
          <w:lang w:eastAsia="hi-IN" w:bidi="hi-IN"/>
        </w:rPr>
        <w:t xml:space="preserve">arunkiem zgłoszenia przez Wykonawcę gotowości do odbioru robót jest ich zakończenie i skompletowanie dokumentacji powykonawczej, pozwalającej na ocenę prawidłowego wykonania przedmiotu odbioru, a w szczególności:  </w:t>
      </w:r>
    </w:p>
    <w:p w14:paraId="12519157" w14:textId="385D37FE" w:rsidR="00B23856" w:rsidRPr="00A5246B" w:rsidRDefault="00B23856">
      <w:pPr>
        <w:widowControl w:val="0"/>
        <w:numPr>
          <w:ilvl w:val="0"/>
          <w:numId w:val="122"/>
        </w:numPr>
        <w:tabs>
          <w:tab w:val="left" w:pos="0"/>
        </w:tabs>
        <w:autoSpaceDN/>
        <w:spacing w:line="276" w:lineRule="auto"/>
        <w:ind w:left="0" w:firstLine="0"/>
        <w:jc w:val="both"/>
        <w:textAlignment w:val="auto"/>
        <w:rPr>
          <w:rStyle w:val="markedcontent"/>
          <w:rFonts w:ascii="Garamond" w:eastAsia="SimSun" w:hAnsi="Garamond"/>
          <w:kern w:val="2"/>
          <w:sz w:val="20"/>
          <w:szCs w:val="20"/>
          <w:lang w:eastAsia="hi-IN" w:bidi="hi-IN"/>
        </w:rPr>
      </w:pPr>
      <w:r w:rsidRPr="00A5246B">
        <w:rPr>
          <w:rStyle w:val="markedcontent"/>
          <w:rFonts w:ascii="Garamond" w:hAnsi="Garamond" w:cs="Arial"/>
          <w:sz w:val="20"/>
          <w:szCs w:val="20"/>
        </w:rPr>
        <w:t>dokumentacj</w:t>
      </w:r>
      <w:r w:rsidR="009A4F46" w:rsidRPr="00A5246B">
        <w:rPr>
          <w:rStyle w:val="markedcontent"/>
          <w:rFonts w:ascii="Garamond" w:hAnsi="Garamond" w:cs="Arial"/>
          <w:sz w:val="20"/>
          <w:szCs w:val="20"/>
        </w:rPr>
        <w:t>i</w:t>
      </w:r>
      <w:r w:rsidRPr="00A5246B">
        <w:rPr>
          <w:rStyle w:val="markedcontent"/>
          <w:rFonts w:ascii="Garamond" w:hAnsi="Garamond" w:cs="Arial"/>
          <w:sz w:val="20"/>
          <w:szCs w:val="20"/>
        </w:rPr>
        <w:t xml:space="preserve"> powykonawcz</w:t>
      </w:r>
      <w:r w:rsidR="009A4F46" w:rsidRPr="00A5246B">
        <w:rPr>
          <w:rStyle w:val="markedcontent"/>
          <w:rFonts w:ascii="Garamond" w:hAnsi="Garamond" w:cs="Arial"/>
          <w:sz w:val="20"/>
          <w:szCs w:val="20"/>
        </w:rPr>
        <w:t>ej</w:t>
      </w:r>
      <w:r w:rsidRPr="00A5246B">
        <w:rPr>
          <w:rStyle w:val="markedcontent"/>
          <w:rFonts w:ascii="Garamond" w:hAnsi="Garamond" w:cs="Arial"/>
          <w:sz w:val="20"/>
          <w:szCs w:val="20"/>
        </w:rPr>
        <w:t xml:space="preserve"> zawierając</w:t>
      </w:r>
      <w:r w:rsidR="009A4F46" w:rsidRPr="00A5246B">
        <w:rPr>
          <w:rStyle w:val="markedcontent"/>
          <w:rFonts w:ascii="Garamond" w:hAnsi="Garamond" w:cs="Arial"/>
          <w:sz w:val="20"/>
          <w:szCs w:val="20"/>
        </w:rPr>
        <w:t>ej</w:t>
      </w:r>
      <w:r w:rsidRPr="00A5246B">
        <w:rPr>
          <w:rStyle w:val="markedcontent"/>
          <w:rFonts w:ascii="Garamond" w:hAnsi="Garamond" w:cs="Arial"/>
          <w:sz w:val="20"/>
          <w:szCs w:val="20"/>
        </w:rPr>
        <w:t xml:space="preserve"> projekty budowlane i wykonawcze</w:t>
      </w:r>
      <w:r w:rsidRPr="00A5246B">
        <w:rPr>
          <w:rFonts w:ascii="Garamond" w:hAnsi="Garamond"/>
          <w:sz w:val="20"/>
          <w:szCs w:val="20"/>
        </w:rPr>
        <w:t xml:space="preserve"> </w:t>
      </w:r>
      <w:r w:rsidRPr="00A5246B">
        <w:rPr>
          <w:rStyle w:val="markedcontent"/>
          <w:rFonts w:ascii="Garamond" w:hAnsi="Garamond" w:cs="Arial"/>
          <w:sz w:val="20"/>
          <w:szCs w:val="20"/>
        </w:rPr>
        <w:t>wraz z naniesionymi wszystkimi zmianami dokonanymi w toku budowy,</w:t>
      </w:r>
    </w:p>
    <w:p w14:paraId="5E417F49" w14:textId="3913ACEB"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dokumentacj</w:t>
      </w:r>
      <w:r w:rsidR="009A4F46" w:rsidRPr="00A5246B">
        <w:rPr>
          <w:rStyle w:val="markedcontent"/>
          <w:rFonts w:ascii="Garamond" w:hAnsi="Garamond" w:cs="Arial"/>
          <w:sz w:val="20"/>
          <w:szCs w:val="20"/>
        </w:rPr>
        <w:t>i</w:t>
      </w:r>
      <w:r w:rsidRPr="00A5246B">
        <w:rPr>
          <w:rStyle w:val="markedcontent"/>
          <w:rFonts w:ascii="Garamond" w:hAnsi="Garamond" w:cs="Arial"/>
          <w:sz w:val="20"/>
          <w:szCs w:val="20"/>
        </w:rPr>
        <w:t xml:space="preserve"> geodezyjn</w:t>
      </w:r>
      <w:r w:rsidR="009A4F46" w:rsidRPr="00A5246B">
        <w:rPr>
          <w:rStyle w:val="markedcontent"/>
          <w:rFonts w:ascii="Garamond" w:hAnsi="Garamond" w:cs="Arial"/>
          <w:sz w:val="20"/>
          <w:szCs w:val="20"/>
        </w:rPr>
        <w:t xml:space="preserve">ej </w:t>
      </w:r>
      <w:r w:rsidRPr="00A5246B">
        <w:rPr>
          <w:rStyle w:val="markedcontent"/>
          <w:rFonts w:ascii="Garamond" w:hAnsi="Garamond" w:cs="Arial"/>
          <w:sz w:val="20"/>
          <w:szCs w:val="20"/>
        </w:rPr>
        <w:t>powykonawcz</w:t>
      </w:r>
      <w:r w:rsidR="009A4F46" w:rsidRPr="00A5246B">
        <w:rPr>
          <w:rStyle w:val="markedcontent"/>
          <w:rFonts w:ascii="Garamond" w:hAnsi="Garamond" w:cs="Arial"/>
          <w:sz w:val="20"/>
          <w:szCs w:val="20"/>
        </w:rPr>
        <w:t>ej</w:t>
      </w:r>
      <w:r w:rsidRPr="00A5246B">
        <w:rPr>
          <w:rStyle w:val="markedcontent"/>
          <w:rFonts w:ascii="Garamond" w:hAnsi="Garamond" w:cs="Arial"/>
          <w:sz w:val="20"/>
          <w:szCs w:val="20"/>
        </w:rPr>
        <w:t xml:space="preserve">, </w:t>
      </w:r>
    </w:p>
    <w:p w14:paraId="11BCF4B4" w14:textId="454CDDB8"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deklaracj</w:t>
      </w:r>
      <w:r w:rsidR="009A4F46" w:rsidRPr="00A5246B">
        <w:rPr>
          <w:rStyle w:val="markedcontent"/>
          <w:rFonts w:ascii="Garamond" w:hAnsi="Garamond" w:cs="Arial"/>
          <w:sz w:val="20"/>
          <w:szCs w:val="20"/>
        </w:rPr>
        <w:t>i</w:t>
      </w:r>
      <w:r w:rsidRPr="00A5246B">
        <w:rPr>
          <w:rStyle w:val="markedcontent"/>
          <w:rFonts w:ascii="Garamond" w:hAnsi="Garamond" w:cs="Arial"/>
          <w:sz w:val="20"/>
          <w:szCs w:val="20"/>
        </w:rPr>
        <w:t xml:space="preserve"> zgodności lub certyfikat</w:t>
      </w:r>
      <w:r w:rsidR="009A4F46" w:rsidRPr="00A5246B">
        <w:rPr>
          <w:rStyle w:val="markedcontent"/>
          <w:rFonts w:ascii="Garamond" w:hAnsi="Garamond" w:cs="Arial"/>
          <w:sz w:val="20"/>
          <w:szCs w:val="20"/>
        </w:rPr>
        <w:t>ów</w:t>
      </w:r>
      <w:r w:rsidRPr="00A5246B">
        <w:rPr>
          <w:rStyle w:val="markedcontent"/>
          <w:rFonts w:ascii="Garamond" w:hAnsi="Garamond" w:cs="Arial"/>
          <w:sz w:val="20"/>
          <w:szCs w:val="20"/>
        </w:rPr>
        <w:t xml:space="preserve"> zgodności wbudowanych materiałów i</w:t>
      </w:r>
      <w:r w:rsidRPr="00A5246B">
        <w:rPr>
          <w:rFonts w:ascii="Garamond" w:hAnsi="Garamond"/>
          <w:sz w:val="20"/>
          <w:szCs w:val="20"/>
        </w:rPr>
        <w:t xml:space="preserve"> </w:t>
      </w:r>
      <w:r w:rsidRPr="00A5246B">
        <w:rPr>
          <w:rStyle w:val="markedcontent"/>
          <w:rFonts w:ascii="Garamond" w:hAnsi="Garamond" w:cs="Arial"/>
          <w:sz w:val="20"/>
          <w:szCs w:val="20"/>
        </w:rPr>
        <w:t>urządzeń; aproba</w:t>
      </w:r>
      <w:r w:rsidR="009A4F46" w:rsidRPr="00A5246B">
        <w:rPr>
          <w:rStyle w:val="markedcontent"/>
          <w:rFonts w:ascii="Garamond" w:hAnsi="Garamond" w:cs="Arial"/>
          <w:sz w:val="20"/>
          <w:szCs w:val="20"/>
        </w:rPr>
        <w:t xml:space="preserve">t </w:t>
      </w:r>
      <w:r w:rsidRPr="00A5246B">
        <w:rPr>
          <w:rStyle w:val="markedcontent"/>
          <w:rFonts w:ascii="Garamond" w:hAnsi="Garamond" w:cs="Arial"/>
          <w:sz w:val="20"/>
          <w:szCs w:val="20"/>
        </w:rPr>
        <w:t>techniczn</w:t>
      </w:r>
      <w:r w:rsidR="009A4F46" w:rsidRPr="00A5246B">
        <w:rPr>
          <w:rStyle w:val="markedcontent"/>
          <w:rFonts w:ascii="Garamond" w:hAnsi="Garamond" w:cs="Arial"/>
          <w:sz w:val="20"/>
          <w:szCs w:val="20"/>
        </w:rPr>
        <w:t>ych</w:t>
      </w:r>
      <w:r w:rsidRPr="00A5246B">
        <w:rPr>
          <w:rStyle w:val="markedcontent"/>
          <w:rFonts w:ascii="Garamond" w:hAnsi="Garamond" w:cs="Arial"/>
          <w:sz w:val="20"/>
          <w:szCs w:val="20"/>
        </w:rPr>
        <w:t>, certyfikat</w:t>
      </w:r>
      <w:r w:rsidR="009A4F46" w:rsidRPr="00A5246B">
        <w:rPr>
          <w:rStyle w:val="markedcontent"/>
          <w:rFonts w:ascii="Garamond" w:hAnsi="Garamond" w:cs="Arial"/>
          <w:sz w:val="20"/>
          <w:szCs w:val="20"/>
        </w:rPr>
        <w:t>ów,</w:t>
      </w:r>
      <w:r w:rsidRPr="00A5246B">
        <w:rPr>
          <w:rStyle w:val="markedcontent"/>
          <w:rFonts w:ascii="Garamond" w:hAnsi="Garamond" w:cs="Arial"/>
          <w:sz w:val="20"/>
          <w:szCs w:val="20"/>
        </w:rPr>
        <w:t xml:space="preserve"> atest</w:t>
      </w:r>
      <w:r w:rsidR="009A4F46" w:rsidRPr="00A5246B">
        <w:rPr>
          <w:rStyle w:val="markedcontent"/>
          <w:rFonts w:ascii="Garamond" w:hAnsi="Garamond" w:cs="Arial"/>
          <w:sz w:val="20"/>
          <w:szCs w:val="20"/>
        </w:rPr>
        <w:t>ów</w:t>
      </w:r>
      <w:r w:rsidRPr="00A5246B">
        <w:rPr>
          <w:rStyle w:val="markedcontent"/>
          <w:rFonts w:ascii="Garamond" w:hAnsi="Garamond" w:cs="Arial"/>
          <w:sz w:val="20"/>
          <w:szCs w:val="20"/>
        </w:rPr>
        <w:t xml:space="preserve"> itp.,</w:t>
      </w:r>
    </w:p>
    <w:p w14:paraId="1904676C" w14:textId="01EE2871"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oświadczeni</w:t>
      </w:r>
      <w:r w:rsidR="009A4F46" w:rsidRPr="00A5246B">
        <w:rPr>
          <w:rStyle w:val="markedcontent"/>
          <w:rFonts w:ascii="Garamond" w:hAnsi="Garamond" w:cs="Arial"/>
          <w:sz w:val="20"/>
          <w:szCs w:val="20"/>
        </w:rPr>
        <w:t>a</w:t>
      </w:r>
      <w:r w:rsidRPr="00A5246B">
        <w:rPr>
          <w:rStyle w:val="markedcontent"/>
          <w:rFonts w:ascii="Garamond" w:hAnsi="Garamond" w:cs="Arial"/>
          <w:sz w:val="20"/>
          <w:szCs w:val="20"/>
        </w:rPr>
        <w:t xml:space="preserve"> Kierownika budowy o zgodności wykonania robót z</w:t>
      </w:r>
      <w:r w:rsidRPr="00A5246B">
        <w:rPr>
          <w:rFonts w:ascii="Garamond" w:hAnsi="Garamond"/>
          <w:sz w:val="20"/>
          <w:szCs w:val="20"/>
        </w:rPr>
        <w:t xml:space="preserve"> </w:t>
      </w:r>
      <w:r w:rsidRPr="00A5246B">
        <w:rPr>
          <w:rStyle w:val="markedcontent"/>
          <w:rFonts w:ascii="Garamond" w:hAnsi="Garamond" w:cs="Arial"/>
          <w:sz w:val="20"/>
          <w:szCs w:val="20"/>
        </w:rPr>
        <w:t>dokumentacją projektową i obowiązującymi przepisami;</w:t>
      </w:r>
    </w:p>
    <w:p w14:paraId="59005F64" w14:textId="5BF45953"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protokoł</w:t>
      </w:r>
      <w:r w:rsidR="009A4F46" w:rsidRPr="00A5246B">
        <w:rPr>
          <w:rStyle w:val="markedcontent"/>
          <w:rFonts w:ascii="Garamond" w:hAnsi="Garamond" w:cs="Arial"/>
          <w:sz w:val="20"/>
          <w:szCs w:val="20"/>
        </w:rPr>
        <w:t>ów</w:t>
      </w:r>
      <w:r w:rsidRPr="00A5246B">
        <w:rPr>
          <w:rStyle w:val="markedcontent"/>
          <w:rFonts w:ascii="Garamond" w:hAnsi="Garamond" w:cs="Arial"/>
          <w:sz w:val="20"/>
          <w:szCs w:val="20"/>
        </w:rPr>
        <w:t xml:space="preserve"> i zaświadcze</w:t>
      </w:r>
      <w:r w:rsidR="009A4F46" w:rsidRPr="00A5246B">
        <w:rPr>
          <w:rStyle w:val="markedcontent"/>
          <w:rFonts w:ascii="Garamond" w:hAnsi="Garamond" w:cs="Arial"/>
          <w:sz w:val="20"/>
          <w:szCs w:val="20"/>
        </w:rPr>
        <w:t xml:space="preserve">ń </w:t>
      </w:r>
      <w:r w:rsidRPr="00A5246B">
        <w:rPr>
          <w:rStyle w:val="markedcontent"/>
          <w:rFonts w:ascii="Garamond" w:hAnsi="Garamond" w:cs="Arial"/>
          <w:sz w:val="20"/>
          <w:szCs w:val="20"/>
        </w:rPr>
        <w:t>z przeprowadzonych sprawdzeń i badań oraz inn</w:t>
      </w:r>
      <w:r w:rsidR="009A4F46" w:rsidRPr="00A5246B">
        <w:rPr>
          <w:rStyle w:val="markedcontent"/>
          <w:rFonts w:ascii="Garamond" w:hAnsi="Garamond" w:cs="Arial"/>
          <w:sz w:val="20"/>
          <w:szCs w:val="20"/>
        </w:rPr>
        <w:t>ych</w:t>
      </w:r>
      <w:r w:rsidRPr="00A5246B">
        <w:rPr>
          <w:rFonts w:ascii="Garamond" w:hAnsi="Garamond"/>
          <w:sz w:val="20"/>
          <w:szCs w:val="20"/>
        </w:rPr>
        <w:t xml:space="preserve"> </w:t>
      </w:r>
      <w:r w:rsidRPr="00A5246B">
        <w:rPr>
          <w:rStyle w:val="markedcontent"/>
          <w:rFonts w:ascii="Garamond" w:hAnsi="Garamond" w:cs="Arial"/>
          <w:sz w:val="20"/>
          <w:szCs w:val="20"/>
        </w:rPr>
        <w:t>wymagan</w:t>
      </w:r>
      <w:r w:rsidR="009A4F46" w:rsidRPr="00A5246B">
        <w:rPr>
          <w:rStyle w:val="markedcontent"/>
          <w:rFonts w:ascii="Garamond" w:hAnsi="Garamond" w:cs="Arial"/>
          <w:sz w:val="20"/>
          <w:szCs w:val="20"/>
        </w:rPr>
        <w:t>ych</w:t>
      </w:r>
      <w:r w:rsidRPr="00A5246B">
        <w:rPr>
          <w:rStyle w:val="markedcontent"/>
          <w:rFonts w:ascii="Garamond" w:hAnsi="Garamond" w:cs="Arial"/>
          <w:sz w:val="20"/>
          <w:szCs w:val="20"/>
        </w:rPr>
        <w:t xml:space="preserve"> dokument</w:t>
      </w:r>
      <w:r w:rsidR="009A4F46" w:rsidRPr="00A5246B">
        <w:rPr>
          <w:rStyle w:val="markedcontent"/>
          <w:rFonts w:ascii="Garamond" w:hAnsi="Garamond" w:cs="Arial"/>
          <w:sz w:val="20"/>
          <w:szCs w:val="20"/>
        </w:rPr>
        <w:t>ów</w:t>
      </w:r>
      <w:r w:rsidRPr="00A5246B">
        <w:rPr>
          <w:rStyle w:val="markedcontent"/>
          <w:rFonts w:ascii="Garamond" w:hAnsi="Garamond" w:cs="Arial"/>
          <w:sz w:val="20"/>
          <w:szCs w:val="20"/>
        </w:rPr>
        <w:t xml:space="preserve"> powykonawcz</w:t>
      </w:r>
      <w:r w:rsidR="009A4F46" w:rsidRPr="00A5246B">
        <w:rPr>
          <w:rStyle w:val="markedcontent"/>
          <w:rFonts w:ascii="Garamond" w:hAnsi="Garamond" w:cs="Arial"/>
          <w:sz w:val="20"/>
          <w:szCs w:val="20"/>
        </w:rPr>
        <w:t>ych</w:t>
      </w:r>
      <w:r w:rsidRPr="00A5246B">
        <w:rPr>
          <w:rStyle w:val="markedcontent"/>
          <w:rFonts w:ascii="Garamond" w:hAnsi="Garamond" w:cs="Arial"/>
          <w:sz w:val="20"/>
          <w:szCs w:val="20"/>
        </w:rPr>
        <w:t>,</w:t>
      </w:r>
    </w:p>
    <w:p w14:paraId="7E587244" w14:textId="2AE35012"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dokument</w:t>
      </w:r>
      <w:r w:rsidR="009A4F46" w:rsidRPr="00A5246B">
        <w:rPr>
          <w:rStyle w:val="markedcontent"/>
          <w:rFonts w:ascii="Garamond" w:hAnsi="Garamond" w:cs="Arial"/>
          <w:sz w:val="20"/>
          <w:szCs w:val="20"/>
        </w:rPr>
        <w:t>ów</w:t>
      </w:r>
      <w:r w:rsidRPr="00A5246B">
        <w:rPr>
          <w:rStyle w:val="markedcontent"/>
          <w:rFonts w:ascii="Garamond" w:hAnsi="Garamond" w:cs="Arial"/>
          <w:sz w:val="20"/>
          <w:szCs w:val="20"/>
        </w:rPr>
        <w:t xml:space="preserve"> rozliczeniow</w:t>
      </w:r>
      <w:r w:rsidR="009A4F46" w:rsidRPr="00A5246B">
        <w:rPr>
          <w:rStyle w:val="markedcontent"/>
          <w:rFonts w:ascii="Garamond" w:hAnsi="Garamond" w:cs="Arial"/>
          <w:sz w:val="20"/>
          <w:szCs w:val="20"/>
        </w:rPr>
        <w:t>ych</w:t>
      </w:r>
      <w:r w:rsidRPr="00A5246B">
        <w:rPr>
          <w:rStyle w:val="markedcontent"/>
          <w:rFonts w:ascii="Garamond" w:hAnsi="Garamond" w:cs="Arial"/>
          <w:sz w:val="20"/>
          <w:szCs w:val="20"/>
        </w:rPr>
        <w:t xml:space="preserve"> z </w:t>
      </w:r>
      <w:r w:rsidR="009A4F46" w:rsidRPr="00A5246B">
        <w:rPr>
          <w:rStyle w:val="markedcontent"/>
          <w:rFonts w:ascii="Garamond" w:hAnsi="Garamond" w:cs="Arial"/>
          <w:sz w:val="20"/>
          <w:szCs w:val="20"/>
        </w:rPr>
        <w:t>p</w:t>
      </w:r>
      <w:r w:rsidRPr="00A5246B">
        <w:rPr>
          <w:rStyle w:val="markedcontent"/>
          <w:rFonts w:ascii="Garamond" w:hAnsi="Garamond" w:cs="Arial"/>
          <w:sz w:val="20"/>
          <w:szCs w:val="20"/>
        </w:rPr>
        <w:t>odwykonawcami (jeżeli będą zgłoszeni</w:t>
      </w:r>
      <w:r w:rsidRPr="00A5246B">
        <w:rPr>
          <w:rFonts w:ascii="Garamond" w:hAnsi="Garamond"/>
          <w:sz w:val="20"/>
          <w:szCs w:val="20"/>
        </w:rPr>
        <w:t xml:space="preserve"> </w:t>
      </w:r>
      <w:r w:rsidRPr="00A5246B">
        <w:rPr>
          <w:rStyle w:val="markedcontent"/>
          <w:rFonts w:ascii="Garamond" w:hAnsi="Garamond" w:cs="Arial"/>
          <w:sz w:val="20"/>
          <w:szCs w:val="20"/>
        </w:rPr>
        <w:t>Zamawiającemu),</w:t>
      </w:r>
    </w:p>
    <w:p w14:paraId="22248CF9" w14:textId="6D83806D"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kart przekazania odpadów,</w:t>
      </w:r>
    </w:p>
    <w:p w14:paraId="6F40E014" w14:textId="68E2D726"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dziennik</w:t>
      </w:r>
      <w:r w:rsidR="009A4F46" w:rsidRPr="00A5246B">
        <w:rPr>
          <w:rStyle w:val="markedcontent"/>
          <w:rFonts w:ascii="Garamond" w:hAnsi="Garamond" w:cs="Arial"/>
          <w:sz w:val="20"/>
          <w:szCs w:val="20"/>
        </w:rPr>
        <w:t>a</w:t>
      </w:r>
      <w:r w:rsidRPr="00A5246B">
        <w:rPr>
          <w:rStyle w:val="markedcontent"/>
          <w:rFonts w:ascii="Garamond" w:hAnsi="Garamond" w:cs="Arial"/>
          <w:sz w:val="20"/>
          <w:szCs w:val="20"/>
        </w:rPr>
        <w:t xml:space="preserve"> budowy,</w:t>
      </w:r>
    </w:p>
    <w:p w14:paraId="26E1653D" w14:textId="0553A8D9" w:rsidR="00B23856" w:rsidRPr="00A5246B" w:rsidRDefault="00B23856">
      <w:pPr>
        <w:widowControl w:val="0"/>
        <w:numPr>
          <w:ilvl w:val="0"/>
          <w:numId w:val="122"/>
        </w:numPr>
        <w:tabs>
          <w:tab w:val="left" w:pos="0"/>
        </w:tabs>
        <w:autoSpaceDN/>
        <w:spacing w:line="276" w:lineRule="auto"/>
        <w:ind w:left="0" w:firstLine="0"/>
        <w:jc w:val="both"/>
        <w:textAlignment w:val="auto"/>
        <w:rPr>
          <w:rStyle w:val="markedcontent"/>
          <w:rFonts w:ascii="Garamond" w:eastAsia="SimSun" w:hAnsi="Garamond"/>
          <w:kern w:val="2"/>
          <w:sz w:val="20"/>
          <w:szCs w:val="20"/>
          <w:lang w:eastAsia="hi-IN" w:bidi="hi-IN"/>
        </w:rPr>
      </w:pPr>
      <w:r w:rsidRPr="00A5246B">
        <w:rPr>
          <w:rStyle w:val="markedcontent"/>
          <w:rFonts w:ascii="Garamond" w:hAnsi="Garamond" w:cs="Arial"/>
          <w:sz w:val="20"/>
          <w:szCs w:val="20"/>
        </w:rPr>
        <w:t>kart gwarancyjn</w:t>
      </w:r>
      <w:r w:rsidR="009A4F46" w:rsidRPr="00A5246B">
        <w:rPr>
          <w:rStyle w:val="markedcontent"/>
          <w:rFonts w:ascii="Garamond" w:hAnsi="Garamond" w:cs="Arial"/>
          <w:sz w:val="20"/>
          <w:szCs w:val="20"/>
        </w:rPr>
        <w:t>ych,</w:t>
      </w:r>
    </w:p>
    <w:p w14:paraId="2FF5A64F" w14:textId="75813331" w:rsidR="00B23856" w:rsidRPr="00A5246B" w:rsidRDefault="00B23856">
      <w:pPr>
        <w:widowControl w:val="0"/>
        <w:numPr>
          <w:ilvl w:val="0"/>
          <w:numId w:val="122"/>
        </w:numPr>
        <w:tabs>
          <w:tab w:val="left" w:pos="0"/>
        </w:tabs>
        <w:autoSpaceDN/>
        <w:spacing w:line="276" w:lineRule="auto"/>
        <w:ind w:left="0" w:firstLine="0"/>
        <w:jc w:val="both"/>
        <w:textAlignment w:val="auto"/>
        <w:rPr>
          <w:rStyle w:val="markedcontent"/>
          <w:rFonts w:ascii="Garamond" w:eastAsia="SimSun" w:hAnsi="Garamond"/>
          <w:kern w:val="2"/>
          <w:sz w:val="20"/>
          <w:szCs w:val="20"/>
          <w:lang w:eastAsia="hi-IN" w:bidi="hi-IN"/>
        </w:rPr>
      </w:pPr>
      <w:r w:rsidRPr="00A5246B">
        <w:rPr>
          <w:rStyle w:val="markedcontent"/>
          <w:rFonts w:ascii="Garamond" w:hAnsi="Garamond" w:cs="Arial"/>
          <w:sz w:val="20"/>
          <w:szCs w:val="20"/>
        </w:rPr>
        <w:t>wykaz</w:t>
      </w:r>
      <w:r w:rsidR="009A4F46" w:rsidRPr="00A5246B">
        <w:rPr>
          <w:rStyle w:val="markedcontent"/>
          <w:rFonts w:ascii="Garamond" w:hAnsi="Garamond" w:cs="Arial"/>
          <w:sz w:val="20"/>
          <w:szCs w:val="20"/>
        </w:rPr>
        <w:t>u</w:t>
      </w:r>
      <w:r w:rsidRPr="00A5246B">
        <w:rPr>
          <w:rStyle w:val="markedcontent"/>
          <w:rFonts w:ascii="Garamond" w:hAnsi="Garamond" w:cs="Arial"/>
          <w:sz w:val="20"/>
          <w:szCs w:val="20"/>
        </w:rPr>
        <w:t xml:space="preserve"> środków trwałych oraz zestawienie wyposażenia kwaterunkowego i medycznego, </w:t>
      </w:r>
    </w:p>
    <w:p w14:paraId="7DF9F3AC" w14:textId="2CCCB5EE" w:rsidR="00B23856" w:rsidRPr="00A5246B" w:rsidRDefault="00B23856">
      <w:pPr>
        <w:widowControl w:val="0"/>
        <w:numPr>
          <w:ilvl w:val="0"/>
          <w:numId w:val="122"/>
        </w:numPr>
        <w:tabs>
          <w:tab w:val="left" w:pos="0"/>
        </w:tabs>
        <w:autoSpaceDN/>
        <w:spacing w:line="276" w:lineRule="auto"/>
        <w:ind w:left="0" w:firstLine="0"/>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inn</w:t>
      </w:r>
      <w:r w:rsidR="009A4F46" w:rsidRPr="00A5246B">
        <w:rPr>
          <w:rStyle w:val="markedcontent"/>
          <w:rFonts w:ascii="Garamond" w:hAnsi="Garamond" w:cs="Arial"/>
          <w:sz w:val="20"/>
          <w:szCs w:val="20"/>
        </w:rPr>
        <w:t>ych</w:t>
      </w:r>
      <w:r w:rsidRPr="00A5246B">
        <w:rPr>
          <w:rStyle w:val="markedcontent"/>
          <w:rFonts w:ascii="Garamond" w:hAnsi="Garamond" w:cs="Arial"/>
          <w:sz w:val="20"/>
          <w:szCs w:val="20"/>
        </w:rPr>
        <w:t>, wymagan</w:t>
      </w:r>
      <w:r w:rsidR="009A4F46" w:rsidRPr="00A5246B">
        <w:rPr>
          <w:rStyle w:val="markedcontent"/>
          <w:rFonts w:ascii="Garamond" w:hAnsi="Garamond" w:cs="Arial"/>
          <w:sz w:val="20"/>
          <w:szCs w:val="20"/>
        </w:rPr>
        <w:t>ych</w:t>
      </w:r>
      <w:r w:rsidRPr="00A5246B">
        <w:rPr>
          <w:rStyle w:val="markedcontent"/>
          <w:rFonts w:ascii="Garamond" w:hAnsi="Garamond" w:cs="Arial"/>
          <w:sz w:val="20"/>
          <w:szCs w:val="20"/>
        </w:rPr>
        <w:t xml:space="preserve"> przepisami dokument</w:t>
      </w:r>
      <w:r w:rsidR="009A4F46" w:rsidRPr="00A5246B">
        <w:rPr>
          <w:rStyle w:val="markedcontent"/>
          <w:rFonts w:ascii="Garamond" w:hAnsi="Garamond" w:cs="Arial"/>
          <w:sz w:val="20"/>
          <w:szCs w:val="20"/>
        </w:rPr>
        <w:t>ów bądź innych dokumentów potrzebnych do rozliczenia środków pozyskanych przez Zamawiającego na sfinansowanie inwestycji.</w:t>
      </w:r>
    </w:p>
    <w:p w14:paraId="7905F88E" w14:textId="7183486D" w:rsidR="00B23856" w:rsidRPr="00A5246B" w:rsidRDefault="00D80294">
      <w:pPr>
        <w:widowControl w:val="0"/>
        <w:numPr>
          <w:ilvl w:val="0"/>
          <w:numId w:val="133"/>
        </w:numPr>
        <w:tabs>
          <w:tab w:val="left" w:pos="0"/>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Komisja odbiorowa zobowiązana jest przeprowadzić czynności odbiorowe w terminie nie dłuższym niż 3 dni robocze od daty zgłoszenia przez Wykonawcę gotowości do odbioru, zgodnie z ust. 3. W przypadku </w:t>
      </w:r>
      <w:r w:rsidR="0035228B" w:rsidRPr="00A5246B">
        <w:rPr>
          <w:rFonts w:ascii="Garamond" w:eastAsia="SimSun" w:hAnsi="Garamond"/>
          <w:kern w:val="2"/>
          <w:sz w:val="20"/>
          <w:szCs w:val="20"/>
          <w:lang w:eastAsia="hi-IN" w:bidi="hi-IN"/>
        </w:rPr>
        <w:t>niedostarczenia</w:t>
      </w:r>
      <w:r w:rsidRPr="00A5246B">
        <w:rPr>
          <w:rFonts w:ascii="Garamond" w:eastAsia="SimSun" w:hAnsi="Garamond"/>
          <w:kern w:val="2"/>
          <w:sz w:val="20"/>
          <w:szCs w:val="20"/>
          <w:lang w:eastAsia="hi-IN" w:bidi="hi-IN"/>
        </w:rPr>
        <w:t xml:space="preserve"> wraz ze zgłoszeniem koniecznych </w:t>
      </w:r>
      <w:r w:rsidR="0035228B" w:rsidRPr="00A5246B">
        <w:rPr>
          <w:rFonts w:ascii="Garamond" w:eastAsia="SimSun" w:hAnsi="Garamond"/>
          <w:kern w:val="2"/>
          <w:sz w:val="20"/>
          <w:szCs w:val="20"/>
          <w:lang w:eastAsia="hi-IN" w:bidi="hi-IN"/>
        </w:rPr>
        <w:t>dokumentów Zamawiający</w:t>
      </w:r>
      <w:r w:rsidRPr="00A5246B">
        <w:rPr>
          <w:rFonts w:ascii="Garamond" w:eastAsia="SimSun" w:hAnsi="Garamond"/>
          <w:kern w:val="2"/>
          <w:sz w:val="20"/>
          <w:szCs w:val="20"/>
          <w:lang w:eastAsia="hi-IN" w:bidi="hi-IN"/>
        </w:rPr>
        <w:t xml:space="preserve"> będzie miał prawo do </w:t>
      </w:r>
      <w:r w:rsidR="0035228B" w:rsidRPr="00A5246B">
        <w:rPr>
          <w:rFonts w:ascii="Garamond" w:eastAsia="SimSun" w:hAnsi="Garamond"/>
          <w:kern w:val="2"/>
          <w:sz w:val="20"/>
          <w:szCs w:val="20"/>
          <w:lang w:eastAsia="hi-IN" w:bidi="hi-IN"/>
        </w:rPr>
        <w:t>nieprzystępowania</w:t>
      </w:r>
      <w:r w:rsidRPr="00A5246B">
        <w:rPr>
          <w:rFonts w:ascii="Garamond" w:eastAsia="SimSun" w:hAnsi="Garamond"/>
          <w:kern w:val="2"/>
          <w:sz w:val="20"/>
          <w:szCs w:val="20"/>
          <w:lang w:eastAsia="hi-IN" w:bidi="hi-IN"/>
        </w:rPr>
        <w:t xml:space="preserve"> do czynności odbiorowych, zaś Wykonawca obowiązany jest ponownie zgłosić czynności odbiorowe.</w:t>
      </w:r>
    </w:p>
    <w:p w14:paraId="751D4F27" w14:textId="0F9C620A" w:rsidR="00B23856" w:rsidRPr="00A5246B" w:rsidRDefault="00B23856">
      <w:pPr>
        <w:widowControl w:val="0"/>
        <w:numPr>
          <w:ilvl w:val="0"/>
          <w:numId w:val="133"/>
        </w:numPr>
        <w:tabs>
          <w:tab w:val="left" w:pos="0"/>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 dniu ustalonym przez </w:t>
      </w:r>
      <w:r w:rsidR="009A4F46" w:rsidRPr="00A5246B">
        <w:rPr>
          <w:rFonts w:ascii="Garamond" w:eastAsia="SimSun" w:hAnsi="Garamond"/>
          <w:kern w:val="2"/>
          <w:sz w:val="20"/>
          <w:szCs w:val="20"/>
          <w:lang w:eastAsia="hi-IN" w:bidi="hi-IN"/>
        </w:rPr>
        <w:t>S</w:t>
      </w:r>
      <w:r w:rsidRPr="00A5246B">
        <w:rPr>
          <w:rFonts w:ascii="Garamond" w:eastAsia="SimSun" w:hAnsi="Garamond"/>
          <w:kern w:val="2"/>
          <w:sz w:val="20"/>
          <w:szCs w:val="20"/>
          <w:lang w:eastAsia="hi-IN" w:bidi="hi-IN"/>
        </w:rPr>
        <w:t>trony jako termin odbioru</w:t>
      </w:r>
      <w:r w:rsidR="009A4F46" w:rsidRPr="00A5246B">
        <w:rPr>
          <w:rFonts w:ascii="Garamond" w:eastAsia="SimSun" w:hAnsi="Garamond"/>
          <w:kern w:val="2"/>
          <w:sz w:val="20"/>
          <w:szCs w:val="20"/>
          <w:lang w:eastAsia="hi-IN" w:bidi="hi-IN"/>
        </w:rPr>
        <w:t xml:space="preserve"> końcowego</w:t>
      </w:r>
      <w:r w:rsidRPr="00A5246B">
        <w:rPr>
          <w:rFonts w:ascii="Garamond" w:eastAsia="SimSun" w:hAnsi="Garamond"/>
          <w:kern w:val="2"/>
          <w:sz w:val="20"/>
          <w:szCs w:val="20"/>
          <w:lang w:eastAsia="hi-IN" w:bidi="hi-IN"/>
        </w:rPr>
        <w:t xml:space="preserve">, sporządzony zostanie protokół </w:t>
      </w:r>
      <w:r w:rsidR="0035228B" w:rsidRPr="00A5246B">
        <w:rPr>
          <w:rFonts w:ascii="Garamond" w:eastAsia="SimSun" w:hAnsi="Garamond"/>
          <w:kern w:val="2"/>
          <w:sz w:val="20"/>
          <w:szCs w:val="20"/>
          <w:lang w:eastAsia="hi-IN" w:bidi="hi-IN"/>
        </w:rPr>
        <w:t>odbioru końcowego</w:t>
      </w:r>
      <w:r w:rsidRPr="00A5246B">
        <w:rPr>
          <w:rFonts w:ascii="Garamond" w:eastAsia="SimSun" w:hAnsi="Garamond"/>
          <w:kern w:val="2"/>
          <w:sz w:val="20"/>
          <w:szCs w:val="20"/>
          <w:lang w:eastAsia="hi-IN" w:bidi="hi-IN"/>
        </w:rPr>
        <w:t xml:space="preserve"> robót.  </w:t>
      </w:r>
    </w:p>
    <w:p w14:paraId="007276D8" w14:textId="59E68A80" w:rsidR="00B23856" w:rsidRPr="00A5246B" w:rsidRDefault="00B23856">
      <w:pPr>
        <w:widowControl w:val="0"/>
        <w:numPr>
          <w:ilvl w:val="0"/>
          <w:numId w:val="133"/>
        </w:numPr>
        <w:tabs>
          <w:tab w:val="left" w:pos="0"/>
          <w:tab w:val="left" w:pos="284"/>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O wykrytych wadach w wykonanych robotach </w:t>
      </w:r>
      <w:r w:rsidR="009A4F46" w:rsidRPr="00A5246B">
        <w:rPr>
          <w:rFonts w:ascii="Garamond" w:hAnsi="Garamond"/>
          <w:kern w:val="0"/>
          <w:sz w:val="20"/>
          <w:szCs w:val="20"/>
          <w:lang w:eastAsia="ar-SA"/>
        </w:rPr>
        <w:t>i</w:t>
      </w:r>
      <w:r w:rsidRPr="00A5246B">
        <w:rPr>
          <w:rFonts w:ascii="Garamond" w:hAnsi="Garamond"/>
          <w:kern w:val="0"/>
          <w:sz w:val="20"/>
          <w:szCs w:val="20"/>
          <w:lang w:eastAsia="ar-SA"/>
        </w:rPr>
        <w:t>nspektor nadzoru/</w:t>
      </w:r>
      <w:r w:rsidR="009A4F46" w:rsidRPr="00A5246B">
        <w:rPr>
          <w:rFonts w:ascii="Garamond" w:hAnsi="Garamond"/>
          <w:kern w:val="0"/>
          <w:sz w:val="20"/>
          <w:szCs w:val="20"/>
          <w:lang w:eastAsia="ar-SA"/>
        </w:rPr>
        <w:t>I</w:t>
      </w:r>
      <w:r w:rsidRPr="00A5246B">
        <w:rPr>
          <w:rFonts w:ascii="Garamond" w:hAnsi="Garamond"/>
          <w:kern w:val="0"/>
          <w:sz w:val="20"/>
          <w:szCs w:val="20"/>
          <w:lang w:eastAsia="ar-SA"/>
        </w:rPr>
        <w:t xml:space="preserve">nwestor </w:t>
      </w:r>
      <w:r w:rsidR="009A4F46" w:rsidRPr="00A5246B">
        <w:rPr>
          <w:rFonts w:ascii="Garamond" w:hAnsi="Garamond"/>
          <w:kern w:val="0"/>
          <w:sz w:val="20"/>
          <w:szCs w:val="20"/>
          <w:lang w:eastAsia="ar-SA"/>
        </w:rPr>
        <w:t>Z</w:t>
      </w:r>
      <w:r w:rsidRPr="00A5246B">
        <w:rPr>
          <w:rFonts w:ascii="Garamond" w:hAnsi="Garamond"/>
          <w:kern w:val="0"/>
          <w:sz w:val="20"/>
          <w:szCs w:val="20"/>
          <w:lang w:eastAsia="ar-SA"/>
        </w:rPr>
        <w:t>astępczy</w:t>
      </w:r>
      <w:r w:rsidRPr="00A5246B">
        <w:rPr>
          <w:rFonts w:ascii="Garamond" w:eastAsia="SimSun" w:hAnsi="Garamond"/>
          <w:kern w:val="2"/>
          <w:sz w:val="20"/>
          <w:szCs w:val="20"/>
          <w:lang w:eastAsia="hi-IN" w:bidi="hi-IN"/>
        </w:rPr>
        <w:t xml:space="preserve"> zawiadamia niezwłocznie Wykonawcę. Fakt ten nie ma wpływu na odpowiedzialność Wykonawcy z tytułu wad ujawnionych w późniejszym terminie.</w:t>
      </w:r>
    </w:p>
    <w:p w14:paraId="4245F0B2" w14:textId="5F41D917" w:rsidR="00B23856" w:rsidRPr="00A5246B" w:rsidRDefault="00B23856">
      <w:pPr>
        <w:widowControl w:val="0"/>
        <w:numPr>
          <w:ilvl w:val="0"/>
          <w:numId w:val="133"/>
        </w:numPr>
        <w:tabs>
          <w:tab w:val="left" w:pos="0"/>
          <w:tab w:val="left" w:pos="284"/>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Wykonawca jest zobowiązany do usunięcia wad </w:t>
      </w:r>
      <w:r w:rsidR="0035228B" w:rsidRPr="00A5246B">
        <w:rPr>
          <w:rFonts w:ascii="Garamond" w:eastAsia="SimSun" w:hAnsi="Garamond"/>
          <w:kern w:val="2"/>
          <w:sz w:val="20"/>
          <w:szCs w:val="20"/>
          <w:lang w:eastAsia="hi-IN" w:bidi="hi-IN"/>
        </w:rPr>
        <w:t>w terminie</w:t>
      </w:r>
      <w:r w:rsidRPr="00A5246B">
        <w:rPr>
          <w:rFonts w:ascii="Garamond" w:eastAsia="SimSun" w:hAnsi="Garamond"/>
          <w:kern w:val="2"/>
          <w:sz w:val="20"/>
          <w:szCs w:val="20"/>
          <w:lang w:eastAsia="hi-IN" w:bidi="hi-IN"/>
        </w:rPr>
        <w:t xml:space="preserve"> wyznaczonym przez Zamawiającego.</w:t>
      </w:r>
    </w:p>
    <w:p w14:paraId="102FA74C" w14:textId="77777777" w:rsidR="00B23856" w:rsidRPr="00A5246B" w:rsidRDefault="00B23856">
      <w:pPr>
        <w:widowControl w:val="0"/>
        <w:numPr>
          <w:ilvl w:val="0"/>
          <w:numId w:val="133"/>
        </w:numPr>
        <w:tabs>
          <w:tab w:val="left" w:pos="0"/>
          <w:tab w:val="left" w:pos="284"/>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Jeżeli wady nie nadają się do usunięcia, a nie uniemożliwiają użytkowania przedmiotu umowy zgodnie z przeznaczeniem, Zamawiający ma prawo do odpowiedniego obniżenia wynagrodzenia.</w:t>
      </w:r>
    </w:p>
    <w:p w14:paraId="0F31CA41" w14:textId="5C3C8146" w:rsidR="00B23856" w:rsidRPr="00A5246B" w:rsidRDefault="00B23856">
      <w:pPr>
        <w:widowControl w:val="0"/>
        <w:numPr>
          <w:ilvl w:val="0"/>
          <w:numId w:val="133"/>
        </w:numPr>
        <w:tabs>
          <w:tab w:val="left" w:pos="0"/>
          <w:tab w:val="left" w:pos="284"/>
        </w:tabs>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Jeżeli wady nie nadają się do usunięcia i uniemożliwiają użytkowanie przedmiotu umowy zgodnie z przeznaczeniem, Zamawiający może zażądać wykonania </w:t>
      </w:r>
      <w:r w:rsidR="005D1FBF" w:rsidRPr="00A5246B">
        <w:rPr>
          <w:rFonts w:ascii="Garamond" w:eastAsia="SimSun" w:hAnsi="Garamond"/>
          <w:kern w:val="2"/>
          <w:sz w:val="20"/>
          <w:szCs w:val="20"/>
          <w:lang w:eastAsia="hi-IN" w:bidi="hi-IN"/>
        </w:rPr>
        <w:t xml:space="preserve">koniecznych robót </w:t>
      </w:r>
      <w:r w:rsidRPr="00A5246B">
        <w:rPr>
          <w:rFonts w:ascii="Garamond" w:eastAsia="SimSun" w:hAnsi="Garamond"/>
          <w:kern w:val="2"/>
          <w:sz w:val="20"/>
          <w:szCs w:val="20"/>
          <w:lang w:eastAsia="hi-IN" w:bidi="hi-IN"/>
        </w:rPr>
        <w:t xml:space="preserve">po raz drugi na koszt Wykonawcy, a w przypadku uchylania się Wykonawcy od jego realizacji, Zamawiający będzie naliczał kary umowne zgodnie z zapisem §17 ust. 2 pkt 2 umowy i może zlecić </w:t>
      </w:r>
      <w:r w:rsidR="005D1FBF" w:rsidRPr="00A5246B">
        <w:rPr>
          <w:rFonts w:ascii="Garamond" w:eastAsia="SimSun" w:hAnsi="Garamond"/>
          <w:kern w:val="2"/>
          <w:sz w:val="20"/>
          <w:szCs w:val="20"/>
          <w:lang w:eastAsia="hi-IN" w:bidi="hi-IN"/>
        </w:rPr>
        <w:t xml:space="preserve">ich </w:t>
      </w:r>
      <w:r w:rsidRPr="00A5246B">
        <w:rPr>
          <w:rFonts w:ascii="Garamond" w:eastAsia="SimSun" w:hAnsi="Garamond"/>
          <w:kern w:val="2"/>
          <w:sz w:val="20"/>
          <w:szCs w:val="20"/>
          <w:lang w:eastAsia="hi-IN" w:bidi="hi-IN"/>
        </w:rPr>
        <w:t xml:space="preserve">wykonanie </w:t>
      </w:r>
      <w:r w:rsidR="005D1FBF" w:rsidRPr="00A5246B">
        <w:rPr>
          <w:rFonts w:ascii="Garamond" w:eastAsia="SimSun" w:hAnsi="Garamond"/>
          <w:kern w:val="2"/>
          <w:sz w:val="20"/>
          <w:szCs w:val="20"/>
          <w:lang w:eastAsia="hi-IN" w:bidi="hi-IN"/>
        </w:rPr>
        <w:t>podmiotowi trzeciemu</w:t>
      </w:r>
      <w:r w:rsidRPr="00A5246B">
        <w:rPr>
          <w:rFonts w:ascii="Garamond" w:eastAsia="SimSun" w:hAnsi="Garamond"/>
          <w:kern w:val="2"/>
          <w:sz w:val="20"/>
          <w:szCs w:val="20"/>
          <w:lang w:eastAsia="hi-IN" w:bidi="hi-IN"/>
        </w:rPr>
        <w:t xml:space="preserve">, </w:t>
      </w:r>
      <w:r w:rsidR="005D1FBF" w:rsidRPr="00A5246B">
        <w:rPr>
          <w:rFonts w:ascii="Garamond" w:eastAsia="SimSun" w:hAnsi="Garamond"/>
          <w:kern w:val="2"/>
          <w:sz w:val="20"/>
          <w:szCs w:val="20"/>
          <w:lang w:eastAsia="hi-IN" w:bidi="hi-IN"/>
        </w:rPr>
        <w:t>n</w:t>
      </w:r>
      <w:r w:rsidRPr="00A5246B">
        <w:rPr>
          <w:rFonts w:ascii="Garamond" w:eastAsia="SimSun" w:hAnsi="Garamond"/>
          <w:kern w:val="2"/>
          <w:sz w:val="20"/>
          <w:szCs w:val="20"/>
          <w:lang w:eastAsia="hi-IN" w:bidi="hi-IN"/>
        </w:rPr>
        <w:t>a koszt</w:t>
      </w:r>
      <w:r w:rsidR="005D1FBF" w:rsidRPr="00A5246B">
        <w:rPr>
          <w:rFonts w:ascii="Garamond" w:eastAsia="SimSun" w:hAnsi="Garamond"/>
          <w:kern w:val="2"/>
          <w:sz w:val="20"/>
          <w:szCs w:val="20"/>
          <w:lang w:eastAsia="hi-IN" w:bidi="hi-IN"/>
        </w:rPr>
        <w:t xml:space="preserve"> i ryzyko </w:t>
      </w:r>
      <w:r w:rsidRPr="00A5246B">
        <w:rPr>
          <w:rFonts w:ascii="Garamond" w:eastAsia="SimSun" w:hAnsi="Garamond"/>
          <w:kern w:val="2"/>
          <w:sz w:val="20"/>
          <w:szCs w:val="20"/>
          <w:lang w:eastAsia="hi-IN" w:bidi="hi-IN"/>
        </w:rPr>
        <w:t>Wykonawc</w:t>
      </w:r>
      <w:r w:rsidR="005D1FBF" w:rsidRPr="00A5246B">
        <w:rPr>
          <w:rFonts w:ascii="Garamond" w:eastAsia="SimSun" w:hAnsi="Garamond"/>
          <w:kern w:val="2"/>
          <w:sz w:val="20"/>
          <w:szCs w:val="20"/>
          <w:lang w:eastAsia="hi-IN" w:bidi="hi-IN"/>
        </w:rPr>
        <w:t>y</w:t>
      </w:r>
      <w:r w:rsidRPr="00A5246B">
        <w:rPr>
          <w:rFonts w:ascii="Garamond" w:eastAsia="SimSun" w:hAnsi="Garamond"/>
          <w:kern w:val="2"/>
          <w:sz w:val="20"/>
          <w:szCs w:val="20"/>
          <w:lang w:eastAsia="hi-IN" w:bidi="hi-IN"/>
        </w:rPr>
        <w:t>.</w:t>
      </w:r>
    </w:p>
    <w:p w14:paraId="0428E992" w14:textId="77777777" w:rsidR="00B23856" w:rsidRPr="00A5246B" w:rsidRDefault="00B23856" w:rsidP="00A45C06">
      <w:pPr>
        <w:widowControl w:val="0"/>
        <w:tabs>
          <w:tab w:val="left" w:pos="284"/>
        </w:tabs>
        <w:autoSpaceDN/>
        <w:spacing w:line="276" w:lineRule="auto"/>
        <w:jc w:val="center"/>
        <w:textAlignment w:val="auto"/>
        <w:rPr>
          <w:rFonts w:ascii="Garamond" w:eastAsia="SimSun" w:hAnsi="Garamond"/>
          <w:b/>
          <w:kern w:val="2"/>
          <w:sz w:val="20"/>
          <w:szCs w:val="20"/>
          <w:lang w:eastAsia="hi-IN" w:bidi="hi-IN"/>
        </w:rPr>
      </w:pPr>
      <w:r w:rsidRPr="00A5246B">
        <w:rPr>
          <w:rFonts w:ascii="Garamond" w:eastAsia="SimSun" w:hAnsi="Garamond"/>
          <w:b/>
          <w:kern w:val="2"/>
          <w:sz w:val="20"/>
          <w:szCs w:val="20"/>
          <w:lang w:eastAsia="hi-IN" w:bidi="hi-IN"/>
        </w:rPr>
        <w:t>§ 15</w:t>
      </w:r>
    </w:p>
    <w:p w14:paraId="3095443B" w14:textId="77777777" w:rsidR="00B23856" w:rsidRPr="00A5246B" w:rsidRDefault="00B23856">
      <w:pPr>
        <w:widowControl w:val="0"/>
        <w:numPr>
          <w:ilvl w:val="0"/>
          <w:numId w:val="123"/>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Strony ustalają, że obowiązującą ich formą wynagrodzenia zgodnie z SWZ oraz wybraną ofertą Wykonawcy za wykonanie całego przedmiotu umowy jest wynagrodzenie ryczałtowe.</w:t>
      </w:r>
    </w:p>
    <w:p w14:paraId="34E6526B" w14:textId="7EB25DDF" w:rsidR="005D1FBF" w:rsidRPr="00A5246B" w:rsidRDefault="00B23856">
      <w:pPr>
        <w:widowControl w:val="0"/>
        <w:numPr>
          <w:ilvl w:val="0"/>
          <w:numId w:val="123"/>
        </w:numPr>
        <w:suppressAutoHyphens w:val="0"/>
        <w:autoSpaceDE w:val="0"/>
        <w:autoSpaceDN/>
        <w:spacing w:line="276" w:lineRule="auto"/>
        <w:ind w:left="0" w:firstLine="0"/>
        <w:jc w:val="both"/>
        <w:textAlignment w:val="auto"/>
        <w:rPr>
          <w:rStyle w:val="markedcontent"/>
          <w:rFonts w:ascii="Garamond" w:eastAsia="SimSun" w:hAnsi="Garamond"/>
          <w:kern w:val="2"/>
          <w:sz w:val="20"/>
          <w:szCs w:val="20"/>
          <w:lang w:eastAsia="hi-IN" w:bidi="hi-IN"/>
        </w:rPr>
      </w:pPr>
      <w:r w:rsidRPr="00A5246B">
        <w:rPr>
          <w:rStyle w:val="markedcontent"/>
          <w:rFonts w:ascii="Garamond" w:hAnsi="Garamond" w:cs="Arial"/>
          <w:sz w:val="20"/>
          <w:szCs w:val="20"/>
        </w:rPr>
        <w:t>Zamawiający zapłaci Wykonawcy za wykonanie całego przedmiotu zamówienia</w:t>
      </w:r>
      <w:r w:rsidR="005D1FBF" w:rsidRPr="00A5246B">
        <w:rPr>
          <w:rStyle w:val="markedcontent"/>
          <w:rFonts w:ascii="Garamond" w:hAnsi="Garamond" w:cs="Arial"/>
          <w:sz w:val="20"/>
          <w:szCs w:val="20"/>
        </w:rPr>
        <w:t xml:space="preserve"> wynagrodzenie w wysokości </w:t>
      </w:r>
      <w:r w:rsidRPr="00A5246B">
        <w:rPr>
          <w:rStyle w:val="markedcontent"/>
          <w:rFonts w:ascii="Garamond" w:hAnsi="Garamond" w:cs="Arial"/>
          <w:sz w:val="20"/>
          <w:szCs w:val="20"/>
        </w:rPr>
        <w:t>netto ...................... zł,</w:t>
      </w:r>
      <w:r w:rsidRPr="00A5246B">
        <w:rPr>
          <w:rFonts w:ascii="Garamond" w:hAnsi="Garamond"/>
          <w:sz w:val="20"/>
          <w:szCs w:val="20"/>
        </w:rPr>
        <w:t xml:space="preserve"> </w:t>
      </w:r>
      <w:r w:rsidRPr="00A5246B">
        <w:rPr>
          <w:rStyle w:val="markedcontent"/>
          <w:rFonts w:ascii="Garamond" w:hAnsi="Garamond" w:cs="Arial"/>
          <w:sz w:val="20"/>
          <w:szCs w:val="20"/>
        </w:rPr>
        <w:t>słownie: ................................zł, plus podatek VAT w wysokości ....................</w:t>
      </w:r>
      <w:r w:rsidRPr="00A5246B">
        <w:rPr>
          <w:rFonts w:ascii="Garamond" w:hAnsi="Garamond"/>
          <w:sz w:val="20"/>
          <w:szCs w:val="20"/>
        </w:rPr>
        <w:t xml:space="preserve"> </w:t>
      </w:r>
      <w:r w:rsidRPr="00A5246B">
        <w:rPr>
          <w:rStyle w:val="markedcontent"/>
          <w:rFonts w:ascii="Garamond" w:hAnsi="Garamond" w:cs="Arial"/>
          <w:sz w:val="20"/>
          <w:szCs w:val="20"/>
        </w:rPr>
        <w:t>zł, słownie: ............................. zł</w:t>
      </w:r>
      <w:r w:rsidR="006A6854" w:rsidRPr="00A5246B">
        <w:rPr>
          <w:rStyle w:val="markedcontent"/>
          <w:rFonts w:ascii="Garamond" w:hAnsi="Garamond" w:cs="Arial"/>
          <w:sz w:val="20"/>
          <w:szCs w:val="20"/>
        </w:rPr>
        <w:t xml:space="preserve"> – zamówienie podstawowe</w:t>
      </w:r>
      <w:r w:rsidRPr="00A5246B">
        <w:rPr>
          <w:rStyle w:val="markedcontent"/>
          <w:rFonts w:ascii="Garamond" w:hAnsi="Garamond" w:cs="Arial"/>
          <w:sz w:val="20"/>
          <w:szCs w:val="20"/>
        </w:rPr>
        <w:t xml:space="preserve">, </w:t>
      </w:r>
      <w:r w:rsidR="006A6854" w:rsidRPr="00A5246B">
        <w:rPr>
          <w:rStyle w:val="markedcontent"/>
          <w:rFonts w:ascii="Garamond" w:hAnsi="Garamond" w:cs="Arial"/>
          <w:sz w:val="20"/>
          <w:szCs w:val="20"/>
        </w:rPr>
        <w:t>netto ...................... zł,</w:t>
      </w:r>
      <w:r w:rsidR="006A6854" w:rsidRPr="00A5246B">
        <w:rPr>
          <w:rFonts w:ascii="Garamond" w:hAnsi="Garamond"/>
          <w:sz w:val="20"/>
          <w:szCs w:val="20"/>
        </w:rPr>
        <w:t xml:space="preserve"> </w:t>
      </w:r>
      <w:r w:rsidR="006A6854" w:rsidRPr="00A5246B">
        <w:rPr>
          <w:rStyle w:val="markedcontent"/>
          <w:rFonts w:ascii="Garamond" w:hAnsi="Garamond" w:cs="Arial"/>
          <w:sz w:val="20"/>
          <w:szCs w:val="20"/>
        </w:rPr>
        <w:t>słownie: ................................zł, plus podatek VAT w wysokości ....................</w:t>
      </w:r>
      <w:r w:rsidR="006A6854" w:rsidRPr="00A5246B">
        <w:rPr>
          <w:rFonts w:ascii="Garamond" w:hAnsi="Garamond"/>
          <w:sz w:val="20"/>
          <w:szCs w:val="20"/>
        </w:rPr>
        <w:t xml:space="preserve"> </w:t>
      </w:r>
      <w:r w:rsidR="006A6854" w:rsidRPr="00A5246B">
        <w:rPr>
          <w:rStyle w:val="markedcontent"/>
          <w:rFonts w:ascii="Garamond" w:hAnsi="Garamond" w:cs="Arial"/>
          <w:sz w:val="20"/>
          <w:szCs w:val="20"/>
        </w:rPr>
        <w:t>zł, słownie: ............................. zł – zamówienie opcjonalne</w:t>
      </w:r>
      <w:r w:rsidR="005D1FBF" w:rsidRPr="00A5246B">
        <w:rPr>
          <w:rStyle w:val="markedcontent"/>
          <w:rFonts w:ascii="Garamond" w:hAnsi="Garamond" w:cs="Arial"/>
          <w:sz w:val="20"/>
          <w:szCs w:val="20"/>
        </w:rPr>
        <w:t xml:space="preserve"> –</w:t>
      </w:r>
    </w:p>
    <w:p w14:paraId="3FB81344" w14:textId="0180F9B0" w:rsidR="00B839C6" w:rsidRPr="00A5246B" w:rsidRDefault="00B23856" w:rsidP="00B839C6">
      <w:pPr>
        <w:widowControl w:val="0"/>
        <w:suppressAutoHyphens w:val="0"/>
        <w:autoSpaceDE w:val="0"/>
        <w:autoSpaceDN/>
        <w:spacing w:line="276" w:lineRule="auto"/>
        <w:jc w:val="both"/>
        <w:textAlignment w:val="auto"/>
        <w:rPr>
          <w:rFonts w:ascii="Garamond" w:eastAsia="SimSun" w:hAnsi="Garamond"/>
          <w:kern w:val="2"/>
          <w:sz w:val="20"/>
          <w:szCs w:val="20"/>
          <w:lang w:eastAsia="hi-IN" w:bidi="hi-IN"/>
        </w:rPr>
      </w:pPr>
      <w:r w:rsidRPr="00A5246B">
        <w:rPr>
          <w:rStyle w:val="markedcontent"/>
          <w:rFonts w:ascii="Garamond" w:hAnsi="Garamond" w:cs="Arial"/>
          <w:sz w:val="20"/>
          <w:szCs w:val="20"/>
        </w:rPr>
        <w:t>co daje łączną kwotę brutto ..........................</w:t>
      </w:r>
      <w:r w:rsidRPr="00A5246B">
        <w:rPr>
          <w:rFonts w:ascii="Garamond" w:hAnsi="Garamond"/>
          <w:sz w:val="20"/>
          <w:szCs w:val="20"/>
        </w:rPr>
        <w:t xml:space="preserve"> </w:t>
      </w:r>
      <w:r w:rsidRPr="00A5246B">
        <w:rPr>
          <w:rStyle w:val="markedcontent"/>
          <w:rFonts w:ascii="Garamond" w:hAnsi="Garamond" w:cs="Arial"/>
          <w:sz w:val="20"/>
          <w:szCs w:val="20"/>
        </w:rPr>
        <w:t xml:space="preserve">zł słownie: ............................. zł </w:t>
      </w:r>
      <w:r w:rsidRPr="00A5246B">
        <w:rPr>
          <w:rFonts w:ascii="Garamond" w:eastAsia="SimSun" w:hAnsi="Garamond"/>
          <w:kern w:val="2"/>
          <w:sz w:val="20"/>
          <w:szCs w:val="20"/>
          <w:lang w:eastAsia="hi-IN" w:bidi="hi-IN"/>
        </w:rPr>
        <w:t>za całość przedmiotu umowy</w:t>
      </w:r>
      <w:r w:rsidR="00B839C6" w:rsidRPr="00A5246B">
        <w:rPr>
          <w:rFonts w:ascii="Garamond" w:eastAsia="SimSun" w:hAnsi="Garamond"/>
          <w:kern w:val="2"/>
          <w:sz w:val="20"/>
          <w:szCs w:val="20"/>
          <w:lang w:eastAsia="hi-IN" w:bidi="hi-IN"/>
        </w:rPr>
        <w:t>, z zastrzeżeniem</w:t>
      </w:r>
      <w:r w:rsidR="00B839C6" w:rsidRPr="00A5246B">
        <w:rPr>
          <w:rFonts w:ascii="Garamond" w:hAnsi="Garamond" w:cs="Garamond"/>
          <w:kern w:val="0"/>
          <w:sz w:val="20"/>
          <w:szCs w:val="20"/>
          <w:lang w:eastAsia="ar-SA"/>
        </w:rPr>
        <w:t xml:space="preserve">, że wartość etapu projektowania wskazanego w SWZ i umowie nie przekroczy </w:t>
      </w:r>
      <w:r w:rsidR="00A8533D">
        <w:rPr>
          <w:rFonts w:ascii="Garamond" w:hAnsi="Garamond" w:cs="Garamond"/>
          <w:kern w:val="0"/>
          <w:sz w:val="20"/>
          <w:szCs w:val="20"/>
          <w:lang w:eastAsia="ar-SA"/>
        </w:rPr>
        <w:t>5</w:t>
      </w:r>
      <w:r w:rsidR="00B839C6" w:rsidRPr="00A5246B">
        <w:rPr>
          <w:rFonts w:ascii="Garamond" w:hAnsi="Garamond" w:cs="Garamond"/>
          <w:kern w:val="0"/>
          <w:sz w:val="20"/>
          <w:szCs w:val="20"/>
          <w:lang w:eastAsia="ar-SA"/>
        </w:rPr>
        <w:t xml:space="preserve"> % całkowitego wynagrodzenia brutto, </w:t>
      </w:r>
    </w:p>
    <w:p w14:paraId="23E9E884" w14:textId="77777777" w:rsidR="003B2DA6" w:rsidRPr="00A5246B" w:rsidRDefault="00B23856">
      <w:pPr>
        <w:widowControl w:val="0"/>
        <w:numPr>
          <w:ilvl w:val="0"/>
          <w:numId w:val="123"/>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Wynagrodzenie brutto zawiera wszystkie wydatki i koszty niezbędne do wykonania Zadania w tym między innymi:</w:t>
      </w:r>
    </w:p>
    <w:p w14:paraId="3D464FE1" w14:textId="27AF05CC" w:rsidR="00B23856" w:rsidRPr="00A5246B" w:rsidRDefault="00B23856" w:rsidP="00A45C06">
      <w:pPr>
        <w:widowControl w:val="0"/>
        <w:suppressAutoHyphens w:val="0"/>
        <w:autoSpaceDE w:val="0"/>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zakładany zysk, należne podatki, koszt</w:t>
      </w:r>
      <w:r w:rsidR="003B2DA6" w:rsidRPr="00A5246B">
        <w:rPr>
          <w:rFonts w:ascii="Garamond" w:eastAsia="SimSun" w:hAnsi="Garamond"/>
          <w:kern w:val="2"/>
          <w:sz w:val="20"/>
          <w:szCs w:val="20"/>
          <w:lang w:eastAsia="hi-IN" w:bidi="hi-IN"/>
        </w:rPr>
        <w:t>y</w:t>
      </w:r>
      <w:r w:rsidRPr="00A5246B">
        <w:rPr>
          <w:rFonts w:ascii="Garamond" w:eastAsia="SimSun" w:hAnsi="Garamond"/>
          <w:kern w:val="2"/>
          <w:sz w:val="20"/>
          <w:szCs w:val="20"/>
          <w:lang w:eastAsia="hi-IN" w:bidi="hi-IN"/>
        </w:rPr>
        <w:t xml:space="preserve"> ubezpiecze</w:t>
      </w:r>
      <w:r w:rsidR="003B2DA6" w:rsidRPr="00A5246B">
        <w:rPr>
          <w:rFonts w:ascii="Garamond" w:eastAsia="SimSun" w:hAnsi="Garamond"/>
          <w:kern w:val="2"/>
          <w:sz w:val="20"/>
          <w:szCs w:val="20"/>
          <w:lang w:eastAsia="hi-IN" w:bidi="hi-IN"/>
        </w:rPr>
        <w:t>ń</w:t>
      </w:r>
      <w:r w:rsidRPr="00A5246B">
        <w:rPr>
          <w:rFonts w:ascii="Garamond" w:eastAsia="SimSun" w:hAnsi="Garamond"/>
          <w:kern w:val="2"/>
          <w:sz w:val="20"/>
          <w:szCs w:val="20"/>
          <w:lang w:eastAsia="hi-IN" w:bidi="hi-IN"/>
        </w:rPr>
        <w:t xml:space="preserve"> </w:t>
      </w:r>
      <w:r w:rsidR="003B2DA6" w:rsidRPr="00A5246B">
        <w:rPr>
          <w:rFonts w:ascii="Garamond" w:eastAsia="SimSun" w:hAnsi="Garamond"/>
          <w:kern w:val="2"/>
          <w:sz w:val="20"/>
          <w:szCs w:val="20"/>
          <w:lang w:eastAsia="hi-IN" w:bidi="hi-IN"/>
        </w:rPr>
        <w:t>(</w:t>
      </w:r>
      <w:r w:rsidR="005D1FBF" w:rsidRPr="00A5246B">
        <w:rPr>
          <w:rFonts w:ascii="Garamond" w:eastAsia="SimSun" w:hAnsi="Garamond"/>
          <w:kern w:val="2"/>
          <w:sz w:val="20"/>
          <w:szCs w:val="20"/>
          <w:lang w:eastAsia="hi-IN" w:bidi="hi-IN"/>
        </w:rPr>
        <w:t xml:space="preserve">wymaganych Umową </w:t>
      </w:r>
      <w:r w:rsidR="003B2DA6" w:rsidRPr="00A5246B">
        <w:rPr>
          <w:rFonts w:ascii="Garamond" w:eastAsia="SimSun" w:hAnsi="Garamond"/>
          <w:kern w:val="2"/>
          <w:sz w:val="20"/>
          <w:szCs w:val="20"/>
          <w:lang w:eastAsia="hi-IN" w:bidi="hi-IN"/>
        </w:rPr>
        <w:t>i dobrowolnych)</w:t>
      </w:r>
      <w:r w:rsidRPr="00A5246B">
        <w:rPr>
          <w:rFonts w:ascii="Garamond" w:eastAsia="SimSun" w:hAnsi="Garamond"/>
          <w:kern w:val="2"/>
          <w:sz w:val="20"/>
          <w:szCs w:val="20"/>
          <w:lang w:eastAsia="hi-IN" w:bidi="hi-IN"/>
        </w:rPr>
        <w:t xml:space="preserve">, ewentualne upusty, robociznę wraz z kosztami towarzyszącymi, pracę sprzętu, zakup wszelkich wyrobów; materiałów, urządzeń, koszty wszelkich dostaw i usług, wyposażenia, załadunek, rozładunek, przewóz, wywóz, likwidacja, utylizacja, magazynowanie, składowanie, wszystkie obowiązujące w Polsce podatki  oraz opłaty celne i inne opłaty związane z wykonywaniem robót, obsługa geodezyjna i geotechniczna, koszty pośrednie, koszty BHP, </w:t>
      </w:r>
      <w:r w:rsidR="003B2DA6" w:rsidRPr="00A5246B">
        <w:rPr>
          <w:rFonts w:ascii="Garamond" w:eastAsia="SimSun" w:hAnsi="Garamond"/>
          <w:kern w:val="2"/>
          <w:sz w:val="20"/>
          <w:szCs w:val="20"/>
          <w:lang w:eastAsia="hi-IN" w:bidi="hi-IN"/>
        </w:rPr>
        <w:t>koszty</w:t>
      </w:r>
      <w:r w:rsidRPr="00A5246B">
        <w:rPr>
          <w:rFonts w:ascii="Garamond" w:eastAsia="SimSun" w:hAnsi="Garamond"/>
          <w:kern w:val="2"/>
          <w:sz w:val="20"/>
          <w:szCs w:val="20"/>
          <w:lang w:eastAsia="hi-IN" w:bidi="hi-IN"/>
        </w:rPr>
        <w:t xml:space="preserve"> rob</w:t>
      </w:r>
      <w:r w:rsidR="003B2DA6" w:rsidRPr="00A5246B">
        <w:rPr>
          <w:rFonts w:ascii="Garamond" w:eastAsia="SimSun" w:hAnsi="Garamond"/>
          <w:kern w:val="2"/>
          <w:sz w:val="20"/>
          <w:szCs w:val="20"/>
          <w:lang w:eastAsia="hi-IN" w:bidi="hi-IN"/>
        </w:rPr>
        <w:t xml:space="preserve">ót </w:t>
      </w:r>
      <w:r w:rsidRPr="00A5246B">
        <w:rPr>
          <w:rFonts w:ascii="Garamond" w:eastAsia="SimSun" w:hAnsi="Garamond"/>
          <w:kern w:val="2"/>
          <w:sz w:val="20"/>
          <w:szCs w:val="20"/>
          <w:lang w:eastAsia="hi-IN" w:bidi="hi-IN"/>
        </w:rPr>
        <w:t>przygotowawcz</w:t>
      </w:r>
      <w:r w:rsidR="003B2DA6" w:rsidRPr="00A5246B">
        <w:rPr>
          <w:rFonts w:ascii="Garamond" w:eastAsia="SimSun" w:hAnsi="Garamond"/>
          <w:kern w:val="2"/>
          <w:sz w:val="20"/>
          <w:szCs w:val="20"/>
          <w:lang w:eastAsia="hi-IN" w:bidi="hi-IN"/>
        </w:rPr>
        <w:t xml:space="preserve">ych, koszty robót </w:t>
      </w:r>
      <w:r w:rsidRPr="00A5246B">
        <w:rPr>
          <w:rFonts w:ascii="Garamond" w:eastAsia="SimSun" w:hAnsi="Garamond"/>
          <w:kern w:val="2"/>
          <w:sz w:val="20"/>
          <w:szCs w:val="20"/>
          <w:lang w:eastAsia="hi-IN" w:bidi="hi-IN"/>
        </w:rPr>
        <w:t>porządkow</w:t>
      </w:r>
      <w:r w:rsidR="003B2DA6" w:rsidRPr="00A5246B">
        <w:rPr>
          <w:rFonts w:ascii="Garamond" w:eastAsia="SimSun" w:hAnsi="Garamond"/>
          <w:kern w:val="2"/>
          <w:sz w:val="20"/>
          <w:szCs w:val="20"/>
          <w:lang w:eastAsia="hi-IN" w:bidi="hi-IN"/>
        </w:rPr>
        <w:t>ych</w:t>
      </w:r>
      <w:r w:rsidRPr="00A5246B">
        <w:rPr>
          <w:rFonts w:ascii="Garamond" w:eastAsia="SimSun" w:hAnsi="Garamond"/>
          <w:kern w:val="2"/>
          <w:sz w:val="20"/>
          <w:szCs w:val="20"/>
          <w:lang w:eastAsia="hi-IN" w:bidi="hi-IN"/>
        </w:rPr>
        <w:t xml:space="preserve"> i zabezpieczając</w:t>
      </w:r>
      <w:r w:rsidR="003B2DA6" w:rsidRPr="00A5246B">
        <w:rPr>
          <w:rFonts w:ascii="Garamond" w:eastAsia="SimSun" w:hAnsi="Garamond"/>
          <w:kern w:val="2"/>
          <w:sz w:val="20"/>
          <w:szCs w:val="20"/>
          <w:lang w:eastAsia="hi-IN" w:bidi="hi-IN"/>
        </w:rPr>
        <w:t>ych</w:t>
      </w:r>
      <w:r w:rsidRPr="00A5246B">
        <w:rPr>
          <w:rFonts w:ascii="Garamond" w:eastAsia="SimSun" w:hAnsi="Garamond"/>
          <w:kern w:val="2"/>
          <w:sz w:val="20"/>
          <w:szCs w:val="20"/>
          <w:lang w:eastAsia="hi-IN" w:bidi="hi-IN"/>
        </w:rPr>
        <w:t xml:space="preserve"> przed rozprzestrzenianiem zanieczyszczeń, hałasu, wibracji, zawilgocenia, wody gruntowej i opadowej, </w:t>
      </w:r>
      <w:r w:rsidR="003B2DA6" w:rsidRPr="00A5246B">
        <w:rPr>
          <w:rFonts w:ascii="Garamond" w:eastAsia="SimSun" w:hAnsi="Garamond"/>
          <w:kern w:val="2"/>
          <w:sz w:val="20"/>
          <w:szCs w:val="20"/>
          <w:lang w:eastAsia="hi-IN" w:bidi="hi-IN"/>
        </w:rPr>
        <w:t xml:space="preserve">koszty </w:t>
      </w:r>
      <w:r w:rsidRPr="00A5246B">
        <w:rPr>
          <w:rFonts w:ascii="Garamond" w:eastAsia="SimSun" w:hAnsi="Garamond"/>
          <w:kern w:val="2"/>
          <w:sz w:val="20"/>
          <w:szCs w:val="20"/>
          <w:lang w:eastAsia="hi-IN" w:bidi="hi-IN"/>
        </w:rPr>
        <w:t>wszelki</w:t>
      </w:r>
      <w:r w:rsidR="003B2DA6" w:rsidRPr="00A5246B">
        <w:rPr>
          <w:rFonts w:ascii="Garamond" w:eastAsia="SimSun" w:hAnsi="Garamond"/>
          <w:kern w:val="2"/>
          <w:sz w:val="20"/>
          <w:szCs w:val="20"/>
          <w:lang w:eastAsia="hi-IN" w:bidi="hi-IN"/>
        </w:rPr>
        <w:t>ch</w:t>
      </w:r>
      <w:r w:rsidRPr="00A5246B">
        <w:rPr>
          <w:rFonts w:ascii="Garamond" w:eastAsia="SimSun" w:hAnsi="Garamond"/>
          <w:kern w:val="2"/>
          <w:sz w:val="20"/>
          <w:szCs w:val="20"/>
          <w:lang w:eastAsia="hi-IN" w:bidi="hi-IN"/>
        </w:rPr>
        <w:t xml:space="preserve"> prac zabezpieczając</w:t>
      </w:r>
      <w:r w:rsidR="003B2DA6" w:rsidRPr="00A5246B">
        <w:rPr>
          <w:rFonts w:ascii="Garamond" w:eastAsia="SimSun" w:hAnsi="Garamond"/>
          <w:kern w:val="2"/>
          <w:sz w:val="20"/>
          <w:szCs w:val="20"/>
          <w:lang w:eastAsia="hi-IN" w:bidi="hi-IN"/>
        </w:rPr>
        <w:t>ych</w:t>
      </w:r>
      <w:r w:rsidRPr="00A5246B">
        <w:rPr>
          <w:rFonts w:ascii="Garamond" w:eastAsia="SimSun" w:hAnsi="Garamond"/>
          <w:kern w:val="2"/>
          <w:sz w:val="20"/>
          <w:szCs w:val="20"/>
          <w:lang w:eastAsia="hi-IN" w:bidi="hi-IN"/>
        </w:rPr>
        <w:t xml:space="preserve"> zapewniając</w:t>
      </w:r>
      <w:r w:rsidR="003B2DA6" w:rsidRPr="00A5246B">
        <w:rPr>
          <w:rFonts w:ascii="Garamond" w:eastAsia="SimSun" w:hAnsi="Garamond"/>
          <w:kern w:val="2"/>
          <w:sz w:val="20"/>
          <w:szCs w:val="20"/>
          <w:lang w:eastAsia="hi-IN" w:bidi="hi-IN"/>
        </w:rPr>
        <w:t>ych</w:t>
      </w:r>
      <w:r w:rsidRPr="00A5246B">
        <w:rPr>
          <w:rFonts w:ascii="Garamond" w:eastAsia="SimSun" w:hAnsi="Garamond"/>
          <w:kern w:val="2"/>
          <w:sz w:val="20"/>
          <w:szCs w:val="20"/>
          <w:lang w:eastAsia="hi-IN" w:bidi="hi-IN"/>
        </w:rPr>
        <w:t xml:space="preserve"> możliwość prowadzenia robót bez przerw spowodowanych złymi warunkami atmosferycznymi, </w:t>
      </w:r>
      <w:r w:rsidR="003B2DA6" w:rsidRPr="00A5246B">
        <w:rPr>
          <w:rFonts w:ascii="Garamond" w:eastAsia="SimSun" w:hAnsi="Garamond"/>
          <w:kern w:val="2"/>
          <w:sz w:val="20"/>
          <w:szCs w:val="20"/>
          <w:lang w:eastAsia="hi-IN" w:bidi="hi-IN"/>
        </w:rPr>
        <w:t xml:space="preserve">koszty </w:t>
      </w:r>
      <w:r w:rsidRPr="00A5246B">
        <w:rPr>
          <w:rFonts w:ascii="Garamond" w:eastAsia="SimSun" w:hAnsi="Garamond"/>
          <w:kern w:val="2"/>
          <w:sz w:val="20"/>
          <w:szCs w:val="20"/>
          <w:lang w:eastAsia="hi-IN" w:bidi="hi-IN"/>
        </w:rPr>
        <w:t xml:space="preserve">uzyskanie pozwoleń </w:t>
      </w:r>
      <w:r w:rsidR="003B2DA6" w:rsidRPr="00A5246B">
        <w:rPr>
          <w:rFonts w:ascii="Garamond" w:eastAsia="SimSun" w:hAnsi="Garamond"/>
          <w:kern w:val="2"/>
          <w:sz w:val="20"/>
          <w:szCs w:val="20"/>
          <w:lang w:eastAsia="hi-IN" w:bidi="hi-IN"/>
        </w:rPr>
        <w:t>i rozstrzygnięć właściwych organów, a także uzgodnień, opinii, certyfikatów, aprobat technicznych, ekspertyz</w:t>
      </w:r>
      <w:r w:rsidRPr="00A5246B">
        <w:rPr>
          <w:rFonts w:ascii="Garamond" w:eastAsia="SimSun" w:hAnsi="Garamond"/>
          <w:kern w:val="2"/>
          <w:sz w:val="20"/>
          <w:szCs w:val="20"/>
          <w:lang w:eastAsia="hi-IN" w:bidi="hi-IN"/>
        </w:rPr>
        <w:t xml:space="preserve">, </w:t>
      </w:r>
      <w:r w:rsidR="003B2DA6" w:rsidRPr="00A5246B">
        <w:rPr>
          <w:rFonts w:ascii="Garamond" w:eastAsia="SimSun" w:hAnsi="Garamond"/>
          <w:kern w:val="2"/>
          <w:sz w:val="20"/>
          <w:szCs w:val="20"/>
          <w:lang w:eastAsia="hi-IN" w:bidi="hi-IN"/>
        </w:rPr>
        <w:t>koszty zabezpieczenia i ochrony terenu robót</w:t>
      </w:r>
      <w:r w:rsidRPr="00A5246B">
        <w:rPr>
          <w:rFonts w:ascii="Garamond" w:eastAsia="SimSun" w:hAnsi="Garamond"/>
          <w:kern w:val="2"/>
          <w:sz w:val="20"/>
          <w:szCs w:val="20"/>
          <w:lang w:eastAsia="hi-IN" w:bidi="hi-IN"/>
        </w:rPr>
        <w:t xml:space="preserve">, </w:t>
      </w:r>
      <w:r w:rsidR="003B2DA6" w:rsidRPr="00A5246B">
        <w:rPr>
          <w:rFonts w:ascii="Garamond" w:eastAsia="SimSun" w:hAnsi="Garamond"/>
          <w:kern w:val="2"/>
          <w:sz w:val="20"/>
          <w:szCs w:val="20"/>
          <w:lang w:eastAsia="hi-IN" w:bidi="hi-IN"/>
        </w:rPr>
        <w:t xml:space="preserve">udział w komisjach i naradach technicznych, koszty </w:t>
      </w:r>
      <w:r w:rsidRPr="00A5246B">
        <w:rPr>
          <w:rFonts w:ascii="Garamond" w:eastAsia="SimSun" w:hAnsi="Garamond"/>
          <w:kern w:val="2"/>
          <w:sz w:val="20"/>
          <w:szCs w:val="20"/>
          <w:lang w:eastAsia="hi-IN" w:bidi="hi-IN"/>
        </w:rPr>
        <w:t>utrzym</w:t>
      </w:r>
      <w:r w:rsidR="003B2DA6" w:rsidRPr="00A5246B">
        <w:rPr>
          <w:rFonts w:ascii="Garamond" w:eastAsia="SimSun" w:hAnsi="Garamond"/>
          <w:kern w:val="2"/>
          <w:sz w:val="20"/>
          <w:szCs w:val="20"/>
          <w:lang w:eastAsia="hi-IN" w:bidi="hi-IN"/>
        </w:rPr>
        <w:t xml:space="preserve">ania </w:t>
      </w:r>
      <w:r w:rsidRPr="00A5246B">
        <w:rPr>
          <w:rFonts w:ascii="Garamond" w:eastAsia="SimSun" w:hAnsi="Garamond"/>
          <w:kern w:val="2"/>
          <w:sz w:val="20"/>
          <w:szCs w:val="20"/>
          <w:lang w:eastAsia="hi-IN" w:bidi="hi-IN"/>
        </w:rPr>
        <w:t>i eksploatacj</w:t>
      </w:r>
      <w:r w:rsidR="003B2DA6" w:rsidRPr="00A5246B">
        <w:rPr>
          <w:rFonts w:ascii="Garamond" w:eastAsia="SimSun" w:hAnsi="Garamond"/>
          <w:kern w:val="2"/>
          <w:sz w:val="20"/>
          <w:szCs w:val="20"/>
          <w:lang w:eastAsia="hi-IN" w:bidi="hi-IN"/>
        </w:rPr>
        <w:t>i</w:t>
      </w:r>
      <w:r w:rsidRPr="00A5246B">
        <w:rPr>
          <w:rFonts w:ascii="Garamond" w:eastAsia="SimSun" w:hAnsi="Garamond"/>
          <w:kern w:val="2"/>
          <w:sz w:val="20"/>
          <w:szCs w:val="20"/>
          <w:lang w:eastAsia="hi-IN" w:bidi="hi-IN"/>
        </w:rPr>
        <w:t xml:space="preserve"> zaplecza socjalnego, </w:t>
      </w:r>
      <w:r w:rsidR="003B2DA6" w:rsidRPr="00A5246B">
        <w:rPr>
          <w:rFonts w:ascii="Garamond" w:eastAsia="SimSun" w:hAnsi="Garamond"/>
          <w:kern w:val="2"/>
          <w:sz w:val="20"/>
          <w:szCs w:val="20"/>
          <w:lang w:eastAsia="hi-IN" w:bidi="hi-IN"/>
        </w:rPr>
        <w:t xml:space="preserve">koszty mediów, koszty </w:t>
      </w:r>
      <w:r w:rsidRPr="00A5246B">
        <w:rPr>
          <w:rFonts w:ascii="Garamond" w:eastAsia="SimSun" w:hAnsi="Garamond"/>
          <w:kern w:val="2"/>
          <w:sz w:val="20"/>
          <w:szCs w:val="20"/>
          <w:lang w:eastAsia="hi-IN" w:bidi="hi-IN"/>
        </w:rPr>
        <w:t>przeprowadzeni</w:t>
      </w:r>
      <w:r w:rsidR="003B2DA6" w:rsidRPr="00A5246B">
        <w:rPr>
          <w:rFonts w:ascii="Garamond" w:eastAsia="SimSun" w:hAnsi="Garamond"/>
          <w:kern w:val="2"/>
          <w:sz w:val="20"/>
          <w:szCs w:val="20"/>
          <w:lang w:eastAsia="hi-IN" w:bidi="hi-IN"/>
        </w:rPr>
        <w:t>a</w:t>
      </w:r>
      <w:r w:rsidRPr="00A5246B">
        <w:rPr>
          <w:rFonts w:ascii="Garamond" w:eastAsia="SimSun" w:hAnsi="Garamond"/>
          <w:kern w:val="2"/>
          <w:sz w:val="20"/>
          <w:szCs w:val="20"/>
          <w:lang w:eastAsia="hi-IN" w:bidi="hi-IN"/>
        </w:rPr>
        <w:t xml:space="preserve"> wszelkich</w:t>
      </w:r>
      <w:r w:rsidR="003B2DA6" w:rsidRPr="00A5246B">
        <w:rPr>
          <w:rFonts w:ascii="Garamond" w:eastAsia="SimSun" w:hAnsi="Garamond"/>
          <w:kern w:val="2"/>
          <w:sz w:val="20"/>
          <w:szCs w:val="20"/>
          <w:lang w:eastAsia="hi-IN" w:bidi="hi-IN"/>
        </w:rPr>
        <w:t>,</w:t>
      </w:r>
      <w:r w:rsidRPr="00A5246B">
        <w:rPr>
          <w:rFonts w:ascii="Garamond" w:eastAsia="SimSun" w:hAnsi="Garamond"/>
          <w:kern w:val="2"/>
          <w:sz w:val="20"/>
          <w:szCs w:val="20"/>
          <w:lang w:eastAsia="hi-IN" w:bidi="hi-IN"/>
        </w:rPr>
        <w:t xml:space="preserve"> wymaganych przez obowiązujące przepisy i normy</w:t>
      </w:r>
      <w:r w:rsidR="003B2DA6" w:rsidRPr="00A5246B">
        <w:rPr>
          <w:rFonts w:ascii="Garamond" w:eastAsia="SimSun" w:hAnsi="Garamond"/>
          <w:kern w:val="2"/>
          <w:sz w:val="20"/>
          <w:szCs w:val="20"/>
          <w:lang w:eastAsia="hi-IN" w:bidi="hi-IN"/>
        </w:rPr>
        <w:t>,</w:t>
      </w:r>
      <w:r w:rsidRPr="00A5246B">
        <w:rPr>
          <w:rFonts w:ascii="Garamond" w:eastAsia="SimSun" w:hAnsi="Garamond"/>
          <w:kern w:val="2"/>
          <w:sz w:val="20"/>
          <w:szCs w:val="20"/>
          <w:lang w:eastAsia="hi-IN" w:bidi="hi-IN"/>
        </w:rPr>
        <w:t xml:space="preserve"> prób testów, badań, odbiorów technicznych, </w:t>
      </w:r>
      <w:r w:rsidR="003B2DA6" w:rsidRPr="00A5246B">
        <w:rPr>
          <w:rFonts w:ascii="Garamond" w:eastAsia="SimSun" w:hAnsi="Garamond"/>
          <w:kern w:val="2"/>
          <w:sz w:val="20"/>
          <w:szCs w:val="20"/>
          <w:lang w:eastAsia="hi-IN" w:bidi="hi-IN"/>
        </w:rPr>
        <w:t xml:space="preserve">koszty </w:t>
      </w:r>
      <w:r w:rsidRPr="00A5246B">
        <w:rPr>
          <w:rFonts w:ascii="Garamond" w:eastAsia="SimSun" w:hAnsi="Garamond"/>
          <w:kern w:val="2"/>
          <w:sz w:val="20"/>
          <w:szCs w:val="20"/>
          <w:lang w:eastAsia="hi-IN" w:bidi="hi-IN"/>
        </w:rPr>
        <w:t>likwidacja zaplecza</w:t>
      </w:r>
      <w:r w:rsidR="003B2DA6" w:rsidRPr="00A5246B">
        <w:rPr>
          <w:rFonts w:ascii="Garamond" w:eastAsia="SimSun" w:hAnsi="Garamond"/>
          <w:kern w:val="2"/>
          <w:sz w:val="20"/>
          <w:szCs w:val="20"/>
          <w:lang w:eastAsia="hi-IN" w:bidi="hi-IN"/>
        </w:rPr>
        <w:t xml:space="preserve"> i</w:t>
      </w:r>
      <w:r w:rsidRPr="00A5246B">
        <w:rPr>
          <w:rFonts w:ascii="Garamond" w:eastAsia="SimSun" w:hAnsi="Garamond"/>
          <w:kern w:val="2"/>
          <w:sz w:val="20"/>
          <w:szCs w:val="20"/>
          <w:lang w:eastAsia="hi-IN" w:bidi="hi-IN"/>
        </w:rPr>
        <w:t xml:space="preserve"> uporządkowani</w:t>
      </w:r>
      <w:r w:rsidR="003B2DA6" w:rsidRPr="00A5246B">
        <w:rPr>
          <w:rFonts w:ascii="Garamond" w:eastAsia="SimSun" w:hAnsi="Garamond"/>
          <w:kern w:val="2"/>
          <w:sz w:val="20"/>
          <w:szCs w:val="20"/>
          <w:lang w:eastAsia="hi-IN" w:bidi="hi-IN"/>
        </w:rPr>
        <w:t>a</w:t>
      </w:r>
      <w:r w:rsidRPr="00A5246B">
        <w:rPr>
          <w:rFonts w:ascii="Garamond" w:eastAsia="SimSun" w:hAnsi="Garamond"/>
          <w:kern w:val="2"/>
          <w:sz w:val="20"/>
          <w:szCs w:val="20"/>
          <w:lang w:eastAsia="hi-IN" w:bidi="hi-IN"/>
        </w:rPr>
        <w:t xml:space="preserve"> terenu robót,  koszty sporządzenia dokumentacji powykonawczej, </w:t>
      </w:r>
      <w:r w:rsidR="003B2DA6" w:rsidRPr="00A5246B">
        <w:rPr>
          <w:rFonts w:ascii="Garamond" w:eastAsia="SimSun" w:hAnsi="Garamond"/>
          <w:kern w:val="2"/>
          <w:sz w:val="20"/>
          <w:szCs w:val="20"/>
          <w:lang w:eastAsia="hi-IN" w:bidi="hi-IN"/>
        </w:rPr>
        <w:t xml:space="preserve"> koszty</w:t>
      </w:r>
      <w:r w:rsidRPr="00A5246B">
        <w:rPr>
          <w:rFonts w:ascii="Garamond" w:eastAsia="SimSun" w:hAnsi="Garamond"/>
          <w:kern w:val="2"/>
          <w:sz w:val="20"/>
          <w:szCs w:val="20"/>
          <w:lang w:eastAsia="hi-IN" w:bidi="hi-IN"/>
        </w:rPr>
        <w:t xml:space="preserve"> obsług</w:t>
      </w:r>
      <w:r w:rsidR="003B2DA6" w:rsidRPr="00A5246B">
        <w:rPr>
          <w:rFonts w:ascii="Garamond" w:eastAsia="SimSun" w:hAnsi="Garamond"/>
          <w:kern w:val="2"/>
          <w:sz w:val="20"/>
          <w:szCs w:val="20"/>
          <w:lang w:eastAsia="hi-IN" w:bidi="hi-IN"/>
        </w:rPr>
        <w:t>i</w:t>
      </w:r>
      <w:r w:rsidRPr="00A5246B">
        <w:rPr>
          <w:rFonts w:ascii="Garamond" w:eastAsia="SimSun" w:hAnsi="Garamond"/>
          <w:kern w:val="2"/>
          <w:sz w:val="20"/>
          <w:szCs w:val="20"/>
          <w:lang w:eastAsia="hi-IN" w:bidi="hi-IN"/>
        </w:rPr>
        <w:t xml:space="preserve"> gwarancyjn</w:t>
      </w:r>
      <w:r w:rsidR="003B2DA6" w:rsidRPr="00A5246B">
        <w:rPr>
          <w:rFonts w:ascii="Garamond" w:eastAsia="SimSun" w:hAnsi="Garamond"/>
          <w:kern w:val="2"/>
          <w:sz w:val="20"/>
          <w:szCs w:val="20"/>
          <w:lang w:eastAsia="hi-IN" w:bidi="hi-IN"/>
        </w:rPr>
        <w:t>ej</w:t>
      </w:r>
      <w:r w:rsidRPr="00A5246B">
        <w:rPr>
          <w:rFonts w:ascii="Garamond" w:eastAsia="SimSun" w:hAnsi="Garamond"/>
          <w:kern w:val="2"/>
          <w:sz w:val="20"/>
          <w:szCs w:val="20"/>
          <w:lang w:eastAsia="hi-IN" w:bidi="hi-IN"/>
        </w:rPr>
        <w:t xml:space="preserve"> w okresie rękojmi i gwarancji oraz inne, nie wymienione z nazwy koszty i wydatki związane z realizacją zadania niezbędne do jego należytego </w:t>
      </w:r>
      <w:r w:rsidR="003B2DA6" w:rsidRPr="00A5246B">
        <w:rPr>
          <w:rFonts w:ascii="Garamond" w:eastAsia="SimSun" w:hAnsi="Garamond"/>
          <w:kern w:val="2"/>
          <w:sz w:val="20"/>
          <w:szCs w:val="20"/>
          <w:lang w:eastAsia="hi-IN" w:bidi="hi-IN"/>
        </w:rPr>
        <w:t xml:space="preserve">i pełnego </w:t>
      </w:r>
      <w:r w:rsidRPr="00A5246B">
        <w:rPr>
          <w:rFonts w:ascii="Garamond" w:eastAsia="SimSun" w:hAnsi="Garamond"/>
          <w:kern w:val="2"/>
          <w:sz w:val="20"/>
          <w:szCs w:val="20"/>
          <w:lang w:eastAsia="hi-IN" w:bidi="hi-IN"/>
        </w:rPr>
        <w:t>wykonania.</w:t>
      </w:r>
    </w:p>
    <w:p w14:paraId="4D73482C" w14:textId="77777777" w:rsidR="00B23856" w:rsidRPr="00A5246B" w:rsidRDefault="00B23856">
      <w:pPr>
        <w:widowControl w:val="0"/>
        <w:numPr>
          <w:ilvl w:val="0"/>
          <w:numId w:val="123"/>
        </w:numPr>
        <w:tabs>
          <w:tab w:val="left" w:pos="-36"/>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Wynagrodzenie Wykonawcy płatne będzie na podstawie faktur częściowych i jednej końcowej według poniższych zasad:</w:t>
      </w:r>
    </w:p>
    <w:p w14:paraId="7A3A22ED" w14:textId="77777777" w:rsidR="00197A7B" w:rsidRPr="00A5246B" w:rsidRDefault="00197A7B" w:rsidP="00197A7B">
      <w:pPr>
        <w:tabs>
          <w:tab w:val="left" w:pos="426"/>
          <w:tab w:val="left" w:pos="576"/>
        </w:tabs>
        <w:spacing w:line="276" w:lineRule="auto"/>
        <w:jc w:val="both"/>
        <w:rPr>
          <w:rFonts w:ascii="Garamond" w:hAnsi="Garamond"/>
          <w:sz w:val="20"/>
          <w:szCs w:val="20"/>
        </w:rPr>
      </w:pPr>
      <w:r w:rsidRPr="00A5246B">
        <w:rPr>
          <w:rFonts w:ascii="Garamond" w:hAnsi="Garamond"/>
          <w:sz w:val="20"/>
          <w:szCs w:val="20"/>
        </w:rPr>
        <w:t>a)  faktury częściowe - wystawiane nie częściej niż raz w miesiącu według zaawansowania robót, zgodnie z harmonogramem rzeczowo-finansowym, za zakończone i odebrane części prac podlegających odbiorowi</w:t>
      </w:r>
      <w:r w:rsidRPr="00A5246B">
        <w:rPr>
          <w:rFonts w:ascii="Garamond" w:hAnsi="Garamond" w:cs="Garamond"/>
          <w:kern w:val="0"/>
          <w:sz w:val="20"/>
          <w:szCs w:val="20"/>
        </w:rPr>
        <w:t xml:space="preserve"> częściowemu według zasad określonych w </w:t>
      </w:r>
      <w:r w:rsidRPr="00A5246B">
        <w:rPr>
          <w:rFonts w:ascii="Garamond" w:eastAsia="SimSun" w:hAnsi="Garamond"/>
          <w:b/>
          <w:kern w:val="2"/>
          <w:sz w:val="20"/>
          <w:szCs w:val="20"/>
          <w:lang w:eastAsia="hi-IN" w:bidi="hi-IN"/>
        </w:rPr>
        <w:t>§ 14</w:t>
      </w:r>
      <w:r w:rsidRPr="00A5246B">
        <w:rPr>
          <w:rFonts w:ascii="Garamond" w:hAnsi="Garamond"/>
          <w:sz w:val="20"/>
          <w:szCs w:val="20"/>
        </w:rPr>
        <w:t>, przy czym łączna wartość poszczególnych pozycji tych faktur częściowych nie może przekroczyć 90% brutto wynagrodzenia (za dany etap, lub całości), z zastrzeżeniem, że faktura za okres styczeń-kwiecień zostanie wystawiona w miesiącu kwietniu, a ostatnia faktura za roboty wykonane w danym roku  kalendarzowym zostanie wystawiona w miesiącu grudniu zostanie wystawiona w terminie wskazanym przez Zamawiającego/Inwestora Zastępczego,</w:t>
      </w:r>
    </w:p>
    <w:p w14:paraId="70810806" w14:textId="62EE2DF4" w:rsidR="004A4B2E" w:rsidRPr="00A5246B" w:rsidRDefault="00F56452" w:rsidP="00A45C06">
      <w:pPr>
        <w:tabs>
          <w:tab w:val="left" w:pos="426"/>
          <w:tab w:val="left" w:pos="576"/>
        </w:tabs>
        <w:spacing w:line="276" w:lineRule="auto"/>
        <w:jc w:val="both"/>
        <w:rPr>
          <w:rFonts w:ascii="Garamond" w:hAnsi="Garamond"/>
          <w:sz w:val="20"/>
          <w:szCs w:val="20"/>
        </w:rPr>
      </w:pPr>
      <w:r w:rsidRPr="00A5246B">
        <w:rPr>
          <w:rFonts w:ascii="Garamond" w:hAnsi="Garamond"/>
          <w:sz w:val="20"/>
          <w:szCs w:val="20"/>
        </w:rPr>
        <w:t>b) faktura końcowa – wystawiona na podstawie protokołu odbioru końcowego robót budowlanych i uzyskanego pozwolenia na użytkowanie – na kwotę stanowiącą 10 % brutto wynagrodzenia</w:t>
      </w:r>
      <w:r w:rsidR="00BF4ED8" w:rsidRPr="00A5246B">
        <w:rPr>
          <w:rFonts w:ascii="Garamond" w:hAnsi="Garamond"/>
          <w:sz w:val="20"/>
          <w:szCs w:val="20"/>
        </w:rPr>
        <w:t>,</w:t>
      </w:r>
      <w:r w:rsidR="004A4B2E" w:rsidRPr="00A5246B">
        <w:rPr>
          <w:rFonts w:ascii="Garamond" w:hAnsi="Garamond"/>
          <w:sz w:val="20"/>
          <w:szCs w:val="20"/>
        </w:rPr>
        <w:t xml:space="preserve"> (w przypadku, gdy Zamawiający  skorzysta z prawa opcji)</w:t>
      </w:r>
      <w:r w:rsidR="005E02E0" w:rsidRPr="00A5246B">
        <w:rPr>
          <w:rFonts w:ascii="Garamond" w:hAnsi="Garamond"/>
          <w:sz w:val="20"/>
          <w:szCs w:val="20"/>
        </w:rPr>
        <w:t xml:space="preserve"> </w:t>
      </w:r>
    </w:p>
    <w:p w14:paraId="00F5CC56" w14:textId="41050E3F" w:rsidR="00BF4ED8" w:rsidRPr="00A5246B" w:rsidRDefault="004A4B2E" w:rsidP="00A45C06">
      <w:pPr>
        <w:tabs>
          <w:tab w:val="left" w:pos="426"/>
          <w:tab w:val="left" w:pos="576"/>
        </w:tabs>
        <w:spacing w:line="276" w:lineRule="auto"/>
        <w:jc w:val="both"/>
        <w:rPr>
          <w:rFonts w:ascii="Garamond" w:hAnsi="Garamond"/>
          <w:sz w:val="20"/>
          <w:szCs w:val="20"/>
        </w:rPr>
      </w:pPr>
      <w:r w:rsidRPr="00A5246B">
        <w:rPr>
          <w:rFonts w:ascii="Garamond" w:hAnsi="Garamond"/>
          <w:sz w:val="20"/>
          <w:szCs w:val="20"/>
        </w:rPr>
        <w:t xml:space="preserve">c) </w:t>
      </w:r>
      <w:r w:rsidR="00BF4ED8" w:rsidRPr="00A5246B">
        <w:rPr>
          <w:rFonts w:ascii="Garamond" w:hAnsi="Garamond" w:cs="Garamond"/>
          <w:kern w:val="0"/>
          <w:sz w:val="20"/>
          <w:szCs w:val="20"/>
        </w:rPr>
        <w:t>faktura końcowa – wystawiona na podstawie protokołu odbioru końcowego robót budowlanych na kwotę stanowiącą 10 % brutto całkowitego wynagrodzenia brutto ( w przypadku, gdy Zamawiający nie skorzysta  z prawa opcji),</w:t>
      </w:r>
    </w:p>
    <w:p w14:paraId="7B4C3C38" w14:textId="2488EF3A" w:rsidR="00B23856" w:rsidRPr="00A5246B" w:rsidRDefault="00B23856">
      <w:pPr>
        <w:widowControl w:val="0"/>
        <w:numPr>
          <w:ilvl w:val="0"/>
          <w:numId w:val="123"/>
        </w:numPr>
        <w:tabs>
          <w:tab w:val="left" w:pos="284"/>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Każda z faktur będzie płatna przelewem na rachunek </w:t>
      </w:r>
      <w:r w:rsidR="0057214D" w:rsidRPr="00A5246B">
        <w:rPr>
          <w:rFonts w:ascii="Garamond" w:eastAsia="SimSun" w:hAnsi="Garamond"/>
          <w:kern w:val="2"/>
          <w:sz w:val="20"/>
          <w:szCs w:val="20"/>
          <w:lang w:eastAsia="hi-IN" w:bidi="hi-IN"/>
        </w:rPr>
        <w:t xml:space="preserve">bankowy Wykonawcy ……………………………., </w:t>
      </w:r>
      <w:r w:rsidRPr="00A5246B">
        <w:rPr>
          <w:rFonts w:ascii="Garamond" w:eastAsia="SimSun" w:hAnsi="Garamond"/>
          <w:kern w:val="2"/>
          <w:sz w:val="20"/>
          <w:szCs w:val="20"/>
          <w:lang w:eastAsia="hi-IN" w:bidi="hi-IN"/>
        </w:rPr>
        <w:t xml:space="preserve">w terminie maksymalnie do 60 dni od dnia przedłożenia prawidłowo wystawionej faktury. Za dzień płatności uznany będzie dzień obciążenia rachunku Zamawiającego. </w:t>
      </w:r>
    </w:p>
    <w:p w14:paraId="36AF393D" w14:textId="77B6F3FB" w:rsidR="00B23856" w:rsidRPr="00A5246B" w:rsidRDefault="00B23856">
      <w:pPr>
        <w:widowControl w:val="0"/>
        <w:numPr>
          <w:ilvl w:val="0"/>
          <w:numId w:val="123"/>
        </w:numPr>
        <w:tabs>
          <w:tab w:val="left" w:pos="284"/>
        </w:tabs>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hAnsi="Garamond" w:cs="Garamond"/>
          <w:kern w:val="0"/>
          <w:sz w:val="20"/>
          <w:szCs w:val="20"/>
        </w:rPr>
        <w:t>Zamawiający informuje, że Wykonawca, zgodnie z ustawą z dnia 9 listopada 2018 r. o elektronicznym fakturowaniu w zamówieniach publicznych, koncesjach na roboty budowlane lub usługi oraz partnerstwie publiczno- prywatnym (Dz.U. z 2020 r. poz. 1666) ma możliwość przesyłania ustrukturyzowanych faktur elektronicznych drogą elektroniczną. Jednocześnie Zamawiający informuję, że nie dopuszcza wysyłania i odbierania innych ustrukturyzowanych dokumentów elektronicznych z wyjątkiem faktur korygujących. Podstawą wystawienia faktury są protok</w:t>
      </w:r>
      <w:r w:rsidR="00514568" w:rsidRPr="00A5246B">
        <w:rPr>
          <w:rFonts w:ascii="Garamond" w:hAnsi="Garamond" w:cs="Garamond"/>
          <w:kern w:val="0"/>
          <w:sz w:val="20"/>
          <w:szCs w:val="20"/>
        </w:rPr>
        <w:t xml:space="preserve">oły </w:t>
      </w:r>
      <w:r w:rsidRPr="00A5246B">
        <w:rPr>
          <w:rFonts w:ascii="Garamond" w:hAnsi="Garamond" w:cs="Garamond"/>
          <w:kern w:val="0"/>
          <w:sz w:val="20"/>
          <w:szCs w:val="20"/>
        </w:rPr>
        <w:t xml:space="preserve"> odbioru robót (częściow</w:t>
      </w:r>
      <w:r w:rsidR="00514568" w:rsidRPr="00A5246B">
        <w:rPr>
          <w:rFonts w:ascii="Garamond" w:hAnsi="Garamond" w:cs="Garamond"/>
          <w:kern w:val="0"/>
          <w:sz w:val="20"/>
          <w:szCs w:val="20"/>
        </w:rPr>
        <w:t>e l</w:t>
      </w:r>
      <w:r w:rsidRPr="00A5246B">
        <w:rPr>
          <w:rFonts w:ascii="Garamond" w:hAnsi="Garamond" w:cs="Garamond"/>
          <w:kern w:val="0"/>
          <w:sz w:val="20"/>
          <w:szCs w:val="20"/>
        </w:rPr>
        <w:t>ub końcowy), podpisan</w:t>
      </w:r>
      <w:r w:rsidR="00514568" w:rsidRPr="00A5246B">
        <w:rPr>
          <w:rFonts w:ascii="Garamond" w:hAnsi="Garamond" w:cs="Garamond"/>
          <w:kern w:val="0"/>
          <w:sz w:val="20"/>
          <w:szCs w:val="20"/>
        </w:rPr>
        <w:t>e</w:t>
      </w:r>
      <w:r w:rsidRPr="00A5246B">
        <w:rPr>
          <w:rFonts w:ascii="Garamond" w:hAnsi="Garamond" w:cs="Garamond"/>
          <w:kern w:val="0"/>
          <w:sz w:val="20"/>
          <w:szCs w:val="20"/>
        </w:rPr>
        <w:t xml:space="preserve"> przez Wykonawcę</w:t>
      </w:r>
      <w:r w:rsidR="00514568" w:rsidRPr="00A5246B">
        <w:rPr>
          <w:rFonts w:ascii="Garamond" w:hAnsi="Garamond" w:cs="Garamond"/>
          <w:kern w:val="0"/>
          <w:sz w:val="20"/>
          <w:szCs w:val="20"/>
        </w:rPr>
        <w:t xml:space="preserve">, </w:t>
      </w:r>
      <w:r w:rsidRPr="00A5246B">
        <w:rPr>
          <w:rFonts w:ascii="Garamond" w:hAnsi="Garamond" w:cs="Garamond"/>
          <w:kern w:val="0"/>
          <w:sz w:val="20"/>
          <w:szCs w:val="20"/>
        </w:rPr>
        <w:t>Zamawiającego</w:t>
      </w:r>
      <w:r w:rsidR="00D15FCF" w:rsidRPr="00A5246B">
        <w:rPr>
          <w:rFonts w:ascii="Garamond" w:hAnsi="Garamond" w:cs="Garamond"/>
          <w:kern w:val="0"/>
          <w:sz w:val="20"/>
          <w:szCs w:val="20"/>
        </w:rPr>
        <w:t xml:space="preserve"> </w:t>
      </w:r>
      <w:r w:rsidR="00514568" w:rsidRPr="00A5246B">
        <w:rPr>
          <w:rFonts w:ascii="Garamond" w:hAnsi="Garamond" w:cs="Garamond"/>
          <w:kern w:val="0"/>
          <w:sz w:val="20"/>
          <w:szCs w:val="20"/>
        </w:rPr>
        <w:t xml:space="preserve">i Inwestora Zastępczego. </w:t>
      </w:r>
      <w:r w:rsidRPr="00A5246B">
        <w:rPr>
          <w:rFonts w:ascii="Garamond" w:hAnsi="Garamond" w:cs="Garamond"/>
          <w:kern w:val="0"/>
          <w:sz w:val="20"/>
          <w:szCs w:val="20"/>
        </w:rPr>
        <w:t xml:space="preserve">Strony zgodnie potwierdzają, że </w:t>
      </w:r>
      <w:r w:rsidR="00514568" w:rsidRPr="00A5246B">
        <w:rPr>
          <w:rFonts w:ascii="Garamond" w:hAnsi="Garamond" w:cs="Garamond"/>
          <w:kern w:val="0"/>
          <w:sz w:val="20"/>
          <w:szCs w:val="20"/>
        </w:rPr>
        <w:t xml:space="preserve">sporządzenie </w:t>
      </w:r>
      <w:r w:rsidRPr="00A5246B">
        <w:rPr>
          <w:rFonts w:ascii="Garamond" w:hAnsi="Garamond" w:cs="Garamond"/>
          <w:kern w:val="0"/>
          <w:sz w:val="20"/>
          <w:szCs w:val="20"/>
        </w:rPr>
        <w:t>wyżej wymienionych protokołów nie stanowi potwierdzenia prawidłowego wykonania robót, a stanowi jedynie potwierdzenie samego faktu przekazania przez Wykonawcę robót i daty tego zdarzenia. Podpisanie protokołów przez Zamawiającego nie zwalnia Wykonawcy  z odpowiedzialności.</w:t>
      </w:r>
    </w:p>
    <w:p w14:paraId="7B33AD9A" w14:textId="77777777"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 przypadku opóźnienia Zamawiającego z zapłatą należności wynikających z umowy Wykonawca zobowiązany będzie przed ewentualnym skierowaniem sprawy o zapłatę na drogę postępowania sądowego wezwać Zamawiającego do zapłaty na piśmie zakreślając mu dodatkowy 14-dniowy termin do zapłaty liczony od dnia dostarczenia wezwania.</w:t>
      </w:r>
    </w:p>
    <w:p w14:paraId="0897E1FD" w14:textId="77777777"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 przypadku ustawowej zmiany stawki podatku od towarów i usług VAT w okresie realizacji umowy, Strony podejmą działania mające na celu zmianę pozostałej do zapłaty należności wynikającej z umowy i ewentualną zmianę umowy w tym zakresie.</w:t>
      </w:r>
    </w:p>
    <w:p w14:paraId="4B58B3AF" w14:textId="177B32C6" w:rsidR="007D131E"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 przypadku wystąpienia konieczności wykonania robót zamiennych i dodatkowych, wchodzących w zakres zamówienia podstawowego czyli robót ujętych w dokumentacji lub z niej wynikających, wynagrodzenie o którym mowa w ust. 2 nie ulegnie zmianie. </w:t>
      </w:r>
      <w:r w:rsidRPr="00A5246B">
        <w:rPr>
          <w:rFonts w:ascii="Garamond" w:eastAsia="SimSun" w:hAnsi="Garamond" w:cs="Garamond"/>
          <w:kern w:val="2"/>
          <w:sz w:val="20"/>
          <w:szCs w:val="20"/>
          <w:lang w:eastAsia="hi-IN" w:bidi="hi-IN"/>
        </w:rPr>
        <w:t>W przypadku wystąpienia konieczności wykonania robót dodatkowych, niewchodzących w zakres zamówienia podstawowego czyli robót nie ujętych w dokumentacji lub z niej niewynikających,</w:t>
      </w:r>
      <w:r w:rsidR="00514568" w:rsidRPr="00A5246B">
        <w:rPr>
          <w:rFonts w:ascii="Garamond" w:eastAsia="SimSun" w:hAnsi="Garamond" w:cs="Garamond"/>
          <w:kern w:val="2"/>
          <w:sz w:val="20"/>
          <w:szCs w:val="20"/>
          <w:lang w:eastAsia="hi-IN" w:bidi="hi-IN"/>
        </w:rPr>
        <w:t xml:space="preserve"> jak i robót niemożliwych do przewidzenia w dacie zawarcia Umowy,</w:t>
      </w:r>
      <w:r w:rsidRPr="00A5246B">
        <w:rPr>
          <w:rFonts w:ascii="Garamond" w:eastAsia="SimSun" w:hAnsi="Garamond" w:cs="Garamond"/>
          <w:kern w:val="2"/>
          <w:sz w:val="20"/>
          <w:szCs w:val="20"/>
          <w:lang w:eastAsia="hi-IN" w:bidi="hi-IN"/>
        </w:rPr>
        <w:t xml:space="preserve"> dopuszcza się zlecenie tych robót po</w:t>
      </w:r>
      <w:r w:rsidRPr="00A5246B">
        <w:rPr>
          <w:rFonts w:ascii="Garamond" w:eastAsia="SimSun" w:hAnsi="Garamond" w:cs="Mangal"/>
          <w:kern w:val="2"/>
          <w:sz w:val="20"/>
          <w:szCs w:val="20"/>
          <w:lang w:eastAsia="hi-IN" w:bidi="hi-IN"/>
        </w:rPr>
        <w:t xml:space="preserve"> uprzednim uzgodnieniu </w:t>
      </w:r>
      <w:r w:rsidR="00514568" w:rsidRPr="00A5246B">
        <w:rPr>
          <w:rFonts w:ascii="Garamond" w:eastAsia="SimSun" w:hAnsi="Garamond" w:cs="Mangal"/>
          <w:kern w:val="2"/>
          <w:sz w:val="20"/>
          <w:szCs w:val="20"/>
          <w:lang w:eastAsia="hi-IN" w:bidi="hi-IN"/>
        </w:rPr>
        <w:t xml:space="preserve">przez Strony ich zakresu, wynagrodzenia z tytułu ich realizacji oraz po </w:t>
      </w:r>
      <w:r w:rsidRPr="00A5246B">
        <w:rPr>
          <w:rFonts w:ascii="Garamond" w:eastAsia="SimSun" w:hAnsi="Garamond" w:cs="Mangal"/>
          <w:kern w:val="2"/>
          <w:sz w:val="20"/>
          <w:szCs w:val="20"/>
          <w:lang w:eastAsia="hi-IN" w:bidi="hi-IN"/>
        </w:rPr>
        <w:t>podpisaniu aneksu</w:t>
      </w:r>
      <w:r w:rsidR="00514568" w:rsidRPr="00A5246B">
        <w:rPr>
          <w:rFonts w:ascii="Garamond" w:eastAsia="SimSun" w:hAnsi="Garamond" w:cs="Mangal"/>
          <w:kern w:val="2"/>
          <w:sz w:val="20"/>
          <w:szCs w:val="20"/>
          <w:lang w:eastAsia="hi-IN" w:bidi="hi-IN"/>
        </w:rPr>
        <w:t xml:space="preserve"> w tym zakresie</w:t>
      </w:r>
      <w:r w:rsidRPr="00A5246B">
        <w:rPr>
          <w:rFonts w:ascii="Garamond" w:eastAsia="SimSun" w:hAnsi="Garamond" w:cs="Mangal"/>
          <w:kern w:val="2"/>
          <w:sz w:val="20"/>
          <w:szCs w:val="20"/>
          <w:lang w:eastAsia="hi-IN" w:bidi="hi-IN"/>
        </w:rPr>
        <w:t>.</w:t>
      </w:r>
      <w:r w:rsidR="007D131E" w:rsidRPr="00A5246B">
        <w:rPr>
          <w:rFonts w:ascii="Garamond" w:eastAsia="SimSun" w:hAnsi="Garamond"/>
          <w:kern w:val="2"/>
          <w:sz w:val="20"/>
          <w:szCs w:val="20"/>
          <w:lang w:eastAsia="hi-IN" w:bidi="hi-IN"/>
        </w:rPr>
        <w:t xml:space="preserve"> </w:t>
      </w:r>
      <w:r w:rsidR="007D131E" w:rsidRPr="00A5246B">
        <w:rPr>
          <w:rFonts w:ascii="Garamond" w:hAnsi="Garamond"/>
          <w:sz w:val="20"/>
          <w:szCs w:val="20"/>
        </w:rPr>
        <w:t xml:space="preserve">Roboty </w:t>
      </w:r>
      <w:r w:rsidR="005E02E0" w:rsidRPr="00A5246B">
        <w:rPr>
          <w:rFonts w:ascii="Garamond" w:hAnsi="Garamond"/>
          <w:sz w:val="20"/>
          <w:szCs w:val="20"/>
        </w:rPr>
        <w:t xml:space="preserve">dodatkowe </w:t>
      </w:r>
      <w:r w:rsidR="007D131E" w:rsidRPr="00A5246B">
        <w:rPr>
          <w:rFonts w:ascii="Garamond" w:hAnsi="Garamond"/>
          <w:sz w:val="20"/>
          <w:szCs w:val="20"/>
        </w:rPr>
        <w:t>będą rozliczane odrębnie na podstawie uprzednio zatwierdzonego przez Zamawiającego zakresu i kosztorysu ofertowego, sporządzonego w oparciu o:</w:t>
      </w:r>
    </w:p>
    <w:p w14:paraId="2A5FFD66" w14:textId="77777777" w:rsidR="00606DA8" w:rsidRPr="00A5246B" w:rsidRDefault="007D131E" w:rsidP="00606DA8">
      <w:pPr>
        <w:widowControl w:val="0"/>
        <w:tabs>
          <w:tab w:val="left" w:pos="284"/>
        </w:tabs>
        <w:suppressAutoHyphens w:val="0"/>
        <w:autoSpaceDE w:val="0"/>
        <w:autoSpaceDN/>
        <w:spacing w:line="276" w:lineRule="auto"/>
        <w:jc w:val="both"/>
        <w:textAlignment w:val="auto"/>
        <w:rPr>
          <w:rFonts w:ascii="Garamond" w:hAnsi="Garamond"/>
          <w:sz w:val="20"/>
          <w:szCs w:val="20"/>
        </w:rPr>
      </w:pPr>
      <w:r w:rsidRPr="00A5246B">
        <w:rPr>
          <w:rFonts w:ascii="Garamond" w:hAnsi="Garamond"/>
          <w:sz w:val="20"/>
          <w:szCs w:val="20"/>
        </w:rPr>
        <w:t>– aktualne katalogi norm i nakładów rzeczowych (np. KNR),</w:t>
      </w:r>
    </w:p>
    <w:p w14:paraId="4EC5899D" w14:textId="77777777" w:rsidR="00606DA8" w:rsidRPr="00A5246B" w:rsidRDefault="007D131E" w:rsidP="00606DA8">
      <w:pPr>
        <w:widowControl w:val="0"/>
        <w:tabs>
          <w:tab w:val="left" w:pos="284"/>
        </w:tabs>
        <w:suppressAutoHyphens w:val="0"/>
        <w:autoSpaceDE w:val="0"/>
        <w:autoSpaceDN/>
        <w:spacing w:line="276" w:lineRule="auto"/>
        <w:jc w:val="both"/>
        <w:textAlignment w:val="auto"/>
        <w:rPr>
          <w:rFonts w:ascii="Garamond" w:hAnsi="Garamond"/>
          <w:sz w:val="20"/>
          <w:szCs w:val="20"/>
        </w:rPr>
      </w:pPr>
      <w:r w:rsidRPr="00A5246B">
        <w:rPr>
          <w:rFonts w:ascii="Garamond" w:hAnsi="Garamond"/>
          <w:sz w:val="20"/>
          <w:szCs w:val="20"/>
        </w:rPr>
        <w:t xml:space="preserve">– stawki robocizny, koszty sprzętu i materiałów </w:t>
      </w:r>
    </w:p>
    <w:p w14:paraId="43B7B5FD" w14:textId="77777777" w:rsidR="00606DA8" w:rsidRPr="00A5246B" w:rsidRDefault="007D131E" w:rsidP="00606DA8">
      <w:pPr>
        <w:widowControl w:val="0"/>
        <w:tabs>
          <w:tab w:val="left" w:pos="284"/>
        </w:tabs>
        <w:suppressAutoHyphens w:val="0"/>
        <w:autoSpaceDE w:val="0"/>
        <w:autoSpaceDN/>
        <w:spacing w:line="276" w:lineRule="auto"/>
        <w:jc w:val="both"/>
        <w:textAlignment w:val="auto"/>
        <w:rPr>
          <w:rFonts w:ascii="Garamond" w:hAnsi="Garamond"/>
          <w:sz w:val="20"/>
          <w:szCs w:val="20"/>
        </w:rPr>
      </w:pPr>
      <w:r w:rsidRPr="00A5246B">
        <w:rPr>
          <w:rFonts w:ascii="Garamond" w:hAnsi="Garamond"/>
          <w:sz w:val="20"/>
          <w:szCs w:val="20"/>
        </w:rPr>
        <w:t>oraz narzuty nieprzekraczające poziomu przyjętego w kosztorysie ofertowym</w:t>
      </w:r>
      <w:r w:rsidR="00606DA8" w:rsidRPr="00A5246B">
        <w:rPr>
          <w:rFonts w:ascii="Garamond" w:hAnsi="Garamond"/>
          <w:sz w:val="20"/>
          <w:szCs w:val="20"/>
        </w:rPr>
        <w:t xml:space="preserve"> (patrz </w:t>
      </w:r>
      <w:r w:rsidR="00606DA8" w:rsidRPr="00A5246B">
        <w:rPr>
          <w:rFonts w:ascii="Garamond" w:eastAsia="SimSun" w:hAnsi="Garamond"/>
          <w:b/>
          <w:kern w:val="2"/>
          <w:sz w:val="20"/>
          <w:szCs w:val="20"/>
          <w:lang w:eastAsia="hi-IN" w:bidi="hi-IN"/>
        </w:rPr>
        <w:t>§ 10)</w:t>
      </w:r>
      <w:r w:rsidRPr="00A5246B">
        <w:rPr>
          <w:rFonts w:ascii="Garamond" w:hAnsi="Garamond"/>
          <w:sz w:val="20"/>
          <w:szCs w:val="20"/>
        </w:rPr>
        <w:t>.</w:t>
      </w:r>
      <w:r w:rsidR="0073753D" w:rsidRPr="00A5246B">
        <w:rPr>
          <w:rFonts w:ascii="Garamond" w:hAnsi="Garamond"/>
          <w:sz w:val="20"/>
          <w:szCs w:val="20"/>
        </w:rPr>
        <w:t xml:space="preserve"> </w:t>
      </w:r>
    </w:p>
    <w:p w14:paraId="7847990D" w14:textId="0B3D24C1" w:rsidR="0073753D" w:rsidRPr="00A5246B" w:rsidRDefault="0073753D" w:rsidP="00606DA8">
      <w:pPr>
        <w:widowControl w:val="0"/>
        <w:tabs>
          <w:tab w:val="left" w:pos="284"/>
        </w:tabs>
        <w:suppressAutoHyphens w:val="0"/>
        <w:autoSpaceDE w:val="0"/>
        <w:autoSpaceDN/>
        <w:spacing w:line="276" w:lineRule="auto"/>
        <w:jc w:val="both"/>
        <w:textAlignment w:val="auto"/>
        <w:rPr>
          <w:rFonts w:ascii="Garamond" w:hAnsi="Garamond"/>
          <w:sz w:val="20"/>
          <w:szCs w:val="20"/>
        </w:rPr>
      </w:pPr>
      <w:r w:rsidRPr="00A5246B">
        <w:rPr>
          <w:rFonts w:ascii="Garamond" w:hAnsi="Garamond"/>
          <w:kern w:val="0"/>
          <w:sz w:val="20"/>
          <w:szCs w:val="20"/>
          <w:lang w:eastAsia="pl-PL"/>
        </w:rPr>
        <w:t>W przypadku konieczności wykonania robót nieujętych w kosztorysie ofertowym, które nie posiadają bezpośrednich odpowiedników w przedmiarze lub dokumentacji ofertowej, rozliczenie tych robót zostanie dokonane w oparciu o:</w:t>
      </w:r>
      <w:r w:rsidRPr="00A5246B">
        <w:rPr>
          <w:rFonts w:ascii="Garamond" w:hAnsi="Garamond"/>
          <w:sz w:val="20"/>
          <w:szCs w:val="20"/>
        </w:rPr>
        <w:t xml:space="preserve"> n</w:t>
      </w:r>
      <w:r w:rsidRPr="00A5246B">
        <w:rPr>
          <w:rFonts w:ascii="Garamond" w:hAnsi="Garamond"/>
          <w:b/>
          <w:bCs/>
          <w:kern w:val="0"/>
          <w:sz w:val="20"/>
          <w:szCs w:val="20"/>
          <w:lang w:eastAsia="pl-PL"/>
        </w:rPr>
        <w:t>ormatywy rzeczowe</w:t>
      </w:r>
      <w:r w:rsidRPr="00A5246B">
        <w:rPr>
          <w:rFonts w:ascii="Garamond" w:hAnsi="Garamond"/>
          <w:kern w:val="0"/>
          <w:sz w:val="20"/>
          <w:szCs w:val="20"/>
          <w:lang w:eastAsia="pl-PL"/>
        </w:rPr>
        <w:t xml:space="preserve"> zawarte w odpowiednich Katalogach Nakładów Rzeczowych (KNR), właściwych dla rodzaju wykonywanych robót,</w:t>
      </w:r>
      <w:r w:rsidRPr="00A5246B">
        <w:rPr>
          <w:rFonts w:ascii="Garamond" w:hAnsi="Garamond"/>
          <w:sz w:val="20"/>
          <w:szCs w:val="20"/>
        </w:rPr>
        <w:t xml:space="preserve"> </w:t>
      </w:r>
      <w:r w:rsidRPr="00A5246B">
        <w:rPr>
          <w:rFonts w:ascii="Garamond" w:hAnsi="Garamond"/>
          <w:b/>
          <w:bCs/>
          <w:kern w:val="0"/>
          <w:sz w:val="20"/>
          <w:szCs w:val="20"/>
          <w:lang w:eastAsia="pl-PL"/>
        </w:rPr>
        <w:t>stawki jednostkowe</w:t>
      </w:r>
      <w:r w:rsidRPr="00A5246B">
        <w:rPr>
          <w:rFonts w:ascii="Garamond" w:hAnsi="Garamond"/>
          <w:kern w:val="0"/>
          <w:sz w:val="20"/>
          <w:szCs w:val="20"/>
          <w:lang w:eastAsia="pl-PL"/>
        </w:rPr>
        <w:t xml:space="preserve"> za:</w:t>
      </w:r>
    </w:p>
    <w:p w14:paraId="6DC79183" w14:textId="77777777" w:rsidR="0073753D" w:rsidRPr="00A5246B" w:rsidRDefault="0073753D">
      <w:pPr>
        <w:numPr>
          <w:ilvl w:val="0"/>
          <w:numId w:val="168"/>
        </w:numPr>
        <w:suppressAutoHyphens w:val="0"/>
        <w:autoSpaceDN/>
        <w:spacing w:line="276" w:lineRule="auto"/>
        <w:ind w:left="0" w:firstLine="0"/>
        <w:textAlignment w:val="auto"/>
        <w:rPr>
          <w:rFonts w:ascii="Garamond" w:hAnsi="Garamond"/>
          <w:kern w:val="0"/>
          <w:sz w:val="20"/>
          <w:szCs w:val="20"/>
          <w:lang w:eastAsia="pl-PL"/>
        </w:rPr>
      </w:pPr>
      <w:r w:rsidRPr="00A5246B">
        <w:rPr>
          <w:rFonts w:ascii="Garamond" w:hAnsi="Garamond"/>
          <w:kern w:val="0"/>
          <w:sz w:val="20"/>
          <w:szCs w:val="20"/>
          <w:lang w:eastAsia="pl-PL"/>
        </w:rPr>
        <w:t>robociznę,</w:t>
      </w:r>
    </w:p>
    <w:p w14:paraId="1C26504B" w14:textId="77777777" w:rsidR="0073753D" w:rsidRPr="00A5246B" w:rsidRDefault="0073753D">
      <w:pPr>
        <w:numPr>
          <w:ilvl w:val="0"/>
          <w:numId w:val="168"/>
        </w:numPr>
        <w:suppressAutoHyphens w:val="0"/>
        <w:autoSpaceDN/>
        <w:spacing w:line="276" w:lineRule="auto"/>
        <w:ind w:left="0" w:firstLine="0"/>
        <w:textAlignment w:val="auto"/>
        <w:rPr>
          <w:rFonts w:ascii="Garamond" w:hAnsi="Garamond"/>
          <w:kern w:val="0"/>
          <w:sz w:val="20"/>
          <w:szCs w:val="20"/>
          <w:lang w:eastAsia="pl-PL"/>
        </w:rPr>
      </w:pPr>
      <w:r w:rsidRPr="00A5246B">
        <w:rPr>
          <w:rFonts w:ascii="Garamond" w:hAnsi="Garamond"/>
          <w:kern w:val="0"/>
          <w:sz w:val="20"/>
          <w:szCs w:val="20"/>
          <w:lang w:eastAsia="pl-PL"/>
        </w:rPr>
        <w:t>sprzęt,</w:t>
      </w:r>
    </w:p>
    <w:p w14:paraId="04E310E9" w14:textId="77777777" w:rsidR="0073753D" w:rsidRPr="00A5246B" w:rsidRDefault="0073753D">
      <w:pPr>
        <w:numPr>
          <w:ilvl w:val="0"/>
          <w:numId w:val="168"/>
        </w:numPr>
        <w:suppressAutoHyphens w:val="0"/>
        <w:autoSpaceDN/>
        <w:spacing w:line="276" w:lineRule="auto"/>
        <w:ind w:left="0" w:firstLine="0"/>
        <w:textAlignment w:val="auto"/>
        <w:rPr>
          <w:rFonts w:ascii="Garamond" w:hAnsi="Garamond"/>
          <w:kern w:val="0"/>
          <w:sz w:val="20"/>
          <w:szCs w:val="20"/>
          <w:lang w:eastAsia="pl-PL"/>
        </w:rPr>
      </w:pPr>
      <w:r w:rsidRPr="00A5246B">
        <w:rPr>
          <w:rFonts w:ascii="Garamond" w:hAnsi="Garamond"/>
          <w:kern w:val="0"/>
          <w:sz w:val="20"/>
          <w:szCs w:val="20"/>
          <w:lang w:eastAsia="pl-PL"/>
        </w:rPr>
        <w:t>materiały,</w:t>
      </w:r>
    </w:p>
    <w:p w14:paraId="160C6EF3" w14:textId="77777777" w:rsidR="0073753D" w:rsidRPr="00A5246B" w:rsidRDefault="0073753D">
      <w:pPr>
        <w:numPr>
          <w:ilvl w:val="0"/>
          <w:numId w:val="168"/>
        </w:numPr>
        <w:suppressAutoHyphens w:val="0"/>
        <w:autoSpaceDN/>
        <w:spacing w:line="276" w:lineRule="auto"/>
        <w:ind w:left="0" w:firstLine="0"/>
        <w:textAlignment w:val="auto"/>
        <w:rPr>
          <w:rFonts w:ascii="Garamond" w:hAnsi="Garamond"/>
          <w:kern w:val="0"/>
          <w:sz w:val="20"/>
          <w:szCs w:val="20"/>
          <w:lang w:eastAsia="pl-PL"/>
        </w:rPr>
      </w:pPr>
      <w:r w:rsidRPr="00A5246B">
        <w:rPr>
          <w:rFonts w:ascii="Garamond" w:hAnsi="Garamond"/>
          <w:kern w:val="0"/>
          <w:sz w:val="20"/>
          <w:szCs w:val="20"/>
          <w:lang w:eastAsia="pl-PL"/>
        </w:rPr>
        <w:t>oraz narzuty (koszty pośrednie, zysk, koszty zakupu),</w:t>
      </w:r>
    </w:p>
    <w:p w14:paraId="540B7303" w14:textId="209854FB" w:rsidR="0073753D" w:rsidRPr="00A5246B" w:rsidRDefault="0073753D" w:rsidP="00606DA8">
      <w:pPr>
        <w:suppressAutoHyphens w:val="0"/>
        <w:autoSpaceDN/>
        <w:spacing w:line="276" w:lineRule="auto"/>
        <w:textAlignment w:val="auto"/>
        <w:rPr>
          <w:rFonts w:ascii="Garamond" w:hAnsi="Garamond"/>
          <w:kern w:val="0"/>
          <w:sz w:val="20"/>
          <w:szCs w:val="20"/>
          <w:lang w:eastAsia="pl-PL"/>
        </w:rPr>
      </w:pPr>
      <w:r w:rsidRPr="00A5246B">
        <w:rPr>
          <w:rFonts w:ascii="Garamond" w:hAnsi="Garamond"/>
          <w:kern w:val="0"/>
          <w:sz w:val="20"/>
          <w:szCs w:val="20"/>
          <w:lang w:eastAsia="pl-PL"/>
        </w:rPr>
        <w:t xml:space="preserve">określone na podstawie </w:t>
      </w:r>
      <w:r w:rsidRPr="00A5246B">
        <w:rPr>
          <w:rFonts w:ascii="Garamond" w:hAnsi="Garamond"/>
          <w:b/>
          <w:bCs/>
          <w:kern w:val="0"/>
          <w:sz w:val="20"/>
          <w:szCs w:val="20"/>
          <w:lang w:eastAsia="pl-PL"/>
        </w:rPr>
        <w:t xml:space="preserve">średnich cen publikowanych w biuletynach </w:t>
      </w:r>
      <w:proofErr w:type="spellStart"/>
      <w:r w:rsidRPr="00A5246B">
        <w:rPr>
          <w:rFonts w:ascii="Garamond" w:hAnsi="Garamond"/>
          <w:b/>
          <w:bCs/>
          <w:kern w:val="0"/>
          <w:sz w:val="20"/>
          <w:szCs w:val="20"/>
          <w:lang w:eastAsia="pl-PL"/>
        </w:rPr>
        <w:t>Sekocenbud</w:t>
      </w:r>
      <w:proofErr w:type="spellEnd"/>
      <w:r w:rsidRPr="00A5246B">
        <w:rPr>
          <w:rFonts w:ascii="Garamond" w:hAnsi="Garamond"/>
          <w:kern w:val="0"/>
          <w:sz w:val="20"/>
          <w:szCs w:val="20"/>
          <w:lang w:eastAsia="pl-PL"/>
        </w:rPr>
        <w:t xml:space="preserve"> za </w:t>
      </w:r>
      <w:r w:rsidRPr="00A5246B">
        <w:rPr>
          <w:rFonts w:ascii="Garamond" w:hAnsi="Garamond"/>
          <w:b/>
          <w:bCs/>
          <w:kern w:val="0"/>
          <w:sz w:val="20"/>
          <w:szCs w:val="20"/>
          <w:lang w:eastAsia="pl-PL"/>
        </w:rPr>
        <w:t>ostatni kwartał poprzedzający miesiąc wykonania danych robót</w:t>
      </w:r>
      <w:r w:rsidRPr="00A5246B">
        <w:rPr>
          <w:rFonts w:ascii="Garamond" w:hAnsi="Garamond"/>
          <w:kern w:val="0"/>
          <w:sz w:val="20"/>
          <w:szCs w:val="20"/>
          <w:lang w:eastAsia="pl-PL"/>
        </w:rPr>
        <w:t>. Wycena zostanie sporządzona w formie kosztorysu szczegółowego i przedstawiona Zamawiającemu do akceptacji przed rozpoczęciem realizacji tych robót.</w:t>
      </w:r>
    </w:p>
    <w:p w14:paraId="3D96EBBE" w14:textId="77777777"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Wynagrodzenie Wykonawcy może zostać obniżone proporcjonalnie do obniżenia jakości spowodowanej wadami przedmiotu umowy w przypadku gdy wady są nieusuwalne, albo z okoliczności wynika, że Wykonawca nie zdoła wad usunąć w odpowiednim czasie, bądź ich nie usunął w wyznaczonym przez Zamawiającego terminie.</w:t>
      </w:r>
    </w:p>
    <w:p w14:paraId="61DEB2E9" w14:textId="77777777"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Stwierdzone wady jednych parametrów przedmiotu umowy nie mogą podlegać kompensacji z polepszeniem jakości innych parametrów przedmiotu umowy.</w:t>
      </w:r>
    </w:p>
    <w:p w14:paraId="2C575A93" w14:textId="77777777" w:rsidR="00A5745C"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Przewiduje się możliwość obniżenia wynagrodzenia ryczałtowego o wartość czynności i robót niewykonanych lub uznanych przez Zamawiającego</w:t>
      </w:r>
      <w:r w:rsidR="00514568" w:rsidRPr="00A5246B">
        <w:rPr>
          <w:rFonts w:ascii="Garamond" w:eastAsia="SimSun" w:hAnsi="Garamond"/>
          <w:kern w:val="2"/>
          <w:sz w:val="20"/>
          <w:szCs w:val="20"/>
          <w:lang w:eastAsia="hi-IN" w:bidi="hi-IN"/>
        </w:rPr>
        <w:t>, w toku realizacji inwestycji,</w:t>
      </w:r>
      <w:r w:rsidRPr="00A5246B">
        <w:rPr>
          <w:rFonts w:ascii="Garamond" w:eastAsia="SimSun" w:hAnsi="Garamond"/>
          <w:kern w:val="2"/>
          <w:sz w:val="20"/>
          <w:szCs w:val="20"/>
          <w:lang w:eastAsia="hi-IN" w:bidi="hi-IN"/>
        </w:rPr>
        <w:t xml:space="preserve"> za zbędne</w:t>
      </w:r>
      <w:r w:rsidR="001A4125" w:rsidRPr="00A5246B">
        <w:rPr>
          <w:rFonts w:ascii="Garamond" w:eastAsia="SimSun" w:hAnsi="Garamond"/>
          <w:kern w:val="2"/>
          <w:sz w:val="20"/>
          <w:szCs w:val="20"/>
          <w:lang w:eastAsia="hi-IN" w:bidi="hi-IN"/>
        </w:rPr>
        <w:t xml:space="preserve"> (jednak nie więcej niż 10% wartości prac w Etapie 1)</w:t>
      </w:r>
      <w:r w:rsidRPr="00A5246B">
        <w:rPr>
          <w:rFonts w:ascii="Garamond" w:eastAsia="SimSun" w:hAnsi="Garamond"/>
          <w:kern w:val="2"/>
          <w:sz w:val="20"/>
          <w:szCs w:val="20"/>
          <w:lang w:eastAsia="hi-IN" w:bidi="hi-IN"/>
        </w:rPr>
        <w:t xml:space="preserve">, choć objęte </w:t>
      </w:r>
      <w:r w:rsidR="00514568" w:rsidRPr="00A5246B">
        <w:rPr>
          <w:rFonts w:ascii="Garamond" w:eastAsia="SimSun" w:hAnsi="Garamond"/>
          <w:kern w:val="2"/>
          <w:sz w:val="20"/>
          <w:szCs w:val="20"/>
          <w:lang w:eastAsia="hi-IN" w:bidi="hi-IN"/>
        </w:rPr>
        <w:t xml:space="preserve">są </w:t>
      </w:r>
      <w:r w:rsidRPr="00A5246B">
        <w:rPr>
          <w:rFonts w:ascii="Garamond" w:eastAsia="SimSun" w:hAnsi="Garamond"/>
          <w:kern w:val="2"/>
          <w:sz w:val="20"/>
          <w:szCs w:val="20"/>
          <w:lang w:eastAsia="hi-IN" w:bidi="hi-IN"/>
        </w:rPr>
        <w:t>ofertą Wykonawcy oraz SWZ, przy czym ewentualne obniżenie wynagrodzenia nastąpi stosownie do wartości tych czynności i robót</w:t>
      </w:r>
      <w:r w:rsidR="00514568" w:rsidRPr="00A5246B">
        <w:rPr>
          <w:rFonts w:ascii="Garamond" w:eastAsia="SimSun" w:hAnsi="Garamond"/>
          <w:kern w:val="2"/>
          <w:sz w:val="20"/>
          <w:szCs w:val="20"/>
          <w:lang w:eastAsia="hi-IN" w:bidi="hi-IN"/>
        </w:rPr>
        <w:t>,</w:t>
      </w:r>
      <w:r w:rsidRPr="00A5246B">
        <w:rPr>
          <w:rFonts w:ascii="Garamond" w:eastAsia="SimSun" w:hAnsi="Garamond"/>
          <w:kern w:val="2"/>
          <w:sz w:val="20"/>
          <w:szCs w:val="20"/>
          <w:lang w:eastAsia="hi-IN" w:bidi="hi-IN"/>
        </w:rPr>
        <w:t xml:space="preserve"> określanych w sposób wskazany w ust. 9. </w:t>
      </w:r>
      <w:bookmarkStart w:id="30" w:name="_Hlk209478087"/>
    </w:p>
    <w:p w14:paraId="119955E0" w14:textId="69EC6123" w:rsidR="003D3B44" w:rsidRPr="00A5246B" w:rsidRDefault="003D3B44">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Wykonawca zobowiązany jest dołączyć do każdej faktury, w tym faktury końcowej rozliczenie z podwykonawcami z określeniem ich nazw, adresów, numerów kont bankowych oraz kwot należnych do zapłaty z tytułu wykonanych i odebranych prac. Rozliczenie musi zawierać ponadto:</w:t>
      </w:r>
    </w:p>
    <w:p w14:paraId="42802062" w14:textId="46B180C4" w:rsidR="003D3B44" w:rsidRPr="00A5246B" w:rsidRDefault="003D3B44">
      <w:pPr>
        <w:pStyle w:val="Akapitzlist"/>
        <w:widowControl w:val="0"/>
        <w:numPr>
          <w:ilvl w:val="4"/>
          <w:numId w:val="123"/>
        </w:numPr>
        <w:tabs>
          <w:tab w:val="clear" w:pos="3600"/>
          <w:tab w:val="left" w:pos="284"/>
        </w:tabs>
        <w:suppressAutoHyphens w:val="0"/>
        <w:autoSpaceDE w:val="0"/>
        <w:autoSpaceDN/>
        <w:spacing w:after="0"/>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protokół z odbioru robót przeprowadzonego pomiędzy Wykonawcą i danym podwykonawcą;</w:t>
      </w:r>
    </w:p>
    <w:p w14:paraId="4867174F" w14:textId="5336E2C7" w:rsidR="003D3B44" w:rsidRPr="00A5246B" w:rsidRDefault="003D3B44" w:rsidP="00960CCD">
      <w:pPr>
        <w:widowControl w:val="0"/>
        <w:tabs>
          <w:tab w:val="left" w:pos="284"/>
        </w:tabs>
        <w:suppressAutoHyphens w:val="0"/>
        <w:autoSpaceDE w:val="0"/>
        <w:autoSpaceDN/>
        <w:spacing w:line="276" w:lineRule="auto"/>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2) kopię faktury wystawionej Wykonawcy przez podwykonawcę,</w:t>
      </w:r>
    </w:p>
    <w:p w14:paraId="35F60505" w14:textId="334D8770" w:rsidR="003D3B44" w:rsidRPr="00A5246B" w:rsidRDefault="003D3B44">
      <w:pPr>
        <w:pStyle w:val="Akapitzlist"/>
        <w:widowControl w:val="0"/>
        <w:numPr>
          <w:ilvl w:val="1"/>
          <w:numId w:val="123"/>
        </w:numPr>
        <w:tabs>
          <w:tab w:val="clear" w:pos="1440"/>
          <w:tab w:val="left" w:pos="284"/>
          <w:tab w:val="num" w:pos="1276"/>
        </w:tabs>
        <w:suppressAutoHyphens w:val="0"/>
        <w:autoSpaceDE w:val="0"/>
        <w:autoSpaceDN/>
        <w:spacing w:after="0"/>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potwierdzeniem zapłaty przez Wykonawcę kwot wskazanych na fakturze w postaci bankowego potwierdzenia przelewu, </w:t>
      </w:r>
    </w:p>
    <w:p w14:paraId="3A2B6A0F" w14:textId="22647F6F" w:rsidR="003D3B44" w:rsidRPr="00A5246B" w:rsidRDefault="003D3B44">
      <w:pPr>
        <w:pStyle w:val="Akapitzlist"/>
        <w:widowControl w:val="0"/>
        <w:numPr>
          <w:ilvl w:val="1"/>
          <w:numId w:val="123"/>
        </w:numPr>
        <w:tabs>
          <w:tab w:val="left" w:pos="284"/>
        </w:tabs>
        <w:suppressAutoHyphens w:val="0"/>
        <w:autoSpaceDE w:val="0"/>
        <w:autoSpaceDN/>
        <w:spacing w:after="0"/>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pisemne oświadczenia podwykonawców, podpisane przez osoby uprawnione do ich reprezentacji, stwierdzające, że rozliczenie obejmuje pełny zakres zrealizowanych przez nich czynności i prac w danym okresie.  </w:t>
      </w:r>
    </w:p>
    <w:p w14:paraId="5DCEBFC1" w14:textId="2E3A9198"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Jeżeli Wykonawca nie dokonał zapłaty wynagrodzenia na rzecz podwykonawców, wówczas przedstawi listę niezapłaconych wierzytelności podwykonawców z tytułu wynagrodzenia objętego </w:t>
      </w:r>
      <w:r w:rsidR="003D3B44" w:rsidRPr="00A5246B">
        <w:rPr>
          <w:rFonts w:ascii="Garamond" w:eastAsia="SimSun" w:hAnsi="Garamond"/>
          <w:kern w:val="2"/>
          <w:sz w:val="20"/>
          <w:szCs w:val="20"/>
          <w:lang w:eastAsia="hi-IN" w:bidi="hi-IN"/>
        </w:rPr>
        <w:t xml:space="preserve">daną </w:t>
      </w:r>
      <w:r w:rsidRPr="00A5246B">
        <w:rPr>
          <w:rFonts w:ascii="Garamond" w:eastAsia="SimSun" w:hAnsi="Garamond"/>
          <w:kern w:val="2"/>
          <w:sz w:val="20"/>
          <w:szCs w:val="20"/>
          <w:lang w:eastAsia="hi-IN" w:bidi="hi-IN"/>
        </w:rPr>
        <w:t xml:space="preserve">fakturą oraz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 Wraz z przedłożeniem ostatniej faktury, wykonawca zobowiązany jest udokumentować w powyższy sposób całkowite rozliczenie z podwykonawcami wszystkich prac realizowanych w ramach zamówienia przez podwykonawców pod rygorem braku zapłaty wynagrodzenia za ostatnia fakturę. Zamawiający wskazuje, iż zwłoka w wykonaniu powyższych obowiązków może prowadzić do nierozliczenia dotacji w pełnej wysokości, co może skutkować naliczeniem przez Zamawiającego kary umownej lub brakiem zapłaty wynagrodzenia wykonawcy w pełnej wysokości. </w:t>
      </w:r>
    </w:p>
    <w:bookmarkEnd w:id="30"/>
    <w:p w14:paraId="5F9F364A" w14:textId="77777777"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Zamawiający na każdym etapie realizacji niniejszej Umowy będzie upoważniony do dokonania bezpośredniej zapłaty należności Wykonawcy z tytułu wykonania umowy bezpośrednio na rzecz podwykonawcy i potrącenia zapłaconej części wynagrodzenia z należnością Wykonawcy. Zamawiający może z tego upoważnienia skorzystać w szczególności, jeżeli Wykonawca nie wykaże zgodnie z  ust. 13 powyżej, że dokonał zapłaty wynagrodzenia na rzecz podwykonawcy, lub w celu dokonania rozliczenia, o którym mowa w  ust. 12 powyżej. </w:t>
      </w:r>
    </w:p>
    <w:p w14:paraId="79F2934A" w14:textId="77777777" w:rsidR="00B23856" w:rsidRPr="00A5246B" w:rsidRDefault="00B23856">
      <w:pPr>
        <w:widowControl w:val="0"/>
        <w:numPr>
          <w:ilvl w:val="0"/>
          <w:numId w:val="123"/>
        </w:numPr>
        <w:tabs>
          <w:tab w:val="left" w:pos="284"/>
        </w:tabs>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Przed dokonaniem bezpośredniej zapłaty Zamawiający poinformuje Wykonawcę o taki zamiarze i wyznaczy termin 7 dni na zgłoszenie pisemnych uwag dotyczących zasadności bezpośredniej zapłaty wynagrodzenia podwykonawcy. W przypadku zgłoszenia uwag  w terminie wskazanym przez Zamawiającego, Zamawiający może:</w:t>
      </w:r>
    </w:p>
    <w:p w14:paraId="6A0978FD" w14:textId="77777777" w:rsidR="00B23856" w:rsidRPr="00A5246B" w:rsidRDefault="00B23856">
      <w:pPr>
        <w:widowControl w:val="0"/>
        <w:numPr>
          <w:ilvl w:val="0"/>
          <w:numId w:val="142"/>
        </w:numPr>
        <w:tabs>
          <w:tab w:val="left" w:pos="284"/>
        </w:tabs>
        <w:suppressAutoHyphens w:val="0"/>
        <w:autoSpaceDN/>
        <w:spacing w:line="276" w:lineRule="auto"/>
        <w:textAlignment w:val="auto"/>
        <w:rPr>
          <w:rFonts w:ascii="Garamond" w:hAnsi="Garamond"/>
          <w:kern w:val="0"/>
          <w:sz w:val="20"/>
          <w:szCs w:val="20"/>
          <w:lang w:eastAsia="ar-SA"/>
        </w:rPr>
      </w:pPr>
      <w:r w:rsidRPr="00A5246B">
        <w:rPr>
          <w:rFonts w:ascii="Garamond" w:hAnsi="Garamond"/>
          <w:kern w:val="0"/>
          <w:sz w:val="20"/>
          <w:szCs w:val="20"/>
          <w:lang w:eastAsia="ar-SA"/>
        </w:rPr>
        <w:t>nie dokonać bezpośredniej zapłaty wynagrodzenia podwykonawcy lub dalszemu podwykonawcy, jeżeli wykonawca wykaże niezasadność takiej zapłaty albo </w:t>
      </w:r>
    </w:p>
    <w:p w14:paraId="08736C89" w14:textId="77777777" w:rsidR="00B23856" w:rsidRPr="00A5246B" w:rsidRDefault="00B23856">
      <w:pPr>
        <w:widowControl w:val="0"/>
        <w:numPr>
          <w:ilvl w:val="0"/>
          <w:numId w:val="142"/>
        </w:numPr>
        <w:tabs>
          <w:tab w:val="left" w:pos="284"/>
        </w:tabs>
        <w:suppressAutoHyphens w:val="0"/>
        <w:autoSpaceDN/>
        <w:spacing w:line="276" w:lineRule="auto"/>
        <w:ind w:left="0" w:firstLine="0"/>
        <w:textAlignment w:val="auto"/>
        <w:rPr>
          <w:rFonts w:ascii="Garamond" w:hAnsi="Garamond"/>
          <w:kern w:val="0"/>
          <w:sz w:val="20"/>
          <w:szCs w:val="20"/>
          <w:lang w:eastAsia="ar-SA"/>
        </w:rPr>
      </w:pPr>
      <w:r w:rsidRPr="00A5246B">
        <w:rPr>
          <w:rFonts w:ascii="Garamond" w:hAnsi="Garamond"/>
          <w:kern w:val="0"/>
          <w:sz w:val="20"/>
          <w:szCs w:val="20"/>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F178974" w14:textId="77777777" w:rsidR="00B23856" w:rsidRPr="00A5246B" w:rsidRDefault="00B23856">
      <w:pPr>
        <w:widowControl w:val="0"/>
        <w:numPr>
          <w:ilvl w:val="0"/>
          <w:numId w:val="142"/>
        </w:numPr>
        <w:suppressAutoHyphens w:val="0"/>
        <w:autoSpaceDE w:val="0"/>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dokonać bezpośredniej zapłaty wynagrodzenia podwykonawcy lub dalszemu podwykonawcy, jeżeli podwykonawca lub dalszy podwykonawca wykaże zasadność takiej zapłaty.</w:t>
      </w:r>
    </w:p>
    <w:p w14:paraId="5500FE22" w14:textId="77777777" w:rsidR="00B23856" w:rsidRPr="00A5246B" w:rsidRDefault="00B23856">
      <w:pPr>
        <w:widowControl w:val="0"/>
        <w:numPr>
          <w:ilvl w:val="0"/>
          <w:numId w:val="123"/>
        </w:numPr>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Zamawiający niezwłocznie, jednak nie później niż w terminie 7 dni roboczych liczonych od dnia dokonania przelewu, zawiadamia na piśmie Wykonawcę o zapłacie należności na konto podwykonawcy.</w:t>
      </w:r>
    </w:p>
    <w:p w14:paraId="222233C6" w14:textId="77777777" w:rsidR="00B23856" w:rsidRPr="00A5246B" w:rsidRDefault="00B23856">
      <w:pPr>
        <w:widowControl w:val="0"/>
        <w:numPr>
          <w:ilvl w:val="0"/>
          <w:numId w:val="123"/>
        </w:numPr>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 lub z zabezpieczenia należytego wykonania umowy.</w:t>
      </w:r>
    </w:p>
    <w:p w14:paraId="1528E91B" w14:textId="77777777" w:rsidR="00B23856" w:rsidRPr="00A5246B" w:rsidRDefault="00B23856">
      <w:pPr>
        <w:widowControl w:val="0"/>
        <w:numPr>
          <w:ilvl w:val="0"/>
          <w:numId w:val="123"/>
        </w:numPr>
        <w:autoSpaceDN/>
        <w:spacing w:line="276" w:lineRule="auto"/>
        <w:ind w:left="0" w:firstLine="0"/>
        <w:jc w:val="both"/>
        <w:textAlignment w:val="auto"/>
        <w:rPr>
          <w:rFonts w:ascii="Garamond" w:eastAsia="SimSun" w:hAnsi="Garamond"/>
          <w:kern w:val="2"/>
          <w:sz w:val="20"/>
          <w:szCs w:val="20"/>
          <w:lang w:eastAsia="hi-IN" w:bidi="hi-IN"/>
        </w:rPr>
      </w:pPr>
      <w:r w:rsidRPr="00A5246B">
        <w:rPr>
          <w:rFonts w:ascii="Garamond" w:eastAsia="SimSun" w:hAnsi="Garamond"/>
          <w:kern w:val="2"/>
          <w:sz w:val="20"/>
          <w:szCs w:val="20"/>
          <w:lang w:eastAsia="hi-IN" w:bidi="hi-IN"/>
        </w:rPr>
        <w:t xml:space="preserve">Wykonawca w umowach z podwykonawcami ustali termin płatności tak, aby przed zapłatą przez Zamawiającego faktury, zostały zapłacone przez Wykonawcę faktury podwykonawców. </w:t>
      </w:r>
    </w:p>
    <w:p w14:paraId="5D8370CC" w14:textId="77777777" w:rsidR="00B23856" w:rsidRPr="00A5246B" w:rsidRDefault="00B23856">
      <w:pPr>
        <w:widowControl w:val="0"/>
        <w:numPr>
          <w:ilvl w:val="0"/>
          <w:numId w:val="123"/>
        </w:numPr>
        <w:autoSpaceDN/>
        <w:spacing w:line="276" w:lineRule="auto"/>
        <w:ind w:left="0" w:firstLine="0"/>
        <w:jc w:val="both"/>
        <w:textAlignment w:val="auto"/>
        <w:rPr>
          <w:rFonts w:ascii="Garamond" w:eastAsia="SimSun" w:hAnsi="Garamond"/>
          <w:b/>
          <w:kern w:val="2"/>
          <w:sz w:val="20"/>
          <w:szCs w:val="20"/>
          <w:lang w:eastAsia="hi-IN" w:bidi="hi-IN"/>
        </w:rPr>
      </w:pPr>
      <w:r w:rsidRPr="00A5246B">
        <w:rPr>
          <w:rFonts w:ascii="Garamond" w:eastAsia="SimSun" w:hAnsi="Garamond"/>
          <w:kern w:val="2"/>
          <w:sz w:val="20"/>
          <w:szCs w:val="20"/>
          <w:lang w:eastAsia="hi-IN" w:bidi="hi-IN"/>
        </w:rPr>
        <w:t xml:space="preserve">Zapłata na rzecz podwykonawcy lub dalszego podwykonawcy dokonywana jest z ograniczeniami wynikającym z tego przepisu tak co do przedmiotu, wysokości, jak i terminu. W pozostałym zakresie zapłata jest dokonywana na zasadach wskazanych w art. 647(1) </w:t>
      </w:r>
      <w:proofErr w:type="spellStart"/>
      <w:r w:rsidRPr="00A5246B">
        <w:rPr>
          <w:rFonts w:ascii="Garamond" w:eastAsia="SimSun" w:hAnsi="Garamond"/>
          <w:kern w:val="2"/>
          <w:sz w:val="20"/>
          <w:szCs w:val="20"/>
          <w:lang w:eastAsia="hi-IN" w:bidi="hi-IN"/>
        </w:rPr>
        <w:t>kc</w:t>
      </w:r>
      <w:proofErr w:type="spellEnd"/>
      <w:r w:rsidRPr="00A5246B">
        <w:rPr>
          <w:rFonts w:ascii="Garamond" w:eastAsia="SimSun" w:hAnsi="Garamond"/>
          <w:kern w:val="2"/>
          <w:sz w:val="20"/>
          <w:szCs w:val="20"/>
          <w:lang w:eastAsia="hi-IN" w:bidi="hi-IN"/>
        </w:rPr>
        <w:t xml:space="preserve">. Zamawiający nie dokona płatności na rzecz żadnego podmiotu, który nie jest podwykonawcą w rozumieniu przepisów ustawy Prawo zamówień publicznych lub przepisu art. 647 (1) </w:t>
      </w:r>
      <w:proofErr w:type="spellStart"/>
      <w:r w:rsidRPr="00A5246B">
        <w:rPr>
          <w:rFonts w:ascii="Garamond" w:eastAsia="SimSun" w:hAnsi="Garamond"/>
          <w:kern w:val="2"/>
          <w:sz w:val="20"/>
          <w:szCs w:val="20"/>
          <w:lang w:eastAsia="hi-IN" w:bidi="hi-IN"/>
        </w:rPr>
        <w:t>kc</w:t>
      </w:r>
      <w:proofErr w:type="spellEnd"/>
      <w:r w:rsidRPr="00A5246B">
        <w:rPr>
          <w:rFonts w:ascii="Garamond" w:eastAsia="SimSun" w:hAnsi="Garamond"/>
          <w:kern w:val="2"/>
          <w:sz w:val="20"/>
          <w:szCs w:val="20"/>
          <w:lang w:eastAsia="hi-IN" w:bidi="hi-IN"/>
        </w:rPr>
        <w:t>.</w:t>
      </w:r>
    </w:p>
    <w:p w14:paraId="168B2099" w14:textId="77777777"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16</w:t>
      </w:r>
    </w:p>
    <w:p w14:paraId="726E42EE" w14:textId="3B4F8021" w:rsidR="00B23856" w:rsidRPr="00A5246B" w:rsidRDefault="00B23856" w:rsidP="00A45C06">
      <w:pPr>
        <w:widowControl w:val="0"/>
        <w:numPr>
          <w:ilvl w:val="0"/>
          <w:numId w:val="117"/>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wnosi zabezpieczenie należytego wykonania umowy w wysokości </w:t>
      </w:r>
      <w:r w:rsidR="00295CAD" w:rsidRPr="00A5246B">
        <w:rPr>
          <w:rFonts w:ascii="Garamond" w:hAnsi="Garamond"/>
          <w:kern w:val="0"/>
          <w:sz w:val="20"/>
          <w:szCs w:val="20"/>
          <w:lang w:eastAsia="ar-SA"/>
        </w:rPr>
        <w:t>2</w:t>
      </w:r>
      <w:r w:rsidRPr="00A5246B">
        <w:rPr>
          <w:rFonts w:ascii="Garamond" w:hAnsi="Garamond"/>
          <w:kern w:val="0"/>
          <w:sz w:val="20"/>
          <w:szCs w:val="20"/>
          <w:lang w:eastAsia="ar-SA"/>
        </w:rPr>
        <w:t xml:space="preserve"> % całkowitego wynagrodzenia brutto ustalonej w § 15 ust. 2 niniejszej umowy, czyli: ……………… zł w ………….. w formie: ...........................</w:t>
      </w:r>
    </w:p>
    <w:p w14:paraId="0B0A8AE4" w14:textId="0F5B0A7D" w:rsidR="00B23856" w:rsidRPr="00A5246B" w:rsidRDefault="00B23856" w:rsidP="00A45C06">
      <w:pPr>
        <w:widowControl w:val="0"/>
        <w:numPr>
          <w:ilvl w:val="0"/>
          <w:numId w:val="117"/>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w:t>
      </w:r>
      <w:r w:rsidR="00244318" w:rsidRPr="00A5246B">
        <w:rPr>
          <w:rFonts w:ascii="Garamond" w:hAnsi="Garamond"/>
          <w:kern w:val="0"/>
          <w:sz w:val="20"/>
          <w:szCs w:val="20"/>
          <w:lang w:eastAsia="ar-SA"/>
        </w:rPr>
        <w:t xml:space="preserve"> i gwarancji</w:t>
      </w:r>
      <w:r w:rsidRPr="00A5246B">
        <w:rPr>
          <w:rFonts w:ascii="Garamond" w:hAnsi="Garamond"/>
          <w:kern w:val="0"/>
          <w:sz w:val="20"/>
          <w:szCs w:val="20"/>
          <w:lang w:eastAsia="ar-SA"/>
        </w:rPr>
        <w:t>.</w:t>
      </w:r>
    </w:p>
    <w:p w14:paraId="11933DF3" w14:textId="033ECE7A" w:rsidR="00BF4ED8" w:rsidRPr="00A5246B" w:rsidRDefault="00B23856" w:rsidP="00A45C06">
      <w:pPr>
        <w:widowControl w:val="0"/>
        <w:numPr>
          <w:ilvl w:val="0"/>
          <w:numId w:val="117"/>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t>
      </w:r>
      <w:r w:rsidR="00BF4ED8" w:rsidRPr="00A5246B">
        <w:rPr>
          <w:rFonts w:ascii="Garamond" w:hAnsi="Garamond" w:cs="Segoe UI"/>
          <w:kern w:val="0"/>
          <w:sz w:val="20"/>
          <w:szCs w:val="20"/>
          <w:lang w:eastAsia="pl-PL"/>
        </w:rPr>
        <w:t xml:space="preserve">Jeżeli okres ważności zabezpieczenia należytego wykonania umowy wniesionego w innej formie niż gotówka jest krótszy niż wymagany okres jego ważności, Wykonawca jest zobowiązany ustanowić nowe zabezpieczenie należytego wykonania nie później niż na 30 dni przed wygaśnięciem ważności dotychczasowego zabezpieczenia. Jeżeli Wykonawca w terminie określonym w zdaniu poprzednim nie przedłoży Zamawiającemu nowego zabezpieczenia należytego wykonania umowy, </w:t>
      </w:r>
      <w:r w:rsidR="00BF4ED8" w:rsidRPr="00A5246B">
        <w:rPr>
          <w:rFonts w:ascii="Garamond" w:hAnsi="Garamond" w:cs="Segoe UI"/>
          <w:b/>
          <w:bCs/>
          <w:kern w:val="0"/>
          <w:sz w:val="20"/>
          <w:szCs w:val="20"/>
          <w:u w:val="single"/>
          <w:lang w:eastAsia="pl-PL"/>
        </w:rPr>
        <w:t>Zamawiający będzie uprawniony do zrealizowania dotychczasowego zabezpieczenia w trybie wypłaty całej kwoty, na jaką w dacie wystąpienia z roszczeniem opiewać będzie dotychczasowe zabezpieczenie</w:t>
      </w:r>
    </w:p>
    <w:p w14:paraId="5AFBEDD5" w14:textId="77777777" w:rsidR="00B23856" w:rsidRPr="00A5246B" w:rsidRDefault="00B23856" w:rsidP="00A45C06">
      <w:pPr>
        <w:widowControl w:val="0"/>
        <w:numPr>
          <w:ilvl w:val="0"/>
          <w:numId w:val="117"/>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Strony postanawiają, że 70 % wniesionego zabezpieczenia zostanie zwrócone w terminie 30 dni od dnia wykonania zamówienia i uznania go przez zamawiającego za należycie wykonane </w:t>
      </w:r>
    </w:p>
    <w:p w14:paraId="0DDFE710" w14:textId="2A8A56FE" w:rsidR="00B23856" w:rsidRPr="00A5246B" w:rsidRDefault="00B23856" w:rsidP="00A45C06">
      <w:pPr>
        <w:widowControl w:val="0"/>
        <w:numPr>
          <w:ilvl w:val="0"/>
          <w:numId w:val="117"/>
        </w:numPr>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kern w:val="0"/>
          <w:sz w:val="20"/>
          <w:szCs w:val="20"/>
          <w:lang w:eastAsia="ar-SA"/>
        </w:rPr>
        <w:t>Strony postanawiają, że 30 % wniesionego zabezpieczenia</w:t>
      </w:r>
      <w:r w:rsidR="00244318" w:rsidRPr="00A5246B">
        <w:rPr>
          <w:rFonts w:ascii="Garamond" w:hAnsi="Garamond"/>
          <w:kern w:val="0"/>
          <w:sz w:val="20"/>
          <w:szCs w:val="20"/>
          <w:lang w:eastAsia="ar-SA"/>
        </w:rPr>
        <w:t>,</w:t>
      </w:r>
      <w:r w:rsidRPr="00A5246B">
        <w:rPr>
          <w:rFonts w:ascii="Garamond" w:hAnsi="Garamond"/>
          <w:kern w:val="0"/>
          <w:sz w:val="20"/>
          <w:szCs w:val="20"/>
          <w:lang w:eastAsia="ar-SA"/>
        </w:rPr>
        <w:t xml:space="preserve"> służąc</w:t>
      </w:r>
      <w:r w:rsidR="00244318" w:rsidRPr="00A5246B">
        <w:rPr>
          <w:rFonts w:ascii="Garamond" w:hAnsi="Garamond"/>
          <w:kern w:val="0"/>
          <w:sz w:val="20"/>
          <w:szCs w:val="20"/>
          <w:lang w:eastAsia="ar-SA"/>
        </w:rPr>
        <w:t>e</w:t>
      </w:r>
      <w:r w:rsidRPr="00A5246B">
        <w:rPr>
          <w:rFonts w:ascii="Garamond" w:hAnsi="Garamond"/>
          <w:kern w:val="0"/>
          <w:sz w:val="20"/>
          <w:szCs w:val="20"/>
          <w:lang w:eastAsia="ar-SA"/>
        </w:rPr>
        <w:t xml:space="preserve"> pokryci</w:t>
      </w:r>
      <w:r w:rsidR="00244318" w:rsidRPr="00A5246B">
        <w:rPr>
          <w:rFonts w:ascii="Garamond" w:hAnsi="Garamond"/>
          <w:kern w:val="0"/>
          <w:sz w:val="20"/>
          <w:szCs w:val="20"/>
          <w:lang w:eastAsia="ar-SA"/>
        </w:rPr>
        <w:t>u</w:t>
      </w:r>
      <w:r w:rsidRPr="00A5246B">
        <w:rPr>
          <w:rFonts w:ascii="Garamond" w:hAnsi="Garamond"/>
          <w:kern w:val="0"/>
          <w:sz w:val="20"/>
          <w:szCs w:val="20"/>
          <w:lang w:eastAsia="ar-SA"/>
        </w:rPr>
        <w:t xml:space="preserve"> roszczeń z tytułu rękojmi za wady</w:t>
      </w:r>
      <w:r w:rsidR="00244318" w:rsidRPr="00A5246B">
        <w:rPr>
          <w:rFonts w:ascii="Garamond" w:hAnsi="Garamond"/>
          <w:kern w:val="0"/>
          <w:sz w:val="20"/>
          <w:szCs w:val="20"/>
          <w:lang w:eastAsia="ar-SA"/>
        </w:rPr>
        <w:t>,</w:t>
      </w:r>
      <w:r w:rsidRPr="00A5246B">
        <w:rPr>
          <w:rFonts w:ascii="Garamond" w:hAnsi="Garamond"/>
          <w:kern w:val="0"/>
          <w:sz w:val="20"/>
          <w:szCs w:val="20"/>
          <w:lang w:eastAsia="ar-SA"/>
        </w:rPr>
        <w:t xml:space="preserve"> zostanie zwrócona nie później niż w 15 dniu po upływie okresu rękojmi </w:t>
      </w:r>
      <w:r w:rsidR="00BF4ED8" w:rsidRPr="00A5246B">
        <w:rPr>
          <w:rFonts w:ascii="Garamond" w:hAnsi="Garamond"/>
          <w:kern w:val="0"/>
          <w:sz w:val="20"/>
          <w:szCs w:val="20"/>
          <w:lang w:eastAsia="ar-SA"/>
        </w:rPr>
        <w:t xml:space="preserve">lub gwarancji </w:t>
      </w:r>
      <w:r w:rsidRPr="00A5246B">
        <w:rPr>
          <w:rFonts w:ascii="Garamond" w:hAnsi="Garamond"/>
          <w:kern w:val="0"/>
          <w:sz w:val="20"/>
          <w:szCs w:val="20"/>
          <w:lang w:eastAsia="ar-SA"/>
        </w:rPr>
        <w:t>za wady.</w:t>
      </w:r>
    </w:p>
    <w:p w14:paraId="61B00CC1" w14:textId="77777777" w:rsidR="00B23856" w:rsidRPr="00A5246B" w:rsidRDefault="00B23856" w:rsidP="00A45C06">
      <w:pPr>
        <w:widowControl w:val="0"/>
        <w:numPr>
          <w:ilvl w:val="0"/>
          <w:numId w:val="117"/>
        </w:numPr>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kern w:val="0"/>
          <w:sz w:val="20"/>
          <w:szCs w:val="20"/>
          <w:lang w:eastAsia="ar-SA"/>
        </w:rPr>
        <w:t>Jeżeli Wykonawca nie wykona swoich zobowiązań z tytułu rękojmi za wady we właściwym terminie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369AA06B" w14:textId="77777777" w:rsidR="00087591" w:rsidRDefault="00087591" w:rsidP="00A45C06">
      <w:pPr>
        <w:tabs>
          <w:tab w:val="left" w:pos="284"/>
        </w:tabs>
        <w:autoSpaceDN/>
        <w:spacing w:line="276" w:lineRule="auto"/>
        <w:jc w:val="center"/>
        <w:textAlignment w:val="auto"/>
        <w:rPr>
          <w:rFonts w:ascii="Garamond" w:hAnsi="Garamond"/>
          <w:b/>
          <w:kern w:val="0"/>
          <w:sz w:val="20"/>
          <w:szCs w:val="20"/>
          <w:lang w:eastAsia="ar-SA"/>
        </w:rPr>
      </w:pPr>
    </w:p>
    <w:p w14:paraId="39E62DF1" w14:textId="1A151A32"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17</w:t>
      </w:r>
    </w:p>
    <w:p w14:paraId="00BAB620" w14:textId="0BC177B6" w:rsidR="00B00C07" w:rsidRPr="00A5246B" w:rsidRDefault="00B00C07" w:rsidP="00A5745C">
      <w:pPr>
        <w:widowControl w:val="0"/>
        <w:suppressAutoHyphens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1. Wykonawca zobowiązany będzie do zapłaty Zamawiającemu kary umownej: </w:t>
      </w:r>
    </w:p>
    <w:p w14:paraId="15E999F5" w14:textId="77777777" w:rsidR="00B00C07" w:rsidRPr="00A5246B" w:rsidRDefault="00B00C07" w:rsidP="00A5745C">
      <w:pPr>
        <w:widowControl w:val="0"/>
        <w:suppressAutoHyphens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1) w dotrzymaniu terminu dostarczenia Zamawiającemu kopii wymaganych umową polis ubezpieczeniowych w wysokości 2000 zł za każdy dzień zwłoki:</w:t>
      </w:r>
    </w:p>
    <w:p w14:paraId="3DC4058D" w14:textId="4409AEFF" w:rsidR="00B00C07" w:rsidRPr="00A5246B" w:rsidRDefault="00B00C07" w:rsidP="00A5745C">
      <w:pPr>
        <w:widowControl w:val="0"/>
        <w:suppressAutoHyphens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2) w dotrzymaniu terminu dostarczenia Zamawiającemu harmonogramu prac budowlanych w wysokości 0,005% całkowitego wynagrodzenia brutto o którym mowa w § 15 ust. 2 za każdy dzień zwłoki;</w:t>
      </w:r>
    </w:p>
    <w:p w14:paraId="2415C462" w14:textId="77777777" w:rsidR="00B00C07" w:rsidRPr="00A5246B" w:rsidRDefault="00B00C07" w:rsidP="00A5745C">
      <w:pPr>
        <w:widowControl w:val="0"/>
        <w:suppressAutoHyphens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3) w dotrzymaniu terminów usunięcia wad w okresie rękojmi lub gwarancji jakości w wysokości 2000 zł za każdy dzień zwłoki;</w:t>
      </w:r>
    </w:p>
    <w:p w14:paraId="721BB0C6" w14:textId="77777777" w:rsidR="00B00C07" w:rsidRPr="00A5246B" w:rsidRDefault="00B00C07" w:rsidP="00A5745C">
      <w:pPr>
        <w:widowControl w:val="0"/>
        <w:suppressAutoHyphens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4) z tytułu przerwy w realizacji robót trwającej dłużej niż 10 dni, spowodowanej przez Wykonawcę z przyczyn od niego zależnych, w wysokości 0,005% całkowitego wynagrodzenia brutto o którym mowa w § 15 ust. 2 za każdy dzień zwłoki;</w:t>
      </w:r>
    </w:p>
    <w:p w14:paraId="661DB1A8" w14:textId="181A357F" w:rsidR="00B00C07" w:rsidRPr="00A5246B" w:rsidRDefault="00B00C07" w:rsidP="00A5745C">
      <w:pPr>
        <w:widowControl w:val="0"/>
        <w:suppressAutoHyphens w:val="0"/>
        <w:autoSpaceDN/>
        <w:spacing w:line="276" w:lineRule="auto"/>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5) w wykonywaniu obowiązków o których mowa § 5 ust. 15, stwierdzone przez Inwestora Zastępczego w wysokości 0,001% całkowitego wynagrodzenia brutto, o którym mowa w § 15 ust. 2, za każdy taki przypadek.</w:t>
      </w:r>
    </w:p>
    <w:p w14:paraId="4F9EB1C9" w14:textId="3448C8ED" w:rsidR="00B23856" w:rsidRPr="00A5246B" w:rsidRDefault="00B23856">
      <w:pPr>
        <w:pStyle w:val="Akapitzlist"/>
        <w:widowControl w:val="0"/>
        <w:numPr>
          <w:ilvl w:val="0"/>
          <w:numId w:val="130"/>
        </w:numPr>
        <w:suppressAutoHyphens w:val="0"/>
        <w:autoSpaceDN/>
        <w:spacing w:after="0"/>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Ponadto Wykonawca zapłaci Zamawiającemu karę umowną w razie:</w:t>
      </w:r>
    </w:p>
    <w:p w14:paraId="1617561F" w14:textId="019F1332" w:rsidR="00B23856" w:rsidRPr="00A5246B" w:rsidRDefault="00B23856">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zwłoki w wykonaniu zamówienia w wysokości 0,</w:t>
      </w:r>
      <w:r w:rsidR="00593F01" w:rsidRPr="00A5246B">
        <w:rPr>
          <w:rFonts w:ascii="Garamond" w:hAnsi="Garamond"/>
          <w:kern w:val="0"/>
          <w:sz w:val="20"/>
          <w:szCs w:val="20"/>
          <w:lang w:eastAsia="ar-SA"/>
        </w:rPr>
        <w:t>02</w:t>
      </w:r>
      <w:r w:rsidRPr="00A5246B">
        <w:rPr>
          <w:rFonts w:ascii="Garamond" w:hAnsi="Garamond"/>
          <w:kern w:val="0"/>
          <w:sz w:val="20"/>
          <w:szCs w:val="20"/>
          <w:lang w:eastAsia="ar-SA"/>
        </w:rPr>
        <w:t xml:space="preserve"> % całkowitego wynagrodzenia brutto dla danego </w:t>
      </w:r>
      <w:r w:rsidR="003C0CF7" w:rsidRPr="00A5246B">
        <w:rPr>
          <w:rFonts w:ascii="Garamond" w:hAnsi="Garamond"/>
          <w:kern w:val="0"/>
          <w:sz w:val="20"/>
          <w:szCs w:val="20"/>
          <w:lang w:eastAsia="ar-SA"/>
        </w:rPr>
        <w:t>etapu</w:t>
      </w:r>
      <w:r w:rsidRPr="00A5246B">
        <w:rPr>
          <w:rFonts w:ascii="Garamond" w:hAnsi="Garamond"/>
          <w:kern w:val="0"/>
          <w:sz w:val="20"/>
          <w:szCs w:val="20"/>
          <w:lang w:eastAsia="ar-SA"/>
        </w:rPr>
        <w:t>, o którym mowa w § 15 ust. 2, za każdy dzień zwłoki ponad termin określony w § 3 ust. 1,</w:t>
      </w:r>
    </w:p>
    <w:p w14:paraId="3DBC4C63" w14:textId="3E94BADC" w:rsidR="00CD5C13" w:rsidRPr="00A5246B" w:rsidRDefault="00CD5C13">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zwłoki w realizacji </w:t>
      </w:r>
      <w:r w:rsidR="004A73A4" w:rsidRPr="00A5246B">
        <w:rPr>
          <w:rFonts w:ascii="Garamond" w:hAnsi="Garamond"/>
          <w:kern w:val="0"/>
          <w:sz w:val="20"/>
          <w:szCs w:val="20"/>
          <w:lang w:eastAsia="ar-SA"/>
        </w:rPr>
        <w:t>prac projektowych/</w:t>
      </w:r>
      <w:r w:rsidRPr="00A5246B">
        <w:rPr>
          <w:rFonts w:ascii="Garamond" w:hAnsi="Garamond"/>
          <w:kern w:val="0"/>
          <w:sz w:val="20"/>
          <w:szCs w:val="20"/>
          <w:lang w:eastAsia="ar-SA"/>
        </w:rPr>
        <w:t xml:space="preserve">robót względem terminów określonych w szczegółowym harmonogramie rzeczowo-finansowym realizacji zamówienia wskazanym w §1 ust. 2 pkt 1 Umowy – w wysokości 0,005% </w:t>
      </w:r>
      <w:r w:rsidR="00E7554C" w:rsidRPr="00A5246B">
        <w:rPr>
          <w:rFonts w:ascii="Garamond" w:hAnsi="Garamond"/>
          <w:kern w:val="0"/>
          <w:sz w:val="20"/>
          <w:szCs w:val="20"/>
          <w:lang w:eastAsia="ar-SA"/>
        </w:rPr>
        <w:t xml:space="preserve">całkowitego wynagrodzenia brutto, o którym mowa w § 15 ust. 2, za każdy rozpoczęty dzień zwłoki; </w:t>
      </w:r>
    </w:p>
    <w:p w14:paraId="184F9E88" w14:textId="5C5C6CB5" w:rsidR="00B23856" w:rsidRPr="00A5246B" w:rsidRDefault="00B23856">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zwłoki w usunięciu wad (usterek) robót budowlanych w wysokości 0,</w:t>
      </w:r>
      <w:r w:rsidR="00593F01" w:rsidRPr="00A5246B">
        <w:rPr>
          <w:rFonts w:ascii="Garamond" w:hAnsi="Garamond"/>
          <w:kern w:val="0"/>
          <w:sz w:val="20"/>
          <w:szCs w:val="20"/>
          <w:lang w:eastAsia="ar-SA"/>
        </w:rPr>
        <w:t>02</w:t>
      </w:r>
      <w:r w:rsidRPr="00A5246B">
        <w:rPr>
          <w:rFonts w:ascii="Garamond" w:hAnsi="Garamond"/>
          <w:kern w:val="0"/>
          <w:sz w:val="20"/>
          <w:szCs w:val="20"/>
          <w:lang w:eastAsia="ar-SA"/>
        </w:rPr>
        <w:t xml:space="preserve"> % </w:t>
      </w:r>
      <w:r w:rsidR="006A6854" w:rsidRPr="00A5246B">
        <w:rPr>
          <w:rFonts w:ascii="Garamond" w:hAnsi="Garamond"/>
          <w:kern w:val="0"/>
          <w:sz w:val="20"/>
          <w:szCs w:val="20"/>
          <w:lang w:eastAsia="ar-SA"/>
        </w:rPr>
        <w:t xml:space="preserve">całkowitego </w:t>
      </w:r>
      <w:r w:rsidRPr="00A5246B">
        <w:rPr>
          <w:rFonts w:ascii="Garamond" w:hAnsi="Garamond"/>
          <w:kern w:val="0"/>
          <w:sz w:val="20"/>
          <w:szCs w:val="20"/>
          <w:lang w:eastAsia="ar-SA"/>
        </w:rPr>
        <w:t xml:space="preserve">wynagrodzenia brutto dla danego </w:t>
      </w:r>
      <w:r w:rsidR="003C0CF7" w:rsidRPr="00A5246B">
        <w:rPr>
          <w:rFonts w:ascii="Garamond" w:hAnsi="Garamond"/>
          <w:kern w:val="0"/>
          <w:sz w:val="20"/>
          <w:szCs w:val="20"/>
          <w:lang w:eastAsia="ar-SA"/>
        </w:rPr>
        <w:t>etapu</w:t>
      </w:r>
      <w:r w:rsidRPr="00A5246B">
        <w:rPr>
          <w:rFonts w:ascii="Garamond" w:hAnsi="Garamond"/>
          <w:kern w:val="0"/>
          <w:sz w:val="20"/>
          <w:szCs w:val="20"/>
          <w:lang w:eastAsia="ar-SA"/>
        </w:rPr>
        <w:t>, o którym mowa w § 15 ust. 2, za każdy dzień zwłoki ponad termin wyznaczony na usunięcie tych wad (usterek) lub braków,</w:t>
      </w:r>
    </w:p>
    <w:p w14:paraId="418194E2" w14:textId="4FF6A119" w:rsidR="00B23856" w:rsidRPr="00A5246B" w:rsidRDefault="00B23856">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 przypadku gdy Zamawiający odstąpi od umowy z przyczyn określonych § 18 w ust. 2 od pkt 1 do </w:t>
      </w:r>
      <w:r w:rsidR="00F17054" w:rsidRPr="00A5246B">
        <w:rPr>
          <w:rFonts w:ascii="Garamond" w:hAnsi="Garamond"/>
          <w:kern w:val="0"/>
          <w:sz w:val="20"/>
          <w:szCs w:val="20"/>
          <w:lang w:eastAsia="ar-SA"/>
        </w:rPr>
        <w:t>9</w:t>
      </w:r>
      <w:r w:rsidRPr="00A5246B">
        <w:rPr>
          <w:rFonts w:ascii="Garamond" w:hAnsi="Garamond"/>
          <w:kern w:val="0"/>
          <w:sz w:val="20"/>
          <w:szCs w:val="20"/>
          <w:lang w:eastAsia="ar-SA"/>
        </w:rPr>
        <w:t>,  w wysokości 10 % całkowitego wynagrodzenia brutto, o którym mowa w § 15 ust. 2,</w:t>
      </w:r>
    </w:p>
    <w:p w14:paraId="6E466A60" w14:textId="52E43088" w:rsidR="00B23856" w:rsidRPr="00A5246B" w:rsidRDefault="00B23856">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braku zapłaty </w:t>
      </w:r>
      <w:r w:rsidRPr="00A5246B">
        <w:rPr>
          <w:rFonts w:ascii="Garamond" w:eastAsia="Calibri" w:hAnsi="Garamond"/>
          <w:kern w:val="0"/>
          <w:sz w:val="20"/>
          <w:szCs w:val="20"/>
          <w:lang w:eastAsia="ar-SA"/>
        </w:rPr>
        <w:t xml:space="preserve">wynagrodzenia należnego podwykonawcom lub dalszym podwykonawcom- w wysokości </w:t>
      </w:r>
      <w:r w:rsidR="00D05E43" w:rsidRPr="00A5246B">
        <w:rPr>
          <w:rFonts w:ascii="Garamond" w:eastAsia="Calibri" w:hAnsi="Garamond"/>
          <w:kern w:val="0"/>
          <w:sz w:val="20"/>
          <w:szCs w:val="20"/>
          <w:lang w:eastAsia="ar-SA"/>
        </w:rPr>
        <w:t>0,01%</w:t>
      </w:r>
      <w:r w:rsidRPr="00A5246B">
        <w:rPr>
          <w:rFonts w:ascii="Garamond" w:eastAsia="Calibri" w:hAnsi="Garamond"/>
          <w:kern w:val="0"/>
          <w:sz w:val="20"/>
          <w:szCs w:val="20"/>
          <w:lang w:eastAsia="ar-SA"/>
        </w:rPr>
        <w:t xml:space="preserve"> </w:t>
      </w:r>
      <w:r w:rsidR="006A6854" w:rsidRPr="00A5246B">
        <w:rPr>
          <w:rFonts w:ascii="Garamond" w:eastAsia="Calibri" w:hAnsi="Garamond"/>
          <w:kern w:val="0"/>
          <w:sz w:val="20"/>
          <w:szCs w:val="20"/>
          <w:lang w:eastAsia="ar-SA"/>
        </w:rPr>
        <w:t xml:space="preserve">całkowitej </w:t>
      </w:r>
      <w:r w:rsidRPr="00A5246B">
        <w:rPr>
          <w:rFonts w:ascii="Garamond" w:hAnsi="Garamond"/>
          <w:kern w:val="0"/>
          <w:sz w:val="20"/>
          <w:szCs w:val="20"/>
          <w:lang w:eastAsia="ar-SA"/>
        </w:rPr>
        <w:t xml:space="preserve">kwoty brutto wskazanej w § 15 ust. 2 niniejszej umowy dla danego </w:t>
      </w:r>
      <w:r w:rsidR="003C0CF7" w:rsidRPr="00A5246B">
        <w:rPr>
          <w:rFonts w:ascii="Garamond" w:hAnsi="Garamond"/>
          <w:kern w:val="0"/>
          <w:sz w:val="20"/>
          <w:szCs w:val="20"/>
          <w:lang w:eastAsia="ar-SA"/>
        </w:rPr>
        <w:t>etapu</w:t>
      </w:r>
      <w:r w:rsidRPr="00A5246B">
        <w:rPr>
          <w:rFonts w:ascii="Garamond" w:hAnsi="Garamond"/>
          <w:kern w:val="0"/>
          <w:sz w:val="20"/>
          <w:szCs w:val="20"/>
          <w:lang w:eastAsia="ar-SA"/>
        </w:rPr>
        <w:t xml:space="preserve">, </w:t>
      </w:r>
      <w:r w:rsidRPr="00A5246B">
        <w:rPr>
          <w:rFonts w:ascii="Garamond" w:eastAsia="Calibri" w:hAnsi="Garamond"/>
          <w:kern w:val="0"/>
          <w:sz w:val="20"/>
          <w:szCs w:val="20"/>
          <w:lang w:eastAsia="ar-SA"/>
        </w:rPr>
        <w:t>za każdy dzień, który upłynie pomiędzy dokonaniem bezpośredniej zapłaty na rzecz podwykonawcy lub dalszego podwykonawcy a dokonaniem płatności na rzecz Wykonawcy, z której potrącona zostanie należność bezpośrednio wypłacona,</w:t>
      </w:r>
    </w:p>
    <w:p w14:paraId="2B8E1005" w14:textId="7D7A2B83" w:rsidR="00F17054" w:rsidRPr="00A5246B" w:rsidRDefault="00B23856">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nieterminowej zapłaty wynagrodzenia należnego podwykonawcom lub dalszym podwykonawcom</w:t>
      </w:r>
      <w:r w:rsidRPr="00A5246B">
        <w:rPr>
          <w:rFonts w:ascii="Garamond" w:eastAsia="Calibri" w:hAnsi="Garamond"/>
          <w:kern w:val="0"/>
          <w:sz w:val="20"/>
          <w:szCs w:val="20"/>
          <w:lang w:eastAsia="ar-SA"/>
        </w:rPr>
        <w:t xml:space="preserve">- w wysokości </w:t>
      </w:r>
      <w:r w:rsidR="001546A8" w:rsidRPr="00A5246B">
        <w:rPr>
          <w:rFonts w:ascii="Garamond" w:eastAsia="Calibri" w:hAnsi="Garamond"/>
          <w:kern w:val="0"/>
          <w:sz w:val="20"/>
          <w:szCs w:val="20"/>
          <w:lang w:eastAsia="ar-SA"/>
        </w:rPr>
        <w:t xml:space="preserve">0,01% </w:t>
      </w:r>
      <w:r w:rsidR="006A6854" w:rsidRPr="00A5246B">
        <w:rPr>
          <w:rFonts w:ascii="Garamond" w:eastAsia="Calibri" w:hAnsi="Garamond"/>
          <w:kern w:val="0"/>
          <w:sz w:val="20"/>
          <w:szCs w:val="20"/>
          <w:lang w:eastAsia="ar-SA"/>
        </w:rPr>
        <w:t xml:space="preserve">całkowitej </w:t>
      </w:r>
      <w:r w:rsidRPr="00A5246B">
        <w:rPr>
          <w:rFonts w:ascii="Garamond" w:hAnsi="Garamond"/>
          <w:kern w:val="0"/>
          <w:sz w:val="20"/>
          <w:szCs w:val="20"/>
          <w:lang w:eastAsia="ar-SA"/>
        </w:rPr>
        <w:t xml:space="preserve">kwoty brutto wskazanej w § 15 ust. 2 niniejszej umowy dla danego </w:t>
      </w:r>
      <w:r w:rsidR="003C0CF7" w:rsidRPr="00A5246B">
        <w:rPr>
          <w:rFonts w:ascii="Garamond" w:hAnsi="Garamond"/>
          <w:kern w:val="0"/>
          <w:sz w:val="20"/>
          <w:szCs w:val="20"/>
          <w:lang w:eastAsia="ar-SA"/>
        </w:rPr>
        <w:t>etapu</w:t>
      </w:r>
      <w:r w:rsidRPr="00A5246B">
        <w:rPr>
          <w:rFonts w:ascii="Garamond" w:hAnsi="Garamond"/>
          <w:kern w:val="0"/>
          <w:sz w:val="20"/>
          <w:szCs w:val="20"/>
          <w:lang w:eastAsia="ar-SA"/>
        </w:rPr>
        <w:t xml:space="preserve">, </w:t>
      </w:r>
      <w:r w:rsidRPr="00A5246B">
        <w:rPr>
          <w:rFonts w:ascii="Garamond" w:eastAsia="Calibri" w:hAnsi="Garamond"/>
          <w:kern w:val="0"/>
          <w:sz w:val="20"/>
          <w:szCs w:val="20"/>
          <w:lang w:eastAsia="ar-SA"/>
        </w:rPr>
        <w:t>za każdy dzień, który upłynie pomiędzy terminem płatności określonym w umowach podwykonawczych lub w zaktualizowanym harmonogramie realizacji robót zleconych podwykonawcy, o którym mowa w umowie, a faktycznym dokonaniem płatności przez Wykonawcę,</w:t>
      </w:r>
    </w:p>
    <w:p w14:paraId="5919C460" w14:textId="55080F34" w:rsidR="00F17054" w:rsidRPr="00A5246B" w:rsidRDefault="00F17054">
      <w:pPr>
        <w:widowControl w:val="0"/>
        <w:numPr>
          <w:ilvl w:val="0"/>
          <w:numId w:val="131"/>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pl-PL"/>
        </w:rPr>
        <w:t xml:space="preserve">w przypadku braku zapłaty lub nieterminowej zapłaty wynagrodzenia należnego podwykonawcy, dalszemu podwykonawcy lub dostawcy z tytułu zmiany wysokości wynagrodzenia, o której mowa w art. 439 ust. 5 ustawy </w:t>
      </w:r>
      <w:proofErr w:type="spellStart"/>
      <w:r w:rsidRPr="00A5246B">
        <w:rPr>
          <w:rFonts w:ascii="Garamond" w:hAnsi="Garamond"/>
          <w:kern w:val="0"/>
          <w:sz w:val="20"/>
          <w:szCs w:val="20"/>
          <w:lang w:eastAsia="pl-PL"/>
        </w:rPr>
        <w:t>Pzp</w:t>
      </w:r>
      <w:proofErr w:type="spellEnd"/>
      <w:r w:rsidRPr="00A5246B">
        <w:rPr>
          <w:rFonts w:ascii="Garamond" w:hAnsi="Garamond"/>
          <w:kern w:val="0"/>
          <w:sz w:val="20"/>
          <w:szCs w:val="20"/>
          <w:lang w:eastAsia="pl-PL"/>
        </w:rPr>
        <w:t xml:space="preserve">, Wykonawca zapłaci Zamawiającemu karę umowną </w:t>
      </w:r>
      <w:r w:rsidRPr="00A5246B">
        <w:rPr>
          <w:rFonts w:ascii="Garamond" w:eastAsia="Calibri" w:hAnsi="Garamond"/>
          <w:kern w:val="0"/>
          <w:sz w:val="20"/>
          <w:szCs w:val="20"/>
          <w:lang w:eastAsia="ar-SA"/>
        </w:rPr>
        <w:t xml:space="preserve">w wysokości </w:t>
      </w:r>
      <w:r w:rsidR="001546A8" w:rsidRPr="00A5246B">
        <w:rPr>
          <w:rFonts w:ascii="Garamond" w:eastAsia="Calibri" w:hAnsi="Garamond"/>
          <w:kern w:val="0"/>
          <w:sz w:val="20"/>
          <w:szCs w:val="20"/>
          <w:lang w:eastAsia="ar-SA"/>
        </w:rPr>
        <w:t xml:space="preserve">0,01% </w:t>
      </w:r>
      <w:r w:rsidRPr="00A5246B">
        <w:rPr>
          <w:rFonts w:ascii="Garamond" w:eastAsia="Calibri" w:hAnsi="Garamond"/>
          <w:kern w:val="0"/>
          <w:sz w:val="20"/>
          <w:szCs w:val="20"/>
          <w:lang w:eastAsia="ar-SA"/>
        </w:rPr>
        <w:t xml:space="preserve">całkowitej </w:t>
      </w:r>
      <w:r w:rsidRPr="00A5246B">
        <w:rPr>
          <w:rFonts w:ascii="Garamond" w:hAnsi="Garamond"/>
          <w:kern w:val="0"/>
          <w:sz w:val="20"/>
          <w:szCs w:val="20"/>
          <w:lang w:eastAsia="ar-SA"/>
        </w:rPr>
        <w:t xml:space="preserve">kwoty brutto wskazanej w § 15 ust. 2 niniejszej umowy </w:t>
      </w:r>
      <w:r w:rsidRPr="00A5246B">
        <w:rPr>
          <w:rFonts w:ascii="Garamond" w:hAnsi="Garamond"/>
          <w:b/>
          <w:bCs/>
          <w:kern w:val="0"/>
          <w:sz w:val="20"/>
          <w:szCs w:val="20"/>
          <w:lang w:eastAsia="pl-PL"/>
        </w:rPr>
        <w:t xml:space="preserve">za każdy dzień </w:t>
      </w:r>
      <w:r w:rsidRPr="00A5246B">
        <w:rPr>
          <w:rFonts w:ascii="Garamond" w:hAnsi="Garamond"/>
          <w:kern w:val="0"/>
          <w:sz w:val="20"/>
          <w:szCs w:val="20"/>
          <w:lang w:eastAsia="pl-PL"/>
        </w:rPr>
        <w:t>w zapłacie, liczony od dnia wymagalności płatności względem podwykonawcy.</w:t>
      </w:r>
      <w:r w:rsidRPr="00A5246B">
        <w:rPr>
          <w:rFonts w:ascii="Garamond" w:hAnsi="Garamond"/>
          <w:kern w:val="0"/>
          <w:sz w:val="20"/>
          <w:szCs w:val="20"/>
          <w:lang w:eastAsia="ar-SA"/>
        </w:rPr>
        <w:t xml:space="preserve"> </w:t>
      </w:r>
      <w:r w:rsidRPr="00A5246B">
        <w:rPr>
          <w:rFonts w:ascii="Garamond" w:hAnsi="Garamond"/>
          <w:kern w:val="0"/>
          <w:sz w:val="20"/>
          <w:szCs w:val="20"/>
          <w:lang w:eastAsia="pl-PL"/>
        </w:rPr>
        <w:t xml:space="preserve">Łączna wysokość kary umownej, o której mowa w ust. 1, nie może przekroczyć </w:t>
      </w:r>
      <w:r w:rsidRPr="00A5246B">
        <w:rPr>
          <w:rFonts w:ascii="Garamond" w:hAnsi="Garamond"/>
          <w:b/>
          <w:bCs/>
          <w:kern w:val="0"/>
          <w:sz w:val="20"/>
          <w:szCs w:val="20"/>
          <w:lang w:eastAsia="pl-PL"/>
        </w:rPr>
        <w:t>5% wartości brutto umowy</w:t>
      </w:r>
      <w:r w:rsidRPr="00A5246B">
        <w:rPr>
          <w:rFonts w:ascii="Garamond" w:hAnsi="Garamond"/>
          <w:kern w:val="0"/>
          <w:sz w:val="20"/>
          <w:szCs w:val="20"/>
          <w:lang w:eastAsia="pl-PL"/>
        </w:rPr>
        <w:t>.</w:t>
      </w:r>
      <w:r w:rsidRPr="00A5246B">
        <w:rPr>
          <w:rFonts w:ascii="Garamond" w:hAnsi="Garamond"/>
          <w:kern w:val="0"/>
          <w:sz w:val="20"/>
          <w:szCs w:val="20"/>
          <w:lang w:eastAsia="ar-SA"/>
        </w:rPr>
        <w:t xml:space="preserve"> </w:t>
      </w:r>
      <w:r w:rsidRPr="00A5246B">
        <w:rPr>
          <w:rFonts w:ascii="Garamond" w:hAnsi="Garamond"/>
          <w:kern w:val="0"/>
          <w:sz w:val="20"/>
          <w:szCs w:val="20"/>
          <w:lang w:eastAsia="pl-PL"/>
        </w:rPr>
        <w:t>Zapłata kary umownej nie zwalnia Wykonawcy z obowiązku uregulowania należności wobec podwykonawcy, a także nie wyłącza prawa Zamawiającego do dochodzenia odszkodowania przewyższającego wysokość zastrzeżonej kary, na zasadach ogólnych.</w:t>
      </w:r>
    </w:p>
    <w:p w14:paraId="22B440A4" w14:textId="57487AD5" w:rsidR="00B23856" w:rsidRPr="00A5246B" w:rsidRDefault="00B23856">
      <w:pPr>
        <w:widowControl w:val="0"/>
        <w:numPr>
          <w:ilvl w:val="0"/>
          <w:numId w:val="130"/>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Jeżeli Wykonawca będzie wykonywał przedmiot umowy w sposób wadliwy albo sprzeczny z umową, Zamawiający będzie mógł wezwać Wykonawcę do zmiany sposobu wykonania i wyznaczyć mu w tym celu </w:t>
      </w:r>
      <w:r w:rsidR="002A7C83" w:rsidRPr="00A5246B">
        <w:rPr>
          <w:rFonts w:ascii="Garamond" w:hAnsi="Garamond"/>
          <w:kern w:val="0"/>
          <w:sz w:val="20"/>
          <w:szCs w:val="20"/>
          <w:lang w:eastAsia="ar-SA"/>
        </w:rPr>
        <w:t xml:space="preserve">odpowiedni </w:t>
      </w:r>
      <w:r w:rsidRPr="00A5246B">
        <w:rPr>
          <w:rFonts w:ascii="Garamond" w:hAnsi="Garamond"/>
          <w:kern w:val="0"/>
          <w:sz w:val="20"/>
          <w:szCs w:val="20"/>
          <w:lang w:eastAsia="ar-SA"/>
        </w:rPr>
        <w:t xml:space="preserve">termin, uwzgledniający specyfikę przedmiotu umowy i interes Zamawiającego. Po bezskutecznym upływie wyznaczonego terminu Zamawiający będzie mógł wypowiedzieć umowę ze skutkiem natychmiastowym, a Wykonawca zapłaci karę umowną w wysokości 10 % </w:t>
      </w:r>
      <w:r w:rsidR="006A6854" w:rsidRPr="00A5246B">
        <w:rPr>
          <w:rFonts w:ascii="Garamond" w:hAnsi="Garamond"/>
          <w:kern w:val="0"/>
          <w:sz w:val="20"/>
          <w:szCs w:val="20"/>
          <w:lang w:eastAsia="ar-SA"/>
        </w:rPr>
        <w:t xml:space="preserve">całkowitego </w:t>
      </w:r>
      <w:r w:rsidRPr="00A5246B">
        <w:rPr>
          <w:rFonts w:ascii="Garamond" w:hAnsi="Garamond"/>
          <w:kern w:val="0"/>
          <w:sz w:val="20"/>
          <w:szCs w:val="20"/>
          <w:lang w:eastAsia="ar-SA"/>
        </w:rPr>
        <w:t xml:space="preserve">wynagrodzenia określonego w § 15 ust. 2.  </w:t>
      </w:r>
    </w:p>
    <w:p w14:paraId="782087CD" w14:textId="65C5E0E4" w:rsidR="00B23856" w:rsidRPr="00A5246B" w:rsidRDefault="00B23856">
      <w:pPr>
        <w:widowControl w:val="0"/>
        <w:numPr>
          <w:ilvl w:val="0"/>
          <w:numId w:val="130"/>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t>
      </w:r>
      <w:r w:rsidR="00EF77D7" w:rsidRPr="00A5246B">
        <w:rPr>
          <w:rFonts w:ascii="Garamond" w:hAnsi="Garamond"/>
          <w:kern w:val="0"/>
          <w:sz w:val="20"/>
          <w:szCs w:val="20"/>
          <w:lang w:eastAsia="ar-SA"/>
        </w:rPr>
        <w:t xml:space="preserve">w tym w przypadku zwrotu dotacji lub jej ograniczenia wynikającej z działań za które winę ponosi </w:t>
      </w:r>
      <w:r w:rsidRPr="00A5246B">
        <w:rPr>
          <w:rFonts w:ascii="Garamond" w:hAnsi="Garamond"/>
          <w:kern w:val="0"/>
          <w:sz w:val="20"/>
          <w:szCs w:val="20"/>
          <w:lang w:eastAsia="ar-SA"/>
        </w:rPr>
        <w:t>Wykonawca będzie zobowiązany do naprawienia szkody na zasadach ogólnych przewidzianych w kodeksie cywilnym</w:t>
      </w:r>
    </w:p>
    <w:p w14:paraId="1306B478" w14:textId="77777777" w:rsidR="00B23856" w:rsidRPr="00A5246B" w:rsidRDefault="00B23856">
      <w:pPr>
        <w:widowControl w:val="0"/>
        <w:numPr>
          <w:ilvl w:val="0"/>
          <w:numId w:val="130"/>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Roszczenie o zapłatę kar umownych staje się wymagalne z dniem zaistnienia określonych w niniejszej umowie podstaw do ich naliczenia.</w:t>
      </w:r>
    </w:p>
    <w:p w14:paraId="03460FC7" w14:textId="77777777" w:rsidR="00B23856" w:rsidRPr="00A5246B" w:rsidRDefault="00B23856">
      <w:pPr>
        <w:widowControl w:val="0"/>
        <w:numPr>
          <w:ilvl w:val="0"/>
          <w:numId w:val="130"/>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Zamawiający zastrzega sobie prawo potrącenia ewentualnych kar umownych z należnych do zapłaty faktur lub zabezpieczenia należytego wykonania umowy jeśli jest złożone w kwocie pieniężnej. </w:t>
      </w:r>
    </w:p>
    <w:p w14:paraId="31D7F0E7" w14:textId="25975358" w:rsidR="00B23856" w:rsidRPr="00A5246B" w:rsidRDefault="00B23856">
      <w:pPr>
        <w:widowControl w:val="0"/>
        <w:numPr>
          <w:ilvl w:val="0"/>
          <w:numId w:val="130"/>
        </w:numPr>
        <w:suppressAutoHyphens w:val="0"/>
        <w:autoSpaceDN/>
        <w:spacing w:line="276" w:lineRule="auto"/>
        <w:ind w:left="0" w:firstLine="0"/>
        <w:contextualSpacing/>
        <w:jc w:val="both"/>
        <w:textAlignment w:val="auto"/>
        <w:rPr>
          <w:rFonts w:ascii="Garamond" w:hAnsi="Garamond"/>
          <w:kern w:val="0"/>
          <w:sz w:val="20"/>
          <w:szCs w:val="20"/>
          <w:lang w:eastAsia="ar-SA"/>
        </w:rPr>
      </w:pPr>
      <w:bookmarkStart w:id="31" w:name="_Hlk209514479"/>
      <w:r w:rsidRPr="00A5246B">
        <w:rPr>
          <w:rFonts w:ascii="Garamond" w:hAnsi="Garamond" w:cs="Garamond"/>
          <w:sz w:val="20"/>
          <w:szCs w:val="20"/>
        </w:rPr>
        <w:t xml:space="preserve">Maksymalna wysokość kar umownych, którymi może być obciążony Wykonawca będzie nie wyższa niż </w:t>
      </w:r>
      <w:r w:rsidR="00087591">
        <w:rPr>
          <w:rFonts w:ascii="Garamond" w:hAnsi="Garamond" w:cs="Garamond"/>
          <w:sz w:val="20"/>
          <w:szCs w:val="20"/>
        </w:rPr>
        <w:t>20</w:t>
      </w:r>
      <w:r w:rsidR="008E798C" w:rsidRPr="00A5246B">
        <w:rPr>
          <w:rFonts w:ascii="Garamond" w:hAnsi="Garamond" w:cs="Garamond"/>
          <w:sz w:val="20"/>
          <w:szCs w:val="20"/>
        </w:rPr>
        <w:t xml:space="preserve"> </w:t>
      </w:r>
      <w:r w:rsidR="00087591">
        <w:rPr>
          <w:rFonts w:ascii="Garamond" w:hAnsi="Garamond" w:cs="Garamond"/>
          <w:sz w:val="20"/>
          <w:szCs w:val="20"/>
        </w:rPr>
        <w:t xml:space="preserve">% </w:t>
      </w:r>
      <w:r w:rsidR="006A6854" w:rsidRPr="00A5246B">
        <w:rPr>
          <w:rFonts w:ascii="Garamond" w:hAnsi="Garamond" w:cs="Garamond"/>
          <w:sz w:val="20"/>
          <w:szCs w:val="20"/>
        </w:rPr>
        <w:t xml:space="preserve">całkowitego </w:t>
      </w:r>
      <w:r w:rsidRPr="00A5246B">
        <w:rPr>
          <w:rFonts w:ascii="Garamond" w:hAnsi="Garamond" w:cs="Garamond"/>
          <w:sz w:val="20"/>
          <w:szCs w:val="20"/>
        </w:rPr>
        <w:t>wynagrodzenia brutto wskazanego w § 15 ust. 2.</w:t>
      </w:r>
    </w:p>
    <w:bookmarkEnd w:id="31"/>
    <w:p w14:paraId="0BA0008E" w14:textId="310A96C2" w:rsidR="00D429A3" w:rsidRPr="00A5246B" w:rsidRDefault="00D429A3">
      <w:pPr>
        <w:widowControl w:val="0"/>
        <w:numPr>
          <w:ilvl w:val="0"/>
          <w:numId w:val="130"/>
        </w:numPr>
        <w:suppressAutoHyphens w:val="0"/>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Zapłata kar  umownych nie zwalnia Wykonawcy z obowiązku spełnienia świadczenia.</w:t>
      </w:r>
    </w:p>
    <w:p w14:paraId="44419CD2" w14:textId="77777777"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18</w:t>
      </w:r>
    </w:p>
    <w:p w14:paraId="2429F909" w14:textId="77777777" w:rsidR="00B23856" w:rsidRPr="00A5246B" w:rsidRDefault="00B23856">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Oprócz przypadków wymienionych w Kodeksie cywilnym oraz ustawie Prawo zamówień publicznych stronom przysługuje prawo odstąpienia od niniejszej umowy w niżej opisanych przypadkach.</w:t>
      </w:r>
    </w:p>
    <w:p w14:paraId="79439273" w14:textId="77777777" w:rsidR="00B23856" w:rsidRPr="00A5246B" w:rsidRDefault="00B23856">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Zamawiającemu przysługuje prawo odstąpienia od umowy w przypadku:</w:t>
      </w:r>
    </w:p>
    <w:p w14:paraId="7A76AC87"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gdy Wykonawca bez uzasadnionego powodu nie rozpocznie realizacji przedmiotu umowy lub w przypadku wstrzymania prac przez Zamawiającego, nie podejmie ich w ciągu 7 dni od chwili otrzymania decyzji o ich podjęciu od Zamawiającego, chyba, że wynika to z przyczyn nie leżących po stronie Wykonawcy,</w:t>
      </w:r>
    </w:p>
    <w:p w14:paraId="35C5B96B"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gdy Wykonawca bez pisemnego uzgodnienia z Zamawiającym przerwał realizację umowy na okres dłuższy niż 14 dni,</w:t>
      </w:r>
    </w:p>
    <w:p w14:paraId="7D6719CE"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gdy Wykonawca pozostaje w zwłoce w stosunku do terminu realizacji zamówienia, a zwłoka przekracza 14 dni,</w:t>
      </w:r>
    </w:p>
    <w:p w14:paraId="7755EF2A"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eastAsia="Batang" w:hAnsi="Garamond"/>
          <w:kern w:val="0"/>
          <w:sz w:val="20"/>
          <w:szCs w:val="20"/>
          <w:lang w:eastAsia="ar-SA"/>
        </w:rPr>
        <w:t>gdy Wykonawca nie przedłoży Zamawiającemu w terminie polisy ubezpieczeniowej lub nie przedłuży polisy ubezpieczeniowej,</w:t>
      </w:r>
    </w:p>
    <w:p w14:paraId="36C51DDD"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eastAsia="Batang" w:hAnsi="Garamond"/>
          <w:kern w:val="0"/>
          <w:sz w:val="20"/>
          <w:szCs w:val="20"/>
          <w:lang w:eastAsia="ar-SA"/>
        </w:rPr>
        <w:t>gdy Wykonawca wykonuje przedmiot umowy wadliwie oraz nie reaguje na polecenia Zamawiającego dotyczące poprawek i zmian sposobu wyko</w:t>
      </w:r>
      <w:r w:rsidRPr="00A5246B">
        <w:rPr>
          <w:rFonts w:ascii="Garamond" w:hAnsi="Garamond"/>
          <w:kern w:val="0"/>
          <w:sz w:val="20"/>
          <w:szCs w:val="20"/>
          <w:lang w:eastAsia="ar-SA"/>
        </w:rPr>
        <w:t>nania w wyznaczonym mu przez Zamawiającego terminie,</w:t>
      </w:r>
    </w:p>
    <w:p w14:paraId="431767A6"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zostanie zgłoszony do sądu wniosek o upadłość lub likwidację firmy Wykonawcy,</w:t>
      </w:r>
    </w:p>
    <w:p w14:paraId="73F02644" w14:textId="27006998"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wystąpienia u Wykonawcy dużych trudności finansowych, w szczególności wystąpią zajęcia komornicze lub inne zajęcia uprawnionych organów o łącznej wartości przekraczającej </w:t>
      </w:r>
      <w:r w:rsidR="00FE6309" w:rsidRPr="00A5246B">
        <w:rPr>
          <w:rFonts w:ascii="Garamond" w:hAnsi="Garamond"/>
          <w:kern w:val="0"/>
          <w:sz w:val="20"/>
          <w:szCs w:val="20"/>
          <w:lang w:eastAsia="ar-SA"/>
        </w:rPr>
        <w:t>4</w:t>
      </w:r>
      <w:r w:rsidRPr="00A5246B">
        <w:rPr>
          <w:rFonts w:ascii="Garamond" w:hAnsi="Garamond"/>
          <w:kern w:val="0"/>
          <w:sz w:val="20"/>
          <w:szCs w:val="20"/>
          <w:lang w:eastAsia="ar-SA"/>
        </w:rPr>
        <w:t>00 000 złotych,</w:t>
      </w:r>
    </w:p>
    <w:p w14:paraId="41DD703C" w14:textId="77777777"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 przypadku konieczności wielokrotnego dokonywania bezpośredniej zapłaty podwykonawcy lub dalszemu podwykonawcy, lub konieczności dokonania bezpośrednich zapłat na sumę większą niż 5% wartości umowy </w:t>
      </w:r>
    </w:p>
    <w:p w14:paraId="67278D54" w14:textId="1B295C4B" w:rsidR="00B23856" w:rsidRPr="00A5246B" w:rsidRDefault="00B23856">
      <w:pPr>
        <w:widowControl w:val="0"/>
        <w:numPr>
          <w:ilvl w:val="6"/>
          <w:numId w:val="139"/>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wystąpią inne zawinione naruszenie obowiązków wynikających z niniejszej umowy</w:t>
      </w:r>
      <w:r w:rsidR="00FE6309" w:rsidRPr="00A5246B">
        <w:rPr>
          <w:rFonts w:ascii="Garamond" w:hAnsi="Garamond"/>
          <w:kern w:val="0"/>
          <w:sz w:val="20"/>
          <w:szCs w:val="20"/>
          <w:lang w:eastAsia="ar-SA"/>
        </w:rPr>
        <w:t>, a Wykonawca, mimo wezwania Zamawiającego, nie zaprzestał naruszeń lub nie usunął ich skutków w wyznaczonym przez Zamawiającego terminie</w:t>
      </w:r>
      <w:r w:rsidRPr="00A5246B">
        <w:rPr>
          <w:rFonts w:ascii="Garamond" w:hAnsi="Garamond"/>
          <w:kern w:val="0"/>
          <w:sz w:val="20"/>
          <w:szCs w:val="20"/>
          <w:lang w:eastAsia="ar-SA"/>
        </w:rPr>
        <w:t xml:space="preserve">, </w:t>
      </w:r>
    </w:p>
    <w:p w14:paraId="2185D28C" w14:textId="77777777" w:rsidR="00B23856" w:rsidRPr="00A5246B" w:rsidRDefault="00B23856">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Odstąpienie od umowy powinno nastąpić w formie pisemnej z podaniem uzasadnienia. Oświadczenie o odstąpieniu powinno nastąpić w ciągu 30 dni od powzięcia okoliczności uzasadniających jego złożenie.</w:t>
      </w:r>
    </w:p>
    <w:p w14:paraId="25EB0945" w14:textId="54B638CD" w:rsidR="00B23856" w:rsidRPr="00A5246B" w:rsidRDefault="00B23856">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 razie odstąpienia od umowy bądź przerwania jej wykonywania:</w:t>
      </w:r>
    </w:p>
    <w:p w14:paraId="44CF6FB0" w14:textId="1A2B1743" w:rsidR="00B23856" w:rsidRPr="00A5246B" w:rsidRDefault="00692F19" w:rsidP="00A45C06">
      <w:pPr>
        <w:widowControl w:val="0"/>
        <w:numPr>
          <w:ilvl w:val="0"/>
          <w:numId w:val="11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Strony, przy udziale </w:t>
      </w:r>
      <w:r w:rsidR="00B23856" w:rsidRPr="00A5246B">
        <w:rPr>
          <w:rFonts w:ascii="Garamond" w:hAnsi="Garamond"/>
          <w:kern w:val="0"/>
          <w:sz w:val="20"/>
          <w:szCs w:val="20"/>
          <w:lang w:eastAsia="ar-SA"/>
        </w:rPr>
        <w:t>In</w:t>
      </w:r>
      <w:r w:rsidRPr="00A5246B">
        <w:rPr>
          <w:rFonts w:ascii="Garamond" w:hAnsi="Garamond"/>
          <w:kern w:val="0"/>
          <w:sz w:val="20"/>
          <w:szCs w:val="20"/>
          <w:lang w:eastAsia="ar-SA"/>
        </w:rPr>
        <w:t xml:space="preserve">westora Zastępczego, </w:t>
      </w:r>
      <w:r w:rsidR="00B23856" w:rsidRPr="00A5246B">
        <w:rPr>
          <w:rFonts w:ascii="Garamond" w:hAnsi="Garamond"/>
          <w:kern w:val="0"/>
          <w:sz w:val="20"/>
          <w:szCs w:val="20"/>
          <w:lang w:eastAsia="ar-SA"/>
        </w:rPr>
        <w:t>sporządz</w:t>
      </w:r>
      <w:r w:rsidRPr="00A5246B">
        <w:rPr>
          <w:rFonts w:ascii="Garamond" w:hAnsi="Garamond"/>
          <w:kern w:val="0"/>
          <w:sz w:val="20"/>
          <w:szCs w:val="20"/>
          <w:lang w:eastAsia="ar-SA"/>
        </w:rPr>
        <w:t>ą</w:t>
      </w:r>
      <w:r w:rsidR="00B23856" w:rsidRPr="00A5246B">
        <w:rPr>
          <w:rFonts w:ascii="Garamond" w:hAnsi="Garamond"/>
          <w:kern w:val="0"/>
          <w:sz w:val="20"/>
          <w:szCs w:val="20"/>
          <w:lang w:eastAsia="ar-SA"/>
        </w:rPr>
        <w:t xml:space="preserve"> w terminie 7 dni szczegółowy protokół inwentaryzacji robót w toku</w:t>
      </w:r>
      <w:r w:rsidRPr="00A5246B">
        <w:rPr>
          <w:rFonts w:ascii="Garamond" w:hAnsi="Garamond"/>
          <w:kern w:val="0"/>
          <w:sz w:val="20"/>
          <w:szCs w:val="20"/>
          <w:lang w:eastAsia="ar-SA"/>
        </w:rPr>
        <w:t>,</w:t>
      </w:r>
      <w:r w:rsidR="00B23856" w:rsidRPr="00A5246B">
        <w:rPr>
          <w:rFonts w:ascii="Garamond" w:hAnsi="Garamond"/>
          <w:kern w:val="0"/>
          <w:sz w:val="20"/>
          <w:szCs w:val="20"/>
          <w:lang w:eastAsia="ar-SA"/>
        </w:rPr>
        <w:t xml:space="preserve"> wg stany na dzień odstąpienia</w:t>
      </w:r>
      <w:r w:rsidRPr="00A5246B">
        <w:rPr>
          <w:rFonts w:ascii="Garamond" w:hAnsi="Garamond"/>
          <w:kern w:val="0"/>
          <w:sz w:val="20"/>
          <w:szCs w:val="20"/>
          <w:lang w:eastAsia="ar-SA"/>
        </w:rPr>
        <w:t>/zaprzestania realizacji</w:t>
      </w:r>
      <w:r w:rsidR="00B23856" w:rsidRPr="00A5246B">
        <w:rPr>
          <w:rFonts w:ascii="Garamond" w:hAnsi="Garamond"/>
          <w:kern w:val="0"/>
          <w:sz w:val="20"/>
          <w:szCs w:val="20"/>
          <w:lang w:eastAsia="ar-SA"/>
        </w:rPr>
        <w:t>,</w:t>
      </w:r>
    </w:p>
    <w:p w14:paraId="64FC81AF" w14:textId="7C453E79" w:rsidR="00B23856" w:rsidRPr="00A5246B" w:rsidRDefault="00692F19" w:rsidP="00A45C06">
      <w:pPr>
        <w:widowControl w:val="0"/>
        <w:numPr>
          <w:ilvl w:val="0"/>
          <w:numId w:val="11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w:t>
      </w:r>
      <w:r w:rsidR="00B23856" w:rsidRPr="00A5246B">
        <w:rPr>
          <w:rFonts w:ascii="Garamond" w:hAnsi="Garamond"/>
          <w:kern w:val="0"/>
          <w:sz w:val="20"/>
          <w:szCs w:val="20"/>
          <w:lang w:eastAsia="ar-SA"/>
        </w:rPr>
        <w:t xml:space="preserve">zabezpieczy przerwane roboty w zakresie uzgodnionym przez strony, na koszt Zamawiającego, jeżeli do odstąpienia od umowy </w:t>
      </w:r>
      <w:r w:rsidRPr="00A5246B">
        <w:rPr>
          <w:rFonts w:ascii="Garamond" w:hAnsi="Garamond"/>
          <w:kern w:val="0"/>
          <w:sz w:val="20"/>
          <w:szCs w:val="20"/>
          <w:lang w:eastAsia="ar-SA"/>
        </w:rPr>
        <w:t xml:space="preserve">lub przerwania jej wykonywania </w:t>
      </w:r>
      <w:r w:rsidR="00B23856" w:rsidRPr="00A5246B">
        <w:rPr>
          <w:rFonts w:ascii="Garamond" w:hAnsi="Garamond"/>
          <w:kern w:val="0"/>
          <w:sz w:val="20"/>
          <w:szCs w:val="20"/>
          <w:lang w:eastAsia="ar-SA"/>
        </w:rPr>
        <w:t xml:space="preserve">doszło z przyczyn, za które Zamawiający odpowiada; w pozostałych wypadkach koszty zabezpieczenia ponosi Wykonawca, </w:t>
      </w:r>
    </w:p>
    <w:p w14:paraId="4608131B" w14:textId="21AAF174" w:rsidR="00B23856" w:rsidRPr="00A5246B" w:rsidRDefault="00692F19" w:rsidP="00A45C06">
      <w:pPr>
        <w:widowControl w:val="0"/>
        <w:numPr>
          <w:ilvl w:val="0"/>
          <w:numId w:val="11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w:t>
      </w:r>
      <w:r w:rsidR="00B23856" w:rsidRPr="00A5246B">
        <w:rPr>
          <w:rFonts w:ascii="Garamond" w:hAnsi="Garamond"/>
          <w:kern w:val="0"/>
          <w:sz w:val="20"/>
          <w:szCs w:val="20"/>
          <w:lang w:eastAsia="ar-SA"/>
        </w:rPr>
        <w:t>zgłosi do dokonania przez Zamawiającego odbi</w:t>
      </w:r>
      <w:r w:rsidRPr="00A5246B">
        <w:rPr>
          <w:rFonts w:ascii="Garamond" w:hAnsi="Garamond"/>
          <w:kern w:val="0"/>
          <w:sz w:val="20"/>
          <w:szCs w:val="20"/>
          <w:lang w:eastAsia="ar-SA"/>
        </w:rPr>
        <w:t>o</w:t>
      </w:r>
      <w:r w:rsidR="00B23856" w:rsidRPr="00A5246B">
        <w:rPr>
          <w:rFonts w:ascii="Garamond" w:hAnsi="Garamond"/>
          <w:kern w:val="0"/>
          <w:sz w:val="20"/>
          <w:szCs w:val="20"/>
          <w:lang w:eastAsia="ar-SA"/>
        </w:rPr>
        <w:t>r</w:t>
      </w:r>
      <w:r w:rsidRPr="00A5246B">
        <w:rPr>
          <w:rFonts w:ascii="Garamond" w:hAnsi="Garamond"/>
          <w:kern w:val="0"/>
          <w:sz w:val="20"/>
          <w:szCs w:val="20"/>
          <w:lang w:eastAsia="ar-SA"/>
        </w:rPr>
        <w:t>u</w:t>
      </w:r>
      <w:r w:rsidR="00B23856" w:rsidRPr="00A5246B">
        <w:rPr>
          <w:rFonts w:ascii="Garamond" w:hAnsi="Garamond"/>
          <w:kern w:val="0"/>
          <w:sz w:val="20"/>
          <w:szCs w:val="20"/>
          <w:lang w:eastAsia="ar-SA"/>
        </w:rPr>
        <w:t xml:space="preserve"> robót przerwanych oraz zabezpieczających, jeżeli odstąpienie od umowy nastąpiło z przyczyn, za które odpowiada Wykonawca,</w:t>
      </w:r>
    </w:p>
    <w:p w14:paraId="3ED1C84D" w14:textId="648BE7DA" w:rsidR="00B23856" w:rsidRPr="00A5246B" w:rsidRDefault="00B23856" w:rsidP="00A45C06">
      <w:pPr>
        <w:widowControl w:val="0"/>
        <w:numPr>
          <w:ilvl w:val="0"/>
          <w:numId w:val="11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Strony dokonają rozliczenia wynagrodzenia</w:t>
      </w:r>
      <w:r w:rsidR="00692F19" w:rsidRPr="00A5246B">
        <w:rPr>
          <w:rFonts w:ascii="Garamond" w:hAnsi="Garamond"/>
          <w:kern w:val="0"/>
          <w:sz w:val="20"/>
          <w:szCs w:val="20"/>
          <w:lang w:eastAsia="ar-SA"/>
        </w:rPr>
        <w:t xml:space="preserve"> należnego za prace wykonane </w:t>
      </w:r>
      <w:r w:rsidRPr="00A5246B">
        <w:rPr>
          <w:rFonts w:ascii="Garamond" w:hAnsi="Garamond"/>
          <w:kern w:val="0"/>
          <w:sz w:val="20"/>
          <w:szCs w:val="20"/>
          <w:lang w:eastAsia="ar-SA"/>
        </w:rPr>
        <w:t>do dnia odstąpienia od umowy</w:t>
      </w:r>
      <w:r w:rsidR="00692F19" w:rsidRPr="00A5246B">
        <w:rPr>
          <w:rFonts w:ascii="Garamond" w:hAnsi="Garamond"/>
          <w:kern w:val="0"/>
          <w:sz w:val="20"/>
          <w:szCs w:val="20"/>
          <w:lang w:eastAsia="ar-SA"/>
        </w:rPr>
        <w:t xml:space="preserve"> bądź dnia,  w którym nastąpiło przerwanie jej wykonywania;</w:t>
      </w:r>
    </w:p>
    <w:p w14:paraId="10FE157B" w14:textId="6D02C042" w:rsidR="00B23856" w:rsidRPr="00A5246B" w:rsidRDefault="00B23856" w:rsidP="00A45C06">
      <w:pPr>
        <w:widowControl w:val="0"/>
        <w:numPr>
          <w:ilvl w:val="0"/>
          <w:numId w:val="11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niezwłocznie, a najpóźniej w terminie 15 dni, usunie z </w:t>
      </w:r>
      <w:r w:rsidR="00692F19" w:rsidRPr="00A5246B">
        <w:rPr>
          <w:rFonts w:ascii="Garamond" w:hAnsi="Garamond"/>
          <w:kern w:val="0"/>
          <w:sz w:val="20"/>
          <w:szCs w:val="20"/>
          <w:lang w:eastAsia="ar-SA"/>
        </w:rPr>
        <w:t>t</w:t>
      </w:r>
      <w:r w:rsidRPr="00A5246B">
        <w:rPr>
          <w:rFonts w:ascii="Garamond" w:hAnsi="Garamond"/>
          <w:kern w:val="0"/>
          <w:sz w:val="20"/>
          <w:szCs w:val="20"/>
          <w:lang w:eastAsia="ar-SA"/>
        </w:rPr>
        <w:t xml:space="preserve">erenu </w:t>
      </w:r>
      <w:r w:rsidR="00692F19" w:rsidRPr="00A5246B">
        <w:rPr>
          <w:rFonts w:ascii="Garamond" w:hAnsi="Garamond"/>
          <w:kern w:val="0"/>
          <w:sz w:val="20"/>
          <w:szCs w:val="20"/>
          <w:lang w:eastAsia="ar-SA"/>
        </w:rPr>
        <w:t>b</w:t>
      </w:r>
      <w:r w:rsidRPr="00A5246B">
        <w:rPr>
          <w:rFonts w:ascii="Garamond" w:hAnsi="Garamond"/>
          <w:kern w:val="0"/>
          <w:sz w:val="20"/>
          <w:szCs w:val="20"/>
          <w:lang w:eastAsia="ar-SA"/>
        </w:rPr>
        <w:t>udowy obiekty stanowiące zaplecze budowy, przez niego dostarczone lub wzniesione</w:t>
      </w:r>
      <w:r w:rsidR="00692F19" w:rsidRPr="00A5246B">
        <w:rPr>
          <w:rFonts w:ascii="Garamond" w:hAnsi="Garamond"/>
          <w:kern w:val="0"/>
          <w:sz w:val="20"/>
          <w:szCs w:val="20"/>
          <w:lang w:eastAsia="ar-SA"/>
        </w:rPr>
        <w:t xml:space="preserve"> – chyba że Strony dokonają odmiennych ustaleń;</w:t>
      </w:r>
    </w:p>
    <w:p w14:paraId="7E8ACB8C" w14:textId="2001A379" w:rsidR="00B23856" w:rsidRPr="00A5246B" w:rsidRDefault="00B23856">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Zamawiający dokona odbioru robót przerwanych oraz zapłaty wynagrodzenia za roboty, które zostały wykonane do dnia odstąpienia</w:t>
      </w:r>
      <w:r w:rsidR="00692F19" w:rsidRPr="00A5246B">
        <w:rPr>
          <w:rFonts w:ascii="Garamond" w:hAnsi="Garamond"/>
          <w:kern w:val="0"/>
          <w:sz w:val="20"/>
          <w:szCs w:val="20"/>
          <w:lang w:eastAsia="ar-SA"/>
        </w:rPr>
        <w:t xml:space="preserve"> / przerwania wykonywania Umowy,</w:t>
      </w:r>
      <w:r w:rsidRPr="00A5246B">
        <w:rPr>
          <w:rFonts w:ascii="Garamond" w:hAnsi="Garamond"/>
          <w:kern w:val="0"/>
          <w:sz w:val="20"/>
          <w:szCs w:val="20"/>
          <w:lang w:eastAsia="ar-SA"/>
        </w:rPr>
        <w:t xml:space="preserve"> pod warunkiem ich prawidłowego wykonania. Wykonawcy nie przysługuje roszczenie o zapłatę pozostałej części wynagrodzenia.</w:t>
      </w:r>
    </w:p>
    <w:p w14:paraId="2DAFBF15" w14:textId="77777777" w:rsidR="00B23856" w:rsidRPr="00A5246B" w:rsidRDefault="00B23856">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Żadnej ze Stron nie przysługuje odszkodowanie za rozwiązanie umowy na skutek odstąpienie z przyczyn leżących po jej stronie ani z przyczyn niezależnych od żadnej ze Stron (w szczególności z powodu okoliczności, o których mowa w ust. 2).</w:t>
      </w:r>
    </w:p>
    <w:p w14:paraId="4A4260F8" w14:textId="77777777" w:rsidR="00B23856" w:rsidRPr="00A5246B" w:rsidRDefault="00B23856">
      <w:pPr>
        <w:widowControl w:val="0"/>
        <w:numPr>
          <w:ilvl w:val="3"/>
          <w:numId w:val="124"/>
        </w:numPr>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kern w:val="0"/>
          <w:sz w:val="20"/>
          <w:szCs w:val="20"/>
          <w:lang w:eastAsia="ar-SA"/>
        </w:rPr>
        <w:t>W przypadku odstąpienia od umowy Strony zachowują prawo dochodzenia zapłaty kar umownych.</w:t>
      </w:r>
    </w:p>
    <w:p w14:paraId="0A1AB720" w14:textId="0BBA770A" w:rsidR="00D429A3" w:rsidRPr="00A5246B" w:rsidRDefault="00D429A3">
      <w:pPr>
        <w:widowControl w:val="0"/>
        <w:numPr>
          <w:ilvl w:val="3"/>
          <w:numId w:val="124"/>
        </w:numPr>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Strony potwierdzają, że odstąpienie od Umowy lub jej części wywoła wyłącznie skutki określone w Umowie, w szczególności do odstąpienia od Umowy nie ma zastosowania przepis art. 395 § 2 Kodeksu cywilnego, a odstąpienie następuje ze skutkiem ex nunc.</w:t>
      </w:r>
    </w:p>
    <w:p w14:paraId="6F8EE9D9" w14:textId="77777777"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19</w:t>
      </w:r>
    </w:p>
    <w:p w14:paraId="58AE2F47" w14:textId="4876F343"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udziela Zamawiającemu gwarancji na wykonane roboty na </w:t>
      </w:r>
      <w:r w:rsidRPr="00A5246B">
        <w:rPr>
          <w:rFonts w:ascii="Garamond" w:hAnsi="Garamond"/>
          <w:bCs/>
          <w:kern w:val="0"/>
          <w:sz w:val="20"/>
          <w:szCs w:val="20"/>
          <w:lang w:eastAsia="ar-SA"/>
        </w:rPr>
        <w:t xml:space="preserve">okres ………….. miesięcy (minimum </w:t>
      </w:r>
      <w:r w:rsidR="00B74282" w:rsidRPr="00A5246B">
        <w:rPr>
          <w:rFonts w:ascii="Garamond" w:hAnsi="Garamond"/>
          <w:bCs/>
          <w:kern w:val="0"/>
          <w:sz w:val="20"/>
          <w:szCs w:val="20"/>
          <w:lang w:eastAsia="ar-SA"/>
        </w:rPr>
        <w:t>…………………..</w:t>
      </w:r>
      <w:r w:rsidRPr="00A5246B">
        <w:rPr>
          <w:rFonts w:ascii="Garamond" w:hAnsi="Garamond"/>
          <w:bCs/>
          <w:kern w:val="0"/>
          <w:sz w:val="20"/>
          <w:szCs w:val="20"/>
          <w:lang w:eastAsia="ar-SA"/>
        </w:rPr>
        <w:t xml:space="preserve"> miesięcy lecz nie więcej niż </w:t>
      </w:r>
      <w:r w:rsidR="00B74282" w:rsidRPr="00A5246B">
        <w:rPr>
          <w:rFonts w:ascii="Garamond" w:hAnsi="Garamond"/>
          <w:bCs/>
          <w:kern w:val="0"/>
          <w:sz w:val="20"/>
          <w:szCs w:val="20"/>
          <w:lang w:eastAsia="ar-SA"/>
        </w:rPr>
        <w:t>……………………………</w:t>
      </w:r>
      <w:r w:rsidRPr="00A5246B">
        <w:rPr>
          <w:rFonts w:ascii="Garamond" w:hAnsi="Garamond"/>
          <w:bCs/>
          <w:kern w:val="0"/>
          <w:sz w:val="20"/>
          <w:szCs w:val="20"/>
          <w:lang w:eastAsia="ar-SA"/>
        </w:rPr>
        <w:t xml:space="preserve"> miesięcy) </w:t>
      </w:r>
      <w:r w:rsidRPr="00A5246B">
        <w:rPr>
          <w:rFonts w:ascii="Garamond" w:hAnsi="Garamond"/>
          <w:kern w:val="0"/>
          <w:sz w:val="20"/>
          <w:szCs w:val="20"/>
          <w:lang w:eastAsia="ar-SA"/>
        </w:rPr>
        <w:t>licząc od daty odbioru całości przedmiotu zamówienia oraz zobowiązuje się do nieodpłatnej naprawy ewentualnych usterek i wad w okresie gwarancyjnym. W tym okres</w:t>
      </w:r>
      <w:r w:rsidR="003155C3" w:rsidRPr="00A5246B">
        <w:rPr>
          <w:rFonts w:ascii="Garamond" w:hAnsi="Garamond"/>
          <w:kern w:val="0"/>
          <w:sz w:val="20"/>
          <w:szCs w:val="20"/>
          <w:lang w:eastAsia="ar-SA"/>
        </w:rPr>
        <w:t>ie</w:t>
      </w:r>
      <w:r w:rsidRPr="00A5246B">
        <w:rPr>
          <w:rFonts w:ascii="Garamond" w:hAnsi="Garamond"/>
          <w:kern w:val="0"/>
          <w:sz w:val="20"/>
          <w:szCs w:val="20"/>
          <w:lang w:eastAsia="ar-SA"/>
        </w:rPr>
        <w:t xml:space="preserve"> ponosi również </w:t>
      </w:r>
      <w:r w:rsidRPr="00A5246B">
        <w:rPr>
          <w:rStyle w:val="markedcontent"/>
          <w:rFonts w:ascii="Garamond" w:hAnsi="Garamond" w:cs="Arial"/>
          <w:sz w:val="20"/>
          <w:szCs w:val="20"/>
        </w:rPr>
        <w:t>odpowiedzialność tytułem</w:t>
      </w:r>
      <w:r w:rsidRPr="00A5246B">
        <w:rPr>
          <w:rFonts w:ascii="Garamond" w:hAnsi="Garamond"/>
          <w:sz w:val="20"/>
          <w:szCs w:val="20"/>
        </w:rPr>
        <w:t xml:space="preserve"> </w:t>
      </w:r>
      <w:r w:rsidRPr="00A5246B">
        <w:rPr>
          <w:rStyle w:val="markedcontent"/>
          <w:rFonts w:ascii="Garamond" w:hAnsi="Garamond" w:cs="Arial"/>
          <w:sz w:val="20"/>
          <w:szCs w:val="20"/>
        </w:rPr>
        <w:t>rękojmi za wady przedmiotu umowy na podstawie przepisów kodeksu cywilnego.</w:t>
      </w:r>
      <w:r w:rsidRPr="00A5246B">
        <w:rPr>
          <w:rStyle w:val="markedcontent"/>
          <w:rFonts w:ascii="Garamond" w:hAnsi="Garamond"/>
          <w:kern w:val="0"/>
          <w:sz w:val="20"/>
          <w:szCs w:val="20"/>
          <w:lang w:eastAsia="ar-SA"/>
        </w:rPr>
        <w:t xml:space="preserve"> </w:t>
      </w:r>
      <w:r w:rsidRPr="00A5246B">
        <w:rPr>
          <w:rFonts w:ascii="Garamond" w:hAnsi="Garamond" w:cs="Garamond"/>
          <w:kern w:val="0"/>
          <w:sz w:val="20"/>
          <w:szCs w:val="20"/>
          <w:lang w:eastAsia="ar-SA"/>
        </w:rPr>
        <w:t xml:space="preserve">Strony ustalają, że </w:t>
      </w:r>
      <w:r w:rsidR="00022D41" w:rsidRPr="00A5246B">
        <w:rPr>
          <w:rFonts w:ascii="Garamond" w:hAnsi="Garamond" w:cs="Garamond"/>
          <w:kern w:val="0"/>
          <w:sz w:val="20"/>
          <w:szCs w:val="20"/>
          <w:lang w:eastAsia="ar-SA"/>
        </w:rPr>
        <w:t xml:space="preserve">w okresie </w:t>
      </w:r>
      <w:r w:rsidRPr="00A5246B">
        <w:rPr>
          <w:rFonts w:ascii="Garamond" w:hAnsi="Garamond" w:cs="Garamond"/>
          <w:bCs/>
          <w:kern w:val="0"/>
          <w:sz w:val="20"/>
          <w:szCs w:val="20"/>
          <w:lang w:eastAsia="ar-SA"/>
        </w:rPr>
        <w:t>gwarancj</w:t>
      </w:r>
      <w:r w:rsidR="00022D41" w:rsidRPr="00A5246B">
        <w:rPr>
          <w:rFonts w:ascii="Garamond" w:hAnsi="Garamond" w:cs="Garamond"/>
          <w:bCs/>
          <w:kern w:val="0"/>
          <w:sz w:val="20"/>
          <w:szCs w:val="20"/>
          <w:lang w:eastAsia="ar-SA"/>
        </w:rPr>
        <w:t xml:space="preserve">i Wykonawca zobowiązany jest do zapewnienia, na własny koszt, przeglądów i czynności serwisowych (w tym bieżących materiałów eksploatacyjnych) </w:t>
      </w:r>
      <w:r w:rsidR="006E6642" w:rsidRPr="00A5246B">
        <w:rPr>
          <w:rFonts w:ascii="Garamond" w:hAnsi="Garamond" w:cs="Garamond"/>
          <w:bCs/>
          <w:kern w:val="0"/>
          <w:sz w:val="20"/>
          <w:szCs w:val="20"/>
          <w:lang w:eastAsia="ar-SA"/>
        </w:rPr>
        <w:t>zalecan</w:t>
      </w:r>
      <w:r w:rsidR="00022D41" w:rsidRPr="00A5246B">
        <w:rPr>
          <w:rFonts w:ascii="Garamond" w:hAnsi="Garamond" w:cs="Garamond"/>
          <w:bCs/>
          <w:kern w:val="0"/>
          <w:sz w:val="20"/>
          <w:szCs w:val="20"/>
          <w:lang w:eastAsia="ar-SA"/>
        </w:rPr>
        <w:t xml:space="preserve">ych </w:t>
      </w:r>
      <w:r w:rsidR="006E6642" w:rsidRPr="00A5246B">
        <w:rPr>
          <w:rFonts w:ascii="Garamond" w:hAnsi="Garamond" w:cs="Garamond"/>
          <w:bCs/>
          <w:kern w:val="0"/>
          <w:sz w:val="20"/>
          <w:szCs w:val="20"/>
          <w:lang w:eastAsia="ar-SA"/>
        </w:rPr>
        <w:t>przez producentów urządzeń/instalacji</w:t>
      </w:r>
      <w:r w:rsidRPr="00A5246B">
        <w:rPr>
          <w:rFonts w:ascii="Garamond" w:hAnsi="Garamond" w:cs="Garamond"/>
          <w:bCs/>
          <w:kern w:val="0"/>
          <w:sz w:val="20"/>
          <w:szCs w:val="20"/>
          <w:lang w:eastAsia="ar-SA"/>
        </w:rPr>
        <w:t>.</w:t>
      </w:r>
      <w:r w:rsidR="00606F5E" w:rsidRPr="00A5246B">
        <w:rPr>
          <w:rFonts w:ascii="Garamond" w:hAnsi="Garamond" w:cs="Garamond"/>
          <w:bCs/>
          <w:kern w:val="0"/>
          <w:sz w:val="20"/>
          <w:szCs w:val="20"/>
          <w:lang w:eastAsia="ar-SA"/>
        </w:rPr>
        <w:t xml:space="preserve"> </w:t>
      </w:r>
    </w:p>
    <w:p w14:paraId="49732D9B" w14:textId="7EAA5A04" w:rsidR="00022D41"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bookmarkStart w:id="32" w:name="_Hlk209505111"/>
      <w:r w:rsidRPr="00A5246B">
        <w:rPr>
          <w:rFonts w:ascii="Garamond" w:hAnsi="Garamond"/>
          <w:kern w:val="0"/>
          <w:sz w:val="20"/>
          <w:szCs w:val="20"/>
          <w:lang w:eastAsia="ar-SA"/>
        </w:rPr>
        <w:t>Bieg gwarancji/rękojmi rozpoczyna się od dnia dokonania odbioru końcowego, w którym nie stwierdzono wad i usterek</w:t>
      </w:r>
      <w:r w:rsidR="00001121" w:rsidRPr="00A5246B">
        <w:rPr>
          <w:rFonts w:ascii="Garamond" w:hAnsi="Garamond"/>
          <w:kern w:val="0"/>
          <w:sz w:val="20"/>
          <w:szCs w:val="20"/>
          <w:lang w:eastAsia="ar-SA"/>
        </w:rPr>
        <w:t xml:space="preserve"> istotnych</w:t>
      </w:r>
      <w:bookmarkEnd w:id="32"/>
      <w:r w:rsidRPr="00A5246B">
        <w:rPr>
          <w:rFonts w:ascii="Garamond" w:hAnsi="Garamond"/>
          <w:kern w:val="0"/>
          <w:sz w:val="20"/>
          <w:szCs w:val="20"/>
          <w:lang w:eastAsia="ar-SA"/>
        </w:rPr>
        <w:t xml:space="preserve"> lub od dnia podpisania protokołu odbioru usunięcia wad i usterek stwierdzonych podczas odbioru końcowego</w:t>
      </w:r>
      <w:r w:rsidR="00022D41" w:rsidRPr="00A5246B">
        <w:rPr>
          <w:rFonts w:ascii="Garamond" w:hAnsi="Garamond"/>
          <w:kern w:val="0"/>
          <w:sz w:val="20"/>
          <w:szCs w:val="20"/>
          <w:lang w:eastAsia="ar-SA"/>
        </w:rPr>
        <w:t xml:space="preserve"> w stosunku do elementów, gdzie usuwano wady i usterki. </w:t>
      </w:r>
    </w:p>
    <w:p w14:paraId="3C970728" w14:textId="77777777"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Odpowiedzialność Wykonawcy z tytułu gwarancji i rękojmi obejmuje również roboty wykonane przez Podwykonawców.</w:t>
      </w:r>
    </w:p>
    <w:p w14:paraId="08FA6DDD" w14:textId="77777777"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Usunięcie wady (usterki) będzie stwierdzone protokolarnie, po uprzednim zawiadomieniu przez Wykonawcę o jej usunięciu.</w:t>
      </w:r>
    </w:p>
    <w:p w14:paraId="0A557315" w14:textId="77777777"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będzie usuwał wady (usterki) w okresie odpowiedzialności swoim kosztem i staraniem, bez żadnego dodatkowego wynagrodzenia z tego tytułu.</w:t>
      </w:r>
    </w:p>
    <w:p w14:paraId="0B2C9E29" w14:textId="77777777"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Wykonawca nie może odmówić usunięcia wad bez względu na wysokość związanych z tym kosztów.</w:t>
      </w:r>
    </w:p>
    <w:p w14:paraId="49BC40D8" w14:textId="77777777"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Zamawiający jest uprawniony do wykonywania uprawnień z gwarancji niezależnie od przysługujących mu uprawnień z tytułu rękojmi.</w:t>
      </w:r>
    </w:p>
    <w:p w14:paraId="56106FEA" w14:textId="0C2E019E"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bookmarkStart w:id="33" w:name="_Hlk209477210"/>
      <w:r w:rsidRPr="00A5246B">
        <w:rPr>
          <w:rFonts w:ascii="Garamond" w:hAnsi="Garamond"/>
          <w:kern w:val="0"/>
          <w:sz w:val="20"/>
          <w:szCs w:val="20"/>
          <w:lang w:eastAsia="ar-SA"/>
        </w:rPr>
        <w:t>Jeżeli w ramach gwarancji lub rękojmi usunięta została wada, termin gwarancji lub rękojmi biegnie na nowo w zakresie rzeczy naprawionej</w:t>
      </w:r>
      <w:r w:rsidR="00CE1373" w:rsidRPr="00A5246B">
        <w:rPr>
          <w:rFonts w:ascii="Garamond" w:hAnsi="Garamond"/>
          <w:kern w:val="0"/>
          <w:sz w:val="20"/>
          <w:szCs w:val="20"/>
          <w:lang w:eastAsia="ar-SA"/>
        </w:rPr>
        <w:t>, jeśli wada była istotna</w:t>
      </w:r>
      <w:r w:rsidRPr="00A5246B">
        <w:rPr>
          <w:rFonts w:ascii="Garamond" w:hAnsi="Garamond"/>
          <w:kern w:val="0"/>
          <w:sz w:val="20"/>
          <w:szCs w:val="20"/>
          <w:lang w:eastAsia="ar-SA"/>
        </w:rPr>
        <w:t xml:space="preserve">. </w:t>
      </w:r>
    </w:p>
    <w:p w14:paraId="4FA24EDB" w14:textId="395DD541"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bookmarkStart w:id="34" w:name="_Hlk209515454"/>
      <w:bookmarkEnd w:id="33"/>
      <w:r w:rsidRPr="00A5246B">
        <w:rPr>
          <w:rFonts w:ascii="Garamond" w:hAnsi="Garamond"/>
          <w:kern w:val="0"/>
          <w:sz w:val="20"/>
          <w:szCs w:val="20"/>
          <w:lang w:eastAsia="ar-SA"/>
        </w:rPr>
        <w:t>Zamawiający zgłasza wady Wykonawcy na piśmie</w:t>
      </w:r>
      <w:r w:rsidR="00346BFF" w:rsidRPr="00A5246B">
        <w:rPr>
          <w:rFonts w:ascii="Garamond" w:hAnsi="Garamond"/>
          <w:kern w:val="0"/>
          <w:sz w:val="20"/>
          <w:szCs w:val="20"/>
          <w:lang w:eastAsia="ar-SA"/>
        </w:rPr>
        <w:t xml:space="preserve"> lub za pomocą środków komunikacji elektronicznej (e-Doręczenia)</w:t>
      </w:r>
      <w:r w:rsidRPr="00A5246B">
        <w:rPr>
          <w:rFonts w:ascii="Garamond" w:hAnsi="Garamond"/>
          <w:kern w:val="0"/>
          <w:sz w:val="20"/>
          <w:szCs w:val="20"/>
          <w:lang w:eastAsia="ar-SA"/>
        </w:rPr>
        <w:t xml:space="preserve">. Wykonawca w ciągu </w:t>
      </w:r>
      <w:r w:rsidR="00346BFF" w:rsidRPr="00A5246B">
        <w:rPr>
          <w:rFonts w:ascii="Garamond" w:hAnsi="Garamond"/>
          <w:kern w:val="0"/>
          <w:sz w:val="20"/>
          <w:szCs w:val="20"/>
          <w:lang w:eastAsia="ar-SA"/>
        </w:rPr>
        <w:t xml:space="preserve">5 dni </w:t>
      </w:r>
      <w:r w:rsidRPr="00A5246B">
        <w:rPr>
          <w:rFonts w:ascii="Garamond" w:hAnsi="Garamond"/>
          <w:kern w:val="0"/>
          <w:sz w:val="20"/>
          <w:szCs w:val="20"/>
          <w:lang w:eastAsia="ar-SA"/>
        </w:rPr>
        <w:t>roboczych informuje Zamawiającego o terminie przystąpienia do usunięcia wad.</w:t>
      </w:r>
    </w:p>
    <w:p w14:paraId="20B80226" w14:textId="5FCAFBF9"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bookmarkStart w:id="35" w:name="_Hlk209515721"/>
      <w:bookmarkEnd w:id="34"/>
      <w:r w:rsidRPr="00A5246B">
        <w:rPr>
          <w:rFonts w:ascii="Garamond" w:hAnsi="Garamond"/>
          <w:kern w:val="0"/>
          <w:sz w:val="20"/>
          <w:szCs w:val="20"/>
          <w:lang w:eastAsia="ar-SA"/>
        </w:rPr>
        <w:t xml:space="preserve">Ujawnione w okresie rękojmi i gwarancji wady zostają usunięte przez Wykonawcę niezwłocznie, lecz nie później niż do </w:t>
      </w:r>
      <w:r w:rsidR="00346BFF" w:rsidRPr="00A5246B">
        <w:rPr>
          <w:rFonts w:ascii="Garamond" w:hAnsi="Garamond"/>
          <w:kern w:val="0"/>
          <w:sz w:val="20"/>
          <w:szCs w:val="20"/>
          <w:lang w:eastAsia="ar-SA"/>
        </w:rPr>
        <w:t xml:space="preserve">10 dni </w:t>
      </w:r>
      <w:r w:rsidR="00022D41" w:rsidRPr="00A5246B">
        <w:rPr>
          <w:rFonts w:ascii="Garamond" w:hAnsi="Garamond"/>
          <w:kern w:val="0"/>
          <w:sz w:val="20"/>
          <w:szCs w:val="20"/>
          <w:lang w:eastAsia="ar-SA"/>
        </w:rPr>
        <w:t xml:space="preserve">roboczych </w:t>
      </w:r>
      <w:r w:rsidRPr="00A5246B">
        <w:rPr>
          <w:rFonts w:ascii="Garamond" w:hAnsi="Garamond"/>
          <w:kern w:val="0"/>
          <w:sz w:val="20"/>
          <w:szCs w:val="20"/>
          <w:lang w:eastAsia="ar-SA"/>
        </w:rPr>
        <w:t>od daty ich zgłoszenia, chyba że na</w:t>
      </w:r>
      <w:r w:rsidR="00022D41" w:rsidRPr="00A5246B">
        <w:rPr>
          <w:rFonts w:ascii="Garamond" w:hAnsi="Garamond"/>
          <w:kern w:val="0"/>
          <w:sz w:val="20"/>
          <w:szCs w:val="20"/>
          <w:lang w:eastAsia="ar-SA"/>
        </w:rPr>
        <w:t xml:space="preserve"> uzasadniony</w:t>
      </w:r>
      <w:r w:rsidRPr="00A5246B">
        <w:rPr>
          <w:rFonts w:ascii="Garamond" w:hAnsi="Garamond"/>
          <w:kern w:val="0"/>
          <w:sz w:val="20"/>
          <w:szCs w:val="20"/>
          <w:lang w:eastAsia="ar-SA"/>
        </w:rPr>
        <w:t xml:space="preserve"> wniosek Wykonawcy Zamawiający wyrazi zgodę na jego przedłużenie.</w:t>
      </w:r>
    </w:p>
    <w:bookmarkEnd w:id="35"/>
    <w:p w14:paraId="4E37366F" w14:textId="7F6E19DA"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 wypadku nieusunięcia wady w terminie jak wyżej, Zamawiający uprawniony jest do jej usunięcia we własnym zakresie i obciążenia</w:t>
      </w:r>
      <w:r w:rsidR="00022D41" w:rsidRPr="00A5246B">
        <w:rPr>
          <w:rFonts w:ascii="Garamond" w:hAnsi="Garamond"/>
          <w:kern w:val="0"/>
          <w:sz w:val="20"/>
          <w:szCs w:val="20"/>
          <w:lang w:eastAsia="ar-SA"/>
        </w:rPr>
        <w:t xml:space="preserve"> Wykonawcy</w:t>
      </w:r>
      <w:r w:rsidRPr="00A5246B">
        <w:rPr>
          <w:rFonts w:ascii="Garamond" w:hAnsi="Garamond"/>
          <w:kern w:val="0"/>
          <w:sz w:val="20"/>
          <w:szCs w:val="20"/>
          <w:lang w:eastAsia="ar-SA"/>
        </w:rPr>
        <w:t xml:space="preserve"> pełnymi kosztami jej usunięcia. </w:t>
      </w:r>
      <w:r w:rsidR="002705F4" w:rsidRPr="00A5246B">
        <w:rPr>
          <w:rFonts w:ascii="Garamond" w:hAnsi="Garamond"/>
          <w:kern w:val="0"/>
          <w:sz w:val="20"/>
          <w:szCs w:val="20"/>
          <w:lang w:eastAsia="ar-SA"/>
        </w:rPr>
        <w:t xml:space="preserve">Koszty z tego tytułu Wykonawca powinien zwrócić Zamawiającemu w terminie do 14 dni od daty otrzymania wezwania do zapłaty. </w:t>
      </w:r>
      <w:r w:rsidRPr="00A5246B">
        <w:rPr>
          <w:rFonts w:ascii="Garamond" w:hAnsi="Garamond"/>
          <w:kern w:val="0"/>
          <w:sz w:val="20"/>
          <w:szCs w:val="20"/>
          <w:lang w:eastAsia="ar-SA"/>
        </w:rPr>
        <w:t>Zamawiający ma prawo wykorzystać na ten cel kwotę gwarancji należytego wykonania umowy albo zatrzymać kwotę tej gwarancji oraz zastosować kary zapisane w § 17 ust. 2 pkt 2) i 4).</w:t>
      </w:r>
    </w:p>
    <w:p w14:paraId="373016DE" w14:textId="77777777"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Świadczenia wynikające z udzielonej gwarancji będą wykonywane przez Wykonawcę, producenta, autoryzowany przez niego serwis lub osoby na koszt Wykonawcy w obiektach Zamawiającego, a jeżeli będzie to technicznie niemożliwe, wszelkie działania organizacyjne i koszty wynikające ze świadczenia poza obiektem obciążają Wykonawcę.</w:t>
      </w:r>
    </w:p>
    <w:p w14:paraId="4AEA149F" w14:textId="7A2C8A2E"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Jeżeli z jakiejkolwiek przyczyny, za którą Wykonawca odpowiada, Wykonawca nie usunie wady (usterki) w wyżej zastrzeżonych terminach, Zamawiający ma prawo bez utraty gwarancji zaangażować innego </w:t>
      </w:r>
      <w:r w:rsidR="002705F4" w:rsidRPr="00A5246B">
        <w:rPr>
          <w:rFonts w:ascii="Garamond" w:hAnsi="Garamond"/>
          <w:kern w:val="0"/>
          <w:sz w:val="20"/>
          <w:szCs w:val="20"/>
          <w:lang w:eastAsia="ar-SA"/>
        </w:rPr>
        <w:t>w</w:t>
      </w:r>
      <w:r w:rsidRPr="00A5246B">
        <w:rPr>
          <w:rFonts w:ascii="Garamond" w:hAnsi="Garamond"/>
          <w:kern w:val="0"/>
          <w:sz w:val="20"/>
          <w:szCs w:val="20"/>
          <w:lang w:eastAsia="ar-SA"/>
        </w:rPr>
        <w:t>ykonawcę do usunięcia wad (usterek), a</w:t>
      </w:r>
      <w:r w:rsidR="002705F4" w:rsidRPr="00A5246B">
        <w:rPr>
          <w:rFonts w:ascii="Garamond" w:hAnsi="Garamond"/>
          <w:kern w:val="0"/>
          <w:sz w:val="20"/>
          <w:szCs w:val="20"/>
          <w:lang w:eastAsia="ar-SA"/>
        </w:rPr>
        <w:t> </w:t>
      </w:r>
      <w:r w:rsidRPr="00A5246B">
        <w:rPr>
          <w:rFonts w:ascii="Garamond" w:hAnsi="Garamond"/>
          <w:kern w:val="0"/>
          <w:sz w:val="20"/>
          <w:szCs w:val="20"/>
          <w:lang w:eastAsia="ar-SA"/>
        </w:rPr>
        <w:t>Wykonawca zobowiązany jest pokryć pełne związane z tym koszty w ciągu 14 dni od daty otrzymania od Zamawiającego wezwania wraz z dowodem zapłaty.</w:t>
      </w:r>
    </w:p>
    <w:p w14:paraId="1125E6AA" w14:textId="026E43ED"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kern w:val="0"/>
          <w:sz w:val="20"/>
          <w:szCs w:val="20"/>
          <w:lang w:eastAsia="ar-SA"/>
        </w:rPr>
        <w:t xml:space="preserve">Zamawiający może dochodzić roszczeń z tytułu rękojmi/gwarancji za wady także po upływie terminów, o których mowa w ust. 1 i 2, jeżeli Zamawiający </w:t>
      </w:r>
      <w:r w:rsidR="002705F4" w:rsidRPr="00A5246B">
        <w:rPr>
          <w:rFonts w:ascii="Garamond" w:hAnsi="Garamond"/>
          <w:kern w:val="0"/>
          <w:sz w:val="20"/>
          <w:szCs w:val="20"/>
          <w:lang w:eastAsia="ar-SA"/>
        </w:rPr>
        <w:t>poinformował Wykonawcę o</w:t>
      </w:r>
      <w:r w:rsidRPr="00A5246B">
        <w:rPr>
          <w:rFonts w:ascii="Garamond" w:hAnsi="Garamond"/>
          <w:kern w:val="0"/>
          <w:sz w:val="20"/>
          <w:szCs w:val="20"/>
          <w:lang w:eastAsia="ar-SA"/>
        </w:rPr>
        <w:t xml:space="preserve"> wad</w:t>
      </w:r>
      <w:r w:rsidR="002705F4" w:rsidRPr="00A5246B">
        <w:rPr>
          <w:rFonts w:ascii="Garamond" w:hAnsi="Garamond"/>
          <w:kern w:val="0"/>
          <w:sz w:val="20"/>
          <w:szCs w:val="20"/>
          <w:lang w:eastAsia="ar-SA"/>
        </w:rPr>
        <w:t xml:space="preserve">zie </w:t>
      </w:r>
      <w:r w:rsidRPr="00A5246B">
        <w:rPr>
          <w:rFonts w:ascii="Garamond" w:hAnsi="Garamond"/>
          <w:kern w:val="0"/>
          <w:sz w:val="20"/>
          <w:szCs w:val="20"/>
          <w:lang w:eastAsia="ar-SA"/>
        </w:rPr>
        <w:t>lub uster</w:t>
      </w:r>
      <w:r w:rsidR="002705F4" w:rsidRPr="00A5246B">
        <w:rPr>
          <w:rFonts w:ascii="Garamond" w:hAnsi="Garamond"/>
          <w:kern w:val="0"/>
          <w:sz w:val="20"/>
          <w:szCs w:val="20"/>
          <w:lang w:eastAsia="ar-SA"/>
        </w:rPr>
        <w:t>ce</w:t>
      </w:r>
      <w:r w:rsidRPr="00A5246B">
        <w:rPr>
          <w:rFonts w:ascii="Garamond" w:hAnsi="Garamond"/>
          <w:kern w:val="0"/>
          <w:sz w:val="20"/>
          <w:szCs w:val="20"/>
          <w:lang w:eastAsia="ar-SA"/>
        </w:rPr>
        <w:t xml:space="preserve"> przed upływem tych terminów.</w:t>
      </w:r>
    </w:p>
    <w:p w14:paraId="760EC57F" w14:textId="5D03DE05" w:rsidR="00B23856" w:rsidRPr="00A5246B" w:rsidRDefault="00B23856">
      <w:pPr>
        <w:widowControl w:val="0"/>
        <w:numPr>
          <w:ilvl w:val="0"/>
          <w:numId w:val="125"/>
        </w:numPr>
        <w:suppressAutoHyphens w:val="0"/>
        <w:autoSpaceDN/>
        <w:spacing w:line="276" w:lineRule="auto"/>
        <w:ind w:left="0" w:firstLine="0"/>
        <w:jc w:val="both"/>
        <w:textAlignment w:val="auto"/>
        <w:rPr>
          <w:rFonts w:ascii="Garamond" w:hAnsi="Garamond"/>
          <w:b/>
          <w:kern w:val="0"/>
          <w:sz w:val="20"/>
          <w:szCs w:val="20"/>
          <w:lang w:eastAsia="ar-SA"/>
        </w:rPr>
      </w:pPr>
      <w:r w:rsidRPr="00A5246B">
        <w:rPr>
          <w:rFonts w:ascii="Garamond" w:hAnsi="Garamond"/>
          <w:kern w:val="0"/>
          <w:sz w:val="20"/>
          <w:szCs w:val="20"/>
          <w:lang w:eastAsia="ar-SA"/>
        </w:rPr>
        <w:t xml:space="preserve"> Wykonawca zobowiązany jest na wezwanie </w:t>
      </w:r>
      <w:r w:rsidR="002705F4" w:rsidRPr="00A5246B">
        <w:rPr>
          <w:rFonts w:ascii="Garamond" w:hAnsi="Garamond"/>
          <w:kern w:val="0"/>
          <w:sz w:val="20"/>
          <w:szCs w:val="20"/>
          <w:lang w:eastAsia="ar-SA"/>
        </w:rPr>
        <w:t>Z</w:t>
      </w:r>
      <w:r w:rsidRPr="00A5246B">
        <w:rPr>
          <w:rFonts w:ascii="Garamond" w:hAnsi="Garamond"/>
          <w:kern w:val="0"/>
          <w:sz w:val="20"/>
          <w:szCs w:val="20"/>
          <w:lang w:eastAsia="ar-SA"/>
        </w:rPr>
        <w:t>amawiającego uczestniczyć w przeglądzie gwarancyjnym.</w:t>
      </w:r>
      <w:r w:rsidR="002705F4" w:rsidRPr="00A5246B">
        <w:rPr>
          <w:rFonts w:ascii="Garamond" w:hAnsi="Garamond"/>
          <w:kern w:val="0"/>
          <w:sz w:val="20"/>
          <w:szCs w:val="20"/>
          <w:lang w:eastAsia="ar-SA"/>
        </w:rPr>
        <w:t xml:space="preserve"> Jeśli przedstawiciel Wykonawcy nie stawi na wyznaczoną czynność odbioru gwarancyjnego Zamawiający uprawniony jest do jednostronnego sporządzenia protokołu z tej czynności.</w:t>
      </w:r>
      <w:r w:rsidRPr="00A5246B">
        <w:rPr>
          <w:rFonts w:ascii="Garamond" w:hAnsi="Garamond"/>
          <w:kern w:val="0"/>
          <w:sz w:val="20"/>
          <w:szCs w:val="20"/>
          <w:lang w:eastAsia="ar-SA"/>
        </w:rPr>
        <w:t xml:space="preserve"> </w:t>
      </w:r>
    </w:p>
    <w:p w14:paraId="2FBB8CC1" w14:textId="1B30559D" w:rsidR="00B23856" w:rsidRPr="00A5246B" w:rsidRDefault="00B23856" w:rsidP="00A45C06">
      <w:pPr>
        <w:tabs>
          <w:tab w:val="left" w:pos="284"/>
        </w:tabs>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xml:space="preserve">§ </w:t>
      </w:r>
      <w:r w:rsidR="00D429A3" w:rsidRPr="00A5246B">
        <w:rPr>
          <w:rFonts w:ascii="Garamond" w:hAnsi="Garamond"/>
          <w:b/>
          <w:kern w:val="0"/>
          <w:sz w:val="20"/>
          <w:szCs w:val="20"/>
          <w:lang w:eastAsia="ar-SA"/>
        </w:rPr>
        <w:t>20</w:t>
      </w:r>
    </w:p>
    <w:p w14:paraId="52BD3D8F" w14:textId="28A602BF" w:rsidR="00B23856"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strike/>
          <w:kern w:val="0"/>
          <w:sz w:val="20"/>
          <w:szCs w:val="20"/>
          <w:lang w:eastAsia="ar-SA"/>
        </w:rPr>
      </w:pPr>
      <w:r w:rsidRPr="00A5246B">
        <w:rPr>
          <w:rFonts w:ascii="Garamond" w:hAnsi="Garamond"/>
          <w:bCs/>
          <w:kern w:val="0"/>
          <w:sz w:val="20"/>
          <w:szCs w:val="20"/>
          <w:lang w:eastAsia="ar-SA"/>
        </w:rPr>
        <w:t>Wykonawca zobowiązuje się wykonać siłami własnymi przedmiot umowy za wyjątkiem czynności i prac powierzonych podwykonawcom wymienionych w formularzu ofertowym. Podwykonawca może realizować wyłącznie te czynności i prace, które są określone w szczegółowym harmonogramie rzeczowo-finansowym</w:t>
      </w:r>
      <w:r w:rsidR="00593F01" w:rsidRPr="00A5246B">
        <w:rPr>
          <w:rFonts w:ascii="Garamond" w:hAnsi="Garamond"/>
          <w:bCs/>
          <w:kern w:val="0"/>
          <w:sz w:val="20"/>
          <w:szCs w:val="20"/>
          <w:lang w:eastAsia="ar-SA"/>
        </w:rPr>
        <w:t>,</w:t>
      </w:r>
      <w:r w:rsidRPr="00A5246B">
        <w:rPr>
          <w:rFonts w:ascii="Garamond" w:hAnsi="Garamond"/>
          <w:bCs/>
          <w:kern w:val="0"/>
          <w:sz w:val="20"/>
          <w:szCs w:val="20"/>
          <w:lang w:eastAsia="ar-SA"/>
        </w:rPr>
        <w:t xml:space="preserve"> a wysokość jego wynagrodzenia nie może przekraczać kwot wynikających z przypisanych do realizacji określonych pozycji harmonogramu rzeczowo-finansowego</w:t>
      </w:r>
      <w:r w:rsidR="00AC2C1D" w:rsidRPr="00A5246B">
        <w:rPr>
          <w:rFonts w:ascii="Garamond" w:hAnsi="Garamond"/>
          <w:bCs/>
          <w:kern w:val="0"/>
          <w:sz w:val="20"/>
          <w:szCs w:val="20"/>
          <w:lang w:eastAsia="ar-SA"/>
        </w:rPr>
        <w:t xml:space="preserve">. </w:t>
      </w:r>
      <w:r w:rsidRPr="00A5246B">
        <w:rPr>
          <w:rFonts w:ascii="Garamond" w:hAnsi="Garamond"/>
          <w:bCs/>
          <w:kern w:val="0"/>
          <w:sz w:val="20"/>
          <w:szCs w:val="20"/>
          <w:lang w:eastAsia="ar-SA"/>
        </w:rPr>
        <w:t xml:space="preserve"> </w:t>
      </w:r>
    </w:p>
    <w:p w14:paraId="4542BAEC" w14:textId="4202E084"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Podwykonawcą oraz dalszym podwykonawcą w rozumieniu niniejszej umowy jest każdy podmiot (osoba fizyczna, osoba prawna, jednostka organizacyjna nieposiadająca osobowości prawnej) wykonujący na podstawie umowy z Wykonawcą i</w:t>
      </w:r>
      <w:r w:rsidR="00AC2C1D" w:rsidRPr="00A5246B">
        <w:rPr>
          <w:rFonts w:ascii="Garamond" w:hAnsi="Garamond"/>
          <w:bCs/>
          <w:kern w:val="0"/>
          <w:sz w:val="20"/>
          <w:szCs w:val="20"/>
          <w:lang w:eastAsia="ar-SA"/>
        </w:rPr>
        <w:t> </w:t>
      </w:r>
      <w:r w:rsidRPr="00A5246B">
        <w:rPr>
          <w:rFonts w:ascii="Garamond" w:hAnsi="Garamond"/>
          <w:bCs/>
          <w:kern w:val="0"/>
          <w:sz w:val="20"/>
          <w:szCs w:val="20"/>
          <w:lang w:eastAsia="ar-SA"/>
        </w:rPr>
        <w:t>odpowiednio podwykonawcą jakiekolwiek roboty budowlane lub innego rodzaju prace (także na podstawie umowy o dzieło, umowy sprzedaży z montażem, dostawy z montażem lub umowy zlecenia) na terenie budowy, z wyłączeniem kierownika robót, w tym również dostawy i usługi.</w:t>
      </w:r>
    </w:p>
    <w:p w14:paraId="3C21E6C6" w14:textId="4FC62609"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Zamawiający dopuszcza powierzenie wykonania części niniejszego zamówienia podwykonawcom. Jakość prac wykonanych przez podwykonawców nie może być niższa niż jakość prac wykonywanych przez Wykonawcę</w:t>
      </w:r>
      <w:r w:rsidR="00AC2C1D" w:rsidRPr="00A5246B">
        <w:rPr>
          <w:rFonts w:ascii="Garamond" w:hAnsi="Garamond"/>
          <w:bCs/>
          <w:kern w:val="0"/>
          <w:sz w:val="20"/>
          <w:szCs w:val="20"/>
          <w:lang w:eastAsia="ar-SA"/>
        </w:rPr>
        <w:t>. Z</w:t>
      </w:r>
      <w:r w:rsidRPr="00A5246B">
        <w:rPr>
          <w:rFonts w:ascii="Garamond" w:hAnsi="Garamond"/>
          <w:bCs/>
          <w:kern w:val="0"/>
          <w:sz w:val="20"/>
          <w:szCs w:val="20"/>
          <w:lang w:eastAsia="ar-SA"/>
        </w:rPr>
        <w:t>a jakość tę odpowiedzialność ponosi Wykonawca.</w:t>
      </w:r>
    </w:p>
    <w:p w14:paraId="69AD263C" w14:textId="54F6D81B"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Wykonawca odpowiada wobec Zamawiającego za działania lub zaniechania podwykonawcy, jak za własne działania i</w:t>
      </w:r>
      <w:r w:rsidR="00AC2C1D" w:rsidRPr="00A5246B">
        <w:rPr>
          <w:rFonts w:ascii="Garamond" w:hAnsi="Garamond"/>
          <w:bCs/>
          <w:kern w:val="0"/>
          <w:sz w:val="20"/>
          <w:szCs w:val="20"/>
          <w:lang w:eastAsia="ar-SA"/>
        </w:rPr>
        <w:t> </w:t>
      </w:r>
      <w:r w:rsidRPr="00A5246B">
        <w:rPr>
          <w:rFonts w:ascii="Garamond" w:hAnsi="Garamond"/>
          <w:bCs/>
          <w:kern w:val="0"/>
          <w:sz w:val="20"/>
          <w:szCs w:val="20"/>
          <w:lang w:eastAsia="ar-SA"/>
        </w:rPr>
        <w:t>zaniechania.</w:t>
      </w:r>
    </w:p>
    <w:p w14:paraId="007D8969" w14:textId="5E75C606"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Wykonawca zapewni w umowach z podwykonawc</w:t>
      </w:r>
      <w:r w:rsidR="00AC2C1D" w:rsidRPr="00A5246B">
        <w:rPr>
          <w:rFonts w:ascii="Garamond" w:hAnsi="Garamond"/>
          <w:bCs/>
          <w:kern w:val="0"/>
          <w:sz w:val="20"/>
          <w:szCs w:val="20"/>
          <w:lang w:eastAsia="ar-SA"/>
        </w:rPr>
        <w:t xml:space="preserve">ami </w:t>
      </w:r>
      <w:r w:rsidRPr="00A5246B">
        <w:rPr>
          <w:rFonts w:ascii="Garamond" w:hAnsi="Garamond"/>
          <w:bCs/>
          <w:kern w:val="0"/>
          <w:sz w:val="20"/>
          <w:szCs w:val="20"/>
          <w:lang w:eastAsia="ar-SA"/>
        </w:rPr>
        <w:t>rozszerzeni</w:t>
      </w:r>
      <w:r w:rsidR="00AC2C1D" w:rsidRPr="00A5246B">
        <w:rPr>
          <w:rFonts w:ascii="Garamond" w:hAnsi="Garamond"/>
          <w:bCs/>
          <w:kern w:val="0"/>
          <w:sz w:val="20"/>
          <w:szCs w:val="20"/>
          <w:lang w:eastAsia="ar-SA"/>
        </w:rPr>
        <w:t>e</w:t>
      </w:r>
      <w:r w:rsidRPr="00A5246B">
        <w:rPr>
          <w:rFonts w:ascii="Garamond" w:hAnsi="Garamond"/>
          <w:bCs/>
          <w:kern w:val="0"/>
          <w:sz w:val="20"/>
          <w:szCs w:val="20"/>
          <w:lang w:eastAsia="ar-SA"/>
        </w:rPr>
        <w:t xml:space="preserve"> odpowiedzialności podwykonawcy za wady fizyczne na okres nie krótszy od okresu, w którym Wykonawca ponosi odpowiedzialność za te wady wobec Zamawiającego. </w:t>
      </w:r>
    </w:p>
    <w:p w14:paraId="032347DF" w14:textId="77777777"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Zlecenie wykonania każdej części robót podwykonawcom oraz ich dalszym podwykonawcom wymaga uzyskania przez Wykonawcę na zawarcie konkretnej umowy z konkretnym podwykonawcą lub dalszym podwykonawcom pisemnej zgody Zamawiającego. Celem uzyskania tej zgody Wykonawca zobowiązany jest przekazać Zamawiającemu, przed rozpoczęciem robót przez podwykonawcę, projekty umów, umowy lub kopie umów zawieranych z podwykonawcą wraz z częścią dokumentacji dotyczącą wykonania robót określonych w umowie lub projekcie umowy. </w:t>
      </w:r>
    </w:p>
    <w:p w14:paraId="33A9C00B" w14:textId="77777777"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Zamawiający zgłosi sprzeciw do umowy z podwykonawcą, której treść nie będzie spełniać wymogów określonych w SWZ, będzie zawierać lub w której termin zapłaty wynagrodzenia podwykonawcy będzie dłuższy niż 30 dni od dnia doręczenia Wykonawcy, faktury lub rachunku, potwierdzających wykonanie zleconej dostawy, usługi lub roboty budowlanej. </w:t>
      </w:r>
      <w:r w:rsidRPr="00A5246B">
        <w:rPr>
          <w:rFonts w:ascii="Garamond" w:hAnsi="Garamond"/>
          <w:kern w:val="0"/>
          <w:sz w:val="20"/>
          <w:szCs w:val="20"/>
          <w:lang w:eastAsia="ar-SA"/>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BB2E53C" w14:textId="77777777" w:rsidR="00744858"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Celem uzyskania zgody, o której mowa w ust. 6, Wykonawca zobowiązany jest przekazać Zamawiającemu, przed rozpoczęciem robót przez podwykonawcę, projekt umowy z podwykonawcą. </w:t>
      </w:r>
      <w:r w:rsidR="00D429A3" w:rsidRPr="00A5246B">
        <w:rPr>
          <w:rFonts w:ascii="Garamond" w:hAnsi="Garamond" w:cs="Segoe UI"/>
          <w:kern w:val="0"/>
          <w:sz w:val="20"/>
          <w:szCs w:val="20"/>
          <w:lang w:eastAsia="pl-PL"/>
        </w:rPr>
        <w:t xml:space="preserve">1). Projekt umowy o podwykonawstwo powinien zawierać w szczególności informacje dotyczące zakresu prac, terminu wykonania oraz wynagrodzenia podwykonawcy. Umowa z podwykonawcą nie może zawierać w szczególności postanowień: </w:t>
      </w:r>
    </w:p>
    <w:p w14:paraId="4A1E2E12" w14:textId="0ED584BC" w:rsidR="00744858" w:rsidRPr="00A5246B" w:rsidRDefault="00D429A3" w:rsidP="00744858">
      <w:pPr>
        <w:pStyle w:val="Akapitzlist"/>
        <w:autoSpaceDN/>
        <w:spacing w:after="0"/>
        <w:ind w:left="0"/>
        <w:jc w:val="both"/>
        <w:textAlignment w:val="auto"/>
        <w:rPr>
          <w:rFonts w:ascii="Garamond" w:hAnsi="Garamond" w:cs="Segoe UI"/>
          <w:kern w:val="0"/>
          <w:sz w:val="20"/>
          <w:szCs w:val="20"/>
          <w:lang w:eastAsia="pl-PL"/>
        </w:rPr>
      </w:pPr>
      <w:r w:rsidRPr="00A5246B">
        <w:rPr>
          <w:rFonts w:ascii="Garamond" w:hAnsi="Garamond" w:cs="Segoe UI"/>
          <w:kern w:val="0"/>
          <w:sz w:val="20"/>
          <w:szCs w:val="20"/>
          <w:lang w:eastAsia="pl-PL"/>
        </w:rPr>
        <w:t>a)</w:t>
      </w:r>
      <w:r w:rsidR="00744858" w:rsidRPr="00A5246B">
        <w:rPr>
          <w:rFonts w:ascii="Garamond" w:hAnsi="Garamond" w:cs="Segoe UI"/>
          <w:kern w:val="0"/>
          <w:sz w:val="20"/>
          <w:szCs w:val="20"/>
          <w:lang w:eastAsia="pl-PL"/>
        </w:rPr>
        <w:t xml:space="preserve"> </w:t>
      </w:r>
      <w:r w:rsidRPr="00A5246B">
        <w:rPr>
          <w:rFonts w:ascii="Garamond" w:hAnsi="Garamond" w:cs="Segoe UI"/>
          <w:kern w:val="0"/>
          <w:sz w:val="20"/>
          <w:szCs w:val="20"/>
          <w:lang w:eastAsia="pl-PL"/>
        </w:rPr>
        <w:t xml:space="preserve">uzależniających uzyskanie przez podwykonawcę płatności od Wykonawcy od zapłaty przez Zamawiającego Wykonawcy wynagrodzenia obejmującego zakres robót wykonanych przez podwykonawcę; </w:t>
      </w:r>
    </w:p>
    <w:p w14:paraId="0D47D159" w14:textId="51E5A6DE" w:rsidR="00744858" w:rsidRPr="00A5246B" w:rsidRDefault="00D429A3" w:rsidP="00744858">
      <w:pPr>
        <w:pStyle w:val="Akapitzlist"/>
        <w:autoSpaceDN/>
        <w:spacing w:after="0"/>
        <w:ind w:left="0"/>
        <w:jc w:val="both"/>
        <w:textAlignment w:val="auto"/>
        <w:rPr>
          <w:rFonts w:ascii="Garamond" w:hAnsi="Garamond" w:cs="Segoe UI"/>
          <w:kern w:val="0"/>
          <w:sz w:val="20"/>
          <w:szCs w:val="20"/>
          <w:lang w:eastAsia="pl-PL"/>
        </w:rPr>
      </w:pPr>
      <w:r w:rsidRPr="00A5246B">
        <w:rPr>
          <w:rFonts w:ascii="Garamond" w:hAnsi="Garamond" w:cs="Segoe UI"/>
          <w:kern w:val="0"/>
          <w:sz w:val="20"/>
          <w:szCs w:val="20"/>
          <w:lang w:eastAsia="pl-PL"/>
        </w:rPr>
        <w:t>b)</w:t>
      </w:r>
      <w:r w:rsidR="00744858" w:rsidRPr="00A5246B">
        <w:rPr>
          <w:rFonts w:ascii="Garamond" w:hAnsi="Garamond" w:cs="Segoe UI"/>
          <w:kern w:val="0"/>
          <w:sz w:val="20"/>
          <w:szCs w:val="20"/>
          <w:lang w:eastAsia="pl-PL"/>
        </w:rPr>
        <w:t xml:space="preserve"> </w:t>
      </w:r>
      <w:r w:rsidRPr="00A5246B">
        <w:rPr>
          <w:rFonts w:ascii="Garamond" w:hAnsi="Garamond" w:cs="Segoe UI"/>
          <w:kern w:val="0"/>
          <w:sz w:val="20"/>
          <w:szCs w:val="20"/>
          <w:lang w:eastAsia="pl-PL"/>
        </w:rPr>
        <w:t>termin zapłaty wynagrodzenia dłuższy niż określony w lit. (f) poniżej;</w:t>
      </w:r>
    </w:p>
    <w:p w14:paraId="7C12FDAF" w14:textId="69754DBD" w:rsidR="00744858" w:rsidRPr="00A5246B" w:rsidRDefault="00D429A3" w:rsidP="00744858">
      <w:pPr>
        <w:pStyle w:val="Akapitzlist"/>
        <w:autoSpaceDN/>
        <w:spacing w:after="0"/>
        <w:ind w:left="0"/>
        <w:jc w:val="both"/>
        <w:textAlignment w:val="auto"/>
        <w:rPr>
          <w:rFonts w:ascii="Garamond" w:hAnsi="Garamond" w:cs="Segoe UI"/>
          <w:kern w:val="0"/>
          <w:sz w:val="20"/>
          <w:szCs w:val="20"/>
          <w:lang w:eastAsia="pl-PL"/>
        </w:rPr>
      </w:pPr>
      <w:r w:rsidRPr="00A5246B">
        <w:rPr>
          <w:rFonts w:ascii="Garamond" w:hAnsi="Garamond" w:cs="Segoe UI"/>
          <w:kern w:val="0"/>
          <w:sz w:val="20"/>
          <w:szCs w:val="20"/>
          <w:lang w:eastAsia="pl-PL"/>
        </w:rPr>
        <w:t>c)</w:t>
      </w:r>
      <w:r w:rsidR="00744858" w:rsidRPr="00A5246B">
        <w:rPr>
          <w:rFonts w:ascii="Garamond" w:hAnsi="Garamond" w:cs="Segoe UI"/>
          <w:kern w:val="0"/>
          <w:sz w:val="20"/>
          <w:szCs w:val="20"/>
          <w:lang w:eastAsia="pl-PL"/>
        </w:rPr>
        <w:t xml:space="preserve"> </w:t>
      </w:r>
      <w:r w:rsidRPr="00A5246B">
        <w:rPr>
          <w:rFonts w:ascii="Garamond" w:hAnsi="Garamond" w:cs="Segoe UI"/>
          <w:kern w:val="0"/>
          <w:sz w:val="20"/>
          <w:szCs w:val="20"/>
          <w:lang w:eastAsia="pl-PL"/>
        </w:rPr>
        <w:t xml:space="preserve">uzależniających zwrot podwykonawcy kwot zabezpieczenia przez Wykonawcę, od zwrotu zabezpieczenia wykonania umowy </w:t>
      </w:r>
      <w:proofErr w:type="spellStart"/>
      <w:r w:rsidR="0039185C" w:rsidRPr="00A5246B">
        <w:rPr>
          <w:rFonts w:ascii="Garamond" w:hAnsi="Garamond" w:cs="Segoe UI"/>
          <w:kern w:val="0"/>
          <w:sz w:val="20"/>
          <w:szCs w:val="20"/>
          <w:lang w:eastAsia="pl-PL"/>
        </w:rPr>
        <w:t>umowa</w:t>
      </w:r>
      <w:r w:rsidRPr="00A5246B">
        <w:rPr>
          <w:rFonts w:ascii="Garamond" w:hAnsi="Garamond" w:cs="Segoe UI"/>
          <w:kern w:val="0"/>
          <w:sz w:val="20"/>
          <w:szCs w:val="20"/>
          <w:lang w:eastAsia="pl-PL"/>
        </w:rPr>
        <w:t>przez</w:t>
      </w:r>
      <w:proofErr w:type="spellEnd"/>
      <w:r w:rsidRPr="00A5246B">
        <w:rPr>
          <w:rFonts w:ascii="Garamond" w:hAnsi="Garamond" w:cs="Segoe UI"/>
          <w:kern w:val="0"/>
          <w:sz w:val="20"/>
          <w:szCs w:val="20"/>
          <w:lang w:eastAsia="pl-PL"/>
        </w:rPr>
        <w:t xml:space="preserve"> Zamawiającego Wykonawcy; </w:t>
      </w:r>
    </w:p>
    <w:p w14:paraId="7AA52FC3" w14:textId="77777777" w:rsidR="00744858" w:rsidRPr="00A5246B" w:rsidRDefault="00D429A3" w:rsidP="00744858">
      <w:pPr>
        <w:pStyle w:val="Akapitzlist"/>
        <w:autoSpaceDN/>
        <w:spacing w:after="0"/>
        <w:ind w:left="0"/>
        <w:jc w:val="both"/>
        <w:textAlignment w:val="auto"/>
        <w:rPr>
          <w:rFonts w:ascii="Garamond" w:hAnsi="Garamond" w:cs="Segoe UI"/>
          <w:kern w:val="0"/>
          <w:sz w:val="20"/>
          <w:szCs w:val="20"/>
          <w:lang w:eastAsia="pl-PL"/>
        </w:rPr>
      </w:pPr>
      <w:r w:rsidRPr="00A5246B">
        <w:rPr>
          <w:rFonts w:ascii="Garamond" w:hAnsi="Garamond" w:cs="Segoe UI"/>
          <w:kern w:val="0"/>
          <w:sz w:val="20"/>
          <w:szCs w:val="20"/>
          <w:lang w:eastAsia="pl-PL"/>
        </w:rPr>
        <w:t>d)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744858" w:rsidRPr="00A5246B">
        <w:rPr>
          <w:rFonts w:ascii="Garamond" w:hAnsi="Garamond" w:cs="Segoe UI"/>
          <w:kern w:val="0"/>
          <w:sz w:val="20"/>
          <w:szCs w:val="20"/>
          <w:lang w:eastAsia="pl-PL"/>
        </w:rPr>
        <w:t>;</w:t>
      </w:r>
    </w:p>
    <w:p w14:paraId="5A1834C4" w14:textId="29779F69" w:rsidR="00744858" w:rsidRPr="00A5246B" w:rsidRDefault="00D429A3" w:rsidP="00744858">
      <w:pPr>
        <w:pStyle w:val="Akapitzlist"/>
        <w:autoSpaceDN/>
        <w:spacing w:after="0"/>
        <w:ind w:left="0"/>
        <w:jc w:val="both"/>
        <w:textAlignment w:val="auto"/>
        <w:rPr>
          <w:rFonts w:ascii="Garamond" w:hAnsi="Garamond" w:cs="Segoe UI"/>
          <w:kern w:val="0"/>
          <w:sz w:val="20"/>
          <w:szCs w:val="20"/>
          <w:lang w:eastAsia="pl-PL"/>
        </w:rPr>
      </w:pPr>
      <w:bookmarkStart w:id="36" w:name="_Hlk209518070"/>
      <w:r w:rsidRPr="00A5246B">
        <w:rPr>
          <w:rFonts w:ascii="Garamond" w:hAnsi="Garamond" w:cs="Segoe UI"/>
          <w:kern w:val="0"/>
          <w:sz w:val="20"/>
          <w:szCs w:val="20"/>
          <w:lang w:eastAsia="pl-PL"/>
        </w:rPr>
        <w:t xml:space="preserve"> e)</w:t>
      </w:r>
      <w:r w:rsidR="00744858" w:rsidRPr="00A5246B">
        <w:rPr>
          <w:rFonts w:ascii="Garamond" w:hAnsi="Garamond" w:cs="Segoe UI"/>
          <w:kern w:val="0"/>
          <w:sz w:val="20"/>
          <w:szCs w:val="20"/>
          <w:lang w:eastAsia="pl-PL"/>
        </w:rPr>
        <w:t xml:space="preserve"> j</w:t>
      </w:r>
      <w:r w:rsidRPr="00A5246B">
        <w:rPr>
          <w:rFonts w:ascii="Garamond" w:hAnsi="Garamond" w:cs="Segoe UI"/>
          <w:kern w:val="0"/>
          <w:sz w:val="20"/>
          <w:szCs w:val="20"/>
          <w:lang w:eastAsia="pl-PL"/>
        </w:rPr>
        <w:t xml:space="preserve">eżeli Zamawiający w terminie </w:t>
      </w:r>
      <w:r w:rsidR="00A76AA7" w:rsidRPr="00A5246B">
        <w:rPr>
          <w:rFonts w:ascii="Garamond" w:hAnsi="Garamond" w:cs="Segoe UI"/>
          <w:kern w:val="0"/>
          <w:sz w:val="20"/>
          <w:szCs w:val="20"/>
          <w:lang w:eastAsia="pl-PL"/>
        </w:rPr>
        <w:t xml:space="preserve">30 </w:t>
      </w:r>
      <w:r w:rsidRPr="00A5246B">
        <w:rPr>
          <w:rFonts w:ascii="Garamond" w:hAnsi="Garamond" w:cs="Segoe UI"/>
          <w:kern w:val="0"/>
          <w:sz w:val="20"/>
          <w:szCs w:val="20"/>
          <w:lang w:eastAsia="pl-PL"/>
        </w:rPr>
        <w:t>dni od daty przedłożenia mu przez Wykonawcę, podwykonawcę lub dalszego podwykonawcę projektu umowy o podwykonawstwo, której przedmiotem są roboty budowlane, nie zgłosi pisemnych zastrzeżeń uważa się, że Zamawiający akceptuje projekt umowy</w:t>
      </w:r>
      <w:bookmarkEnd w:id="36"/>
      <w:r w:rsidR="00744858" w:rsidRPr="00A5246B">
        <w:rPr>
          <w:rFonts w:ascii="Garamond" w:hAnsi="Garamond" w:cs="Segoe UI"/>
          <w:kern w:val="0"/>
          <w:sz w:val="20"/>
          <w:szCs w:val="20"/>
          <w:lang w:eastAsia="pl-PL"/>
        </w:rPr>
        <w:t xml:space="preserve">; </w:t>
      </w:r>
    </w:p>
    <w:p w14:paraId="577A17C0" w14:textId="29D7ABC6" w:rsidR="00D429A3" w:rsidRPr="00A5246B" w:rsidRDefault="00D429A3" w:rsidP="00744858">
      <w:pPr>
        <w:pStyle w:val="Akapitzlist"/>
        <w:autoSpaceDN/>
        <w:spacing w:after="0"/>
        <w:ind w:left="0"/>
        <w:jc w:val="both"/>
        <w:textAlignment w:val="auto"/>
        <w:rPr>
          <w:rFonts w:ascii="Garamond" w:hAnsi="Garamond"/>
          <w:bCs/>
          <w:kern w:val="0"/>
          <w:sz w:val="20"/>
          <w:szCs w:val="20"/>
          <w:lang w:eastAsia="ar-SA"/>
        </w:rPr>
      </w:pPr>
      <w:r w:rsidRPr="00A5246B">
        <w:rPr>
          <w:rFonts w:ascii="Garamond" w:hAnsi="Garamond" w:cs="Segoe UI"/>
          <w:kern w:val="0"/>
          <w:sz w:val="20"/>
          <w:szCs w:val="20"/>
          <w:lang w:eastAsia="pl-PL"/>
        </w:rPr>
        <w:t xml:space="preserve">f) </w:t>
      </w:r>
      <w:r w:rsidR="00744858" w:rsidRPr="00A5246B">
        <w:rPr>
          <w:rFonts w:ascii="Garamond" w:hAnsi="Garamond" w:cs="Segoe UI"/>
          <w:kern w:val="0"/>
          <w:sz w:val="20"/>
          <w:szCs w:val="20"/>
          <w:lang w:eastAsia="pl-PL"/>
        </w:rPr>
        <w:t>t</w:t>
      </w:r>
      <w:r w:rsidRPr="00A5246B">
        <w:rPr>
          <w:rFonts w:ascii="Garamond" w:hAnsi="Garamond" w:cs="Segoe UI"/>
          <w:kern w:val="0"/>
          <w:sz w:val="20"/>
          <w:szCs w:val="20"/>
          <w:lang w:eastAsia="pl-PL"/>
        </w:rPr>
        <w:t>ermin zapłaty wynagrodzenia podwykonawcy lub dalszemu podwykonawcy nie może być dłuższy niż 30 dni od dnia doręczenia Wykonawcy, podwykonawcy lub dalszemu podwykonawcy faktury lub rachunku.</w:t>
      </w:r>
    </w:p>
    <w:p w14:paraId="0E9FC716" w14:textId="6FB95A88" w:rsidR="00D429A3"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Zamawiający w terminie </w:t>
      </w:r>
      <w:r w:rsidR="009C07CE" w:rsidRPr="00A5246B">
        <w:rPr>
          <w:rFonts w:ascii="Garamond" w:hAnsi="Garamond"/>
          <w:bCs/>
          <w:kern w:val="0"/>
          <w:sz w:val="20"/>
          <w:szCs w:val="20"/>
          <w:lang w:eastAsia="ar-SA"/>
        </w:rPr>
        <w:t>14 dni</w:t>
      </w:r>
      <w:r w:rsidRPr="00A5246B">
        <w:rPr>
          <w:rFonts w:ascii="Garamond" w:hAnsi="Garamond"/>
          <w:bCs/>
          <w:kern w:val="0"/>
          <w:sz w:val="20"/>
          <w:szCs w:val="20"/>
          <w:lang w:eastAsia="ar-SA"/>
        </w:rPr>
        <w:t xml:space="preserve">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w:t>
      </w:r>
      <w:r w:rsidR="00D429A3" w:rsidRPr="00A5246B">
        <w:rPr>
          <w:rFonts w:ascii="Garamond" w:hAnsi="Garamond"/>
          <w:bCs/>
          <w:kern w:val="0"/>
          <w:sz w:val="20"/>
          <w:szCs w:val="20"/>
          <w:lang w:eastAsia="ar-SA"/>
        </w:rPr>
        <w:t xml:space="preserve"> </w:t>
      </w:r>
      <w:r w:rsidR="00D429A3" w:rsidRPr="00A5246B">
        <w:rPr>
          <w:rFonts w:ascii="Garamond" w:hAnsi="Garamond" w:cs="Segoe UI"/>
          <w:kern w:val="0"/>
          <w:sz w:val="20"/>
          <w:szCs w:val="20"/>
          <w:lang w:eastAsia="pl-PL"/>
        </w:rPr>
        <w:t>Zamawiający zgłosi w terminie określonym w zdaniu przednim pisemne zastrzeżenia do projektu Umowy o podwykonawstwo, części przedmiotu zamówienia, w szczególności w następujących przypadkach:</w:t>
      </w:r>
    </w:p>
    <w:p w14:paraId="22A554E3" w14:textId="27590034"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niespełnienia przez projekt wymagań dotyczących Umowy o podwykonawstwo, określonych w ust</w:t>
      </w:r>
      <w:r w:rsidR="00606DA8" w:rsidRPr="00A5246B">
        <w:rPr>
          <w:rFonts w:ascii="Garamond" w:hAnsi="Garamond" w:cs="Segoe UI"/>
          <w:kern w:val="0"/>
          <w:sz w:val="20"/>
          <w:szCs w:val="20"/>
          <w:lang w:eastAsia="pl-PL"/>
        </w:rPr>
        <w:t xml:space="preserve">. 8, </w:t>
      </w:r>
    </w:p>
    <w:p w14:paraId="3BB63D4A" w14:textId="0539677F"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95A1BE5" w14:textId="5F14D463"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gdy projekt zawiera postanowienia uzależniające zwrot kwot zabezpieczenia przez Wykonawcę Podwykonawcy od zwrotu Wykonawcy zabezpieczenia należytego wykonania Umowy przez Zamawiającego,</w:t>
      </w:r>
    </w:p>
    <w:p w14:paraId="70ECFC20" w14:textId="5CFA4331"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gdy termin realizacji części przedmiotu zamówienia określonych projektem jest dłuższy niż przewidywany Umową dla przedmiotu zamówienia,</w:t>
      </w:r>
    </w:p>
    <w:p w14:paraId="4E9152F5" w14:textId="5237779B"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 xml:space="preserve">gdy wynagrodzenie Podwykonawcy określone projektem jest wyższe niż przewidywane Umową dla przedmiotu zamówienia dla Wykonawcy, </w:t>
      </w:r>
    </w:p>
    <w:p w14:paraId="38285A3F" w14:textId="5A73ECB2"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gdy wynagrodzenie Podwykonawcy określone w poszczególnych pozycjach HRF jest wyższe niż wynagrodzenie Wykonawcy w poszczególnych pozycjach HRF przewidywanych Umową dla przedmiotu zamówienia,</w:t>
      </w:r>
    </w:p>
    <w:p w14:paraId="7F1AE32C" w14:textId="466FD4EF" w:rsidR="00D429A3" w:rsidRPr="00A5246B" w:rsidRDefault="00D429A3">
      <w:pPr>
        <w:pStyle w:val="Akapitzlist"/>
        <w:numPr>
          <w:ilvl w:val="1"/>
          <w:numId w:val="130"/>
        </w:numPr>
        <w:suppressAutoHyphens w:val="0"/>
        <w:autoSpaceDN/>
        <w:spacing w:after="0"/>
        <w:textAlignment w:val="auto"/>
        <w:rPr>
          <w:rFonts w:ascii="Garamond" w:hAnsi="Garamond" w:cs="Arial"/>
          <w:kern w:val="0"/>
          <w:sz w:val="20"/>
          <w:szCs w:val="20"/>
          <w:lang w:eastAsia="pl-PL"/>
        </w:rPr>
      </w:pPr>
      <w:r w:rsidRPr="00A5246B">
        <w:rPr>
          <w:rFonts w:ascii="Garamond" w:hAnsi="Garamond" w:cs="Segoe UI"/>
          <w:kern w:val="0"/>
          <w:sz w:val="20"/>
          <w:szCs w:val="20"/>
          <w:lang w:eastAsia="pl-PL"/>
        </w:rPr>
        <w:t>gdy projekt zawiera postanowienia dotyczące sposobu rozliczeń za wykonane części przedmiotu zamówienia, uniemożliwiającego rozliczenie przedmiotu zamówienia pomiędzy Zamawiającym, a Wykonawcą na podstawie Umowy</w:t>
      </w:r>
      <w:r w:rsidR="00744858" w:rsidRPr="00A5246B">
        <w:rPr>
          <w:rFonts w:ascii="Garamond" w:hAnsi="Garamond" w:cs="Segoe UI"/>
          <w:kern w:val="0"/>
          <w:sz w:val="20"/>
          <w:szCs w:val="20"/>
          <w:lang w:eastAsia="pl-PL"/>
        </w:rPr>
        <w:t>.</w:t>
      </w:r>
    </w:p>
    <w:p w14:paraId="3D8D47ED" w14:textId="77777777"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Wykonawca, podwykonawca lub dalszy podwykonawca jest zobowiązany przedłożyć Zamawiającemu poświadczoną za zgodność z oryginałem kopię zawartej umowy w terminie 7 dni od dnia jej zawarcia.</w:t>
      </w:r>
    </w:p>
    <w:p w14:paraId="2977B0AD" w14:textId="26B67143"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Zamawiający w terminie </w:t>
      </w:r>
      <w:r w:rsidR="00744858" w:rsidRPr="00A5246B">
        <w:rPr>
          <w:rFonts w:ascii="Garamond" w:hAnsi="Garamond"/>
          <w:bCs/>
          <w:kern w:val="0"/>
          <w:sz w:val="20"/>
          <w:szCs w:val="20"/>
          <w:lang w:eastAsia="ar-SA"/>
        </w:rPr>
        <w:t>14</w:t>
      </w:r>
      <w:r w:rsidRPr="00A5246B">
        <w:rPr>
          <w:rFonts w:ascii="Garamond" w:hAnsi="Garamond"/>
          <w:bCs/>
          <w:kern w:val="0"/>
          <w:sz w:val="20"/>
          <w:szCs w:val="20"/>
          <w:lang w:eastAsia="ar-SA"/>
        </w:rPr>
        <w:t xml:space="preserve"> dni od daty otrzymania poświadczonej za zgodność z oryginałem kopii umowy zgłasza sprzeciw do umowy, jeżeli umowa ta narusza ust. 6 i 7. Niezgłoszenie sprzeciwu w terminie wskazanym w zdaniu poprzednim uważa się za akceptację umowy przez </w:t>
      </w:r>
      <w:r w:rsidR="002705F4" w:rsidRPr="00A5246B">
        <w:rPr>
          <w:rFonts w:ascii="Garamond" w:hAnsi="Garamond"/>
          <w:bCs/>
          <w:kern w:val="0"/>
          <w:sz w:val="20"/>
          <w:szCs w:val="20"/>
          <w:lang w:eastAsia="ar-SA"/>
        </w:rPr>
        <w:t>Z</w:t>
      </w:r>
      <w:r w:rsidRPr="00A5246B">
        <w:rPr>
          <w:rFonts w:ascii="Garamond" w:hAnsi="Garamond"/>
          <w:bCs/>
          <w:kern w:val="0"/>
          <w:sz w:val="20"/>
          <w:szCs w:val="20"/>
          <w:lang w:eastAsia="ar-SA"/>
        </w:rPr>
        <w:t>amawiającego.</w:t>
      </w:r>
    </w:p>
    <w:p w14:paraId="2045FD8A" w14:textId="73D454EA"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 przypadku umów o podwykonawstwo, których przedmiotem są dostawy lub usługi ust. 6 i 7 nie stosuje się. W</w:t>
      </w:r>
      <w:r w:rsidR="00AC2C1D" w:rsidRPr="00A5246B">
        <w:rPr>
          <w:rFonts w:ascii="Garamond" w:hAnsi="Garamond"/>
          <w:bCs/>
          <w:kern w:val="0"/>
          <w:sz w:val="20"/>
          <w:szCs w:val="20"/>
          <w:lang w:eastAsia="ar-SA"/>
        </w:rPr>
        <w:t> </w:t>
      </w:r>
      <w:r w:rsidRPr="00A5246B">
        <w:rPr>
          <w:rFonts w:ascii="Garamond" w:hAnsi="Garamond"/>
          <w:bCs/>
          <w:kern w:val="0"/>
          <w:sz w:val="20"/>
          <w:szCs w:val="20"/>
          <w:lang w:eastAsia="ar-SA"/>
        </w:rPr>
        <w:t xml:space="preserve">takim przypadku wykonawca, podwykonawca lub dalszy podwykonawca zamówienia na roboty budowlane przedkłada zamawiającemu poświadczoną za zgodność z oryginałem kopię zawartej umowy w terminie 7 dni od dnia jej zawarcia. Przepis ust. 11 stosuje się odpowiednio. </w:t>
      </w:r>
      <w:bookmarkStart w:id="37" w:name="_Hlk209518473"/>
      <w:r w:rsidRPr="00A5246B">
        <w:rPr>
          <w:rFonts w:ascii="Garamond" w:hAnsi="Garamond"/>
          <w:bCs/>
          <w:kern w:val="0"/>
          <w:sz w:val="20"/>
          <w:szCs w:val="20"/>
          <w:lang w:eastAsia="ar-SA"/>
        </w:rPr>
        <w:t xml:space="preserve">Wyłącza się obowiązek przedkładania umów o podwykonawstwo, których przedmiotem są dostawy lub usługi o wartości nie większej niż </w:t>
      </w:r>
      <w:r w:rsidR="00744858" w:rsidRPr="00A5246B">
        <w:rPr>
          <w:rFonts w:ascii="Garamond" w:hAnsi="Garamond"/>
          <w:bCs/>
          <w:kern w:val="0"/>
          <w:sz w:val="20"/>
          <w:szCs w:val="20"/>
          <w:lang w:eastAsia="ar-SA"/>
        </w:rPr>
        <w:t>30 000 zł</w:t>
      </w:r>
      <w:r w:rsidRPr="00A5246B">
        <w:rPr>
          <w:rFonts w:ascii="Garamond" w:hAnsi="Garamond"/>
          <w:bCs/>
          <w:kern w:val="0"/>
          <w:sz w:val="20"/>
          <w:szCs w:val="20"/>
          <w:lang w:eastAsia="ar-SA"/>
        </w:rPr>
        <w:t>, o ile ich wartość nie przekracza 0,5% wartości umowy w sprawie zamówienia publicznego.</w:t>
      </w:r>
    </w:p>
    <w:bookmarkEnd w:id="37"/>
    <w:p w14:paraId="3F7BF35E" w14:textId="77777777"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3623E2A3" w14:textId="77777777" w:rsidR="002B6D65"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Podwykonawca nie może przystąpić do realizacji prac przed uzyskaniem przez Wykonawcę pisemnej zgody Zamawiającego na umowę z podwykonawcą.</w:t>
      </w:r>
    </w:p>
    <w:p w14:paraId="6D61382B" w14:textId="69A52559" w:rsidR="00B23856" w:rsidRPr="00A5246B" w:rsidRDefault="00B23856">
      <w:pPr>
        <w:pStyle w:val="Akapitzlist"/>
        <w:numPr>
          <w:ilvl w:val="1"/>
          <w:numId w:val="125"/>
        </w:numPr>
        <w:tabs>
          <w:tab w:val="clear" w:pos="1080"/>
          <w:tab w:val="num" w:pos="0"/>
        </w:tabs>
        <w:autoSpaceDN/>
        <w:spacing w:after="0"/>
        <w:ind w:left="0" w:firstLine="0"/>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W przypadku przystąpienia podwykonawcy do robót </w:t>
      </w:r>
      <w:r w:rsidR="00FE6309" w:rsidRPr="00A5246B">
        <w:rPr>
          <w:rFonts w:ascii="Garamond" w:hAnsi="Garamond"/>
          <w:bCs/>
          <w:kern w:val="0"/>
          <w:sz w:val="20"/>
          <w:szCs w:val="20"/>
          <w:lang w:eastAsia="ar-SA"/>
        </w:rPr>
        <w:t xml:space="preserve">w ramach </w:t>
      </w:r>
      <w:r w:rsidRPr="00A5246B">
        <w:rPr>
          <w:rFonts w:ascii="Garamond" w:hAnsi="Garamond"/>
          <w:bCs/>
          <w:kern w:val="0"/>
          <w:sz w:val="20"/>
          <w:szCs w:val="20"/>
          <w:lang w:eastAsia="ar-SA"/>
        </w:rPr>
        <w:t>inwestycji pomimo nie uzyskania przez Wykonawcę pisemnej zgody na umowę z podwykonawcą lub w przypadku zgłoszenia sprzeciwu</w:t>
      </w:r>
      <w:r w:rsidR="00FE6309" w:rsidRPr="00A5246B">
        <w:rPr>
          <w:rFonts w:ascii="Garamond" w:hAnsi="Garamond"/>
          <w:bCs/>
          <w:kern w:val="0"/>
          <w:sz w:val="20"/>
          <w:szCs w:val="20"/>
          <w:lang w:eastAsia="ar-SA"/>
        </w:rPr>
        <w:t xml:space="preserve"> przez Zamawiającego</w:t>
      </w:r>
      <w:r w:rsidRPr="00A5246B">
        <w:rPr>
          <w:rFonts w:ascii="Garamond" w:hAnsi="Garamond"/>
          <w:bCs/>
          <w:kern w:val="0"/>
          <w:sz w:val="20"/>
          <w:szCs w:val="20"/>
          <w:lang w:eastAsia="ar-SA"/>
        </w:rPr>
        <w:t>:</w:t>
      </w:r>
    </w:p>
    <w:p w14:paraId="45B4B392" w14:textId="40B6A85F" w:rsidR="00B23856" w:rsidRPr="00A5246B" w:rsidRDefault="00B23856">
      <w:pPr>
        <w:numPr>
          <w:ilvl w:val="0"/>
          <w:numId w:val="136"/>
        </w:numPr>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Wykonawca zobowiązany będzie zapłacić Zamawiającemu karę umowną w wysokości </w:t>
      </w:r>
      <w:r w:rsidR="00B079F6" w:rsidRPr="00A5246B">
        <w:rPr>
          <w:rFonts w:ascii="Garamond" w:hAnsi="Garamond"/>
          <w:bCs/>
          <w:kern w:val="0"/>
          <w:sz w:val="20"/>
          <w:szCs w:val="20"/>
          <w:lang w:eastAsia="ar-SA"/>
        </w:rPr>
        <w:t>0,1%</w:t>
      </w:r>
      <w:r w:rsidRPr="00A5246B">
        <w:rPr>
          <w:rFonts w:ascii="Garamond" w:hAnsi="Garamond"/>
          <w:bCs/>
          <w:kern w:val="0"/>
          <w:sz w:val="20"/>
          <w:szCs w:val="20"/>
          <w:lang w:eastAsia="ar-SA"/>
        </w:rPr>
        <w:t xml:space="preserve"> </w:t>
      </w:r>
      <w:r w:rsidR="006A6854" w:rsidRPr="00A5246B">
        <w:rPr>
          <w:rFonts w:ascii="Garamond" w:hAnsi="Garamond"/>
          <w:bCs/>
          <w:kern w:val="0"/>
          <w:sz w:val="20"/>
          <w:szCs w:val="20"/>
          <w:lang w:eastAsia="ar-SA"/>
        </w:rPr>
        <w:t xml:space="preserve">całkowitego </w:t>
      </w:r>
      <w:r w:rsidRPr="00A5246B">
        <w:rPr>
          <w:rFonts w:ascii="Garamond" w:hAnsi="Garamond"/>
          <w:bCs/>
          <w:kern w:val="0"/>
          <w:sz w:val="20"/>
          <w:szCs w:val="20"/>
          <w:lang w:eastAsia="ar-SA"/>
        </w:rPr>
        <w:t>wynagrodzenia brutto, o którym mowa w § 15 ust. 2 umowy za każdy taki przypadek,</w:t>
      </w:r>
    </w:p>
    <w:p w14:paraId="4059BBE2" w14:textId="77777777" w:rsidR="00B23856" w:rsidRPr="00A5246B" w:rsidRDefault="00B23856">
      <w:pPr>
        <w:numPr>
          <w:ilvl w:val="0"/>
          <w:numId w:val="136"/>
        </w:numPr>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Zamawiający uprawniony będzie do wstrzymania robót budowlanych realizowanych na inwestycji, w tym przez podwykonawcę do czasu uzyskania przez Wykonawcę zgody na zawarcie umowy z podwykonawcą, opóźnienie wynikłe z tego tytułu jest uznawane za zawinione przez Wykonawcy,</w:t>
      </w:r>
    </w:p>
    <w:p w14:paraId="4D89B0C1" w14:textId="5D7ED441" w:rsidR="00B23856" w:rsidRPr="00A5246B" w:rsidRDefault="00B23856">
      <w:pPr>
        <w:numPr>
          <w:ilvl w:val="0"/>
          <w:numId w:val="136"/>
        </w:numPr>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Zamawiający uprawniony będzie do wstrzymania wypłaty wynagrodzenia należnego Wykonawcy do czasu uzyskania przez Wykonawcę zgody na zawarcia umowy z podwykonawcą</w:t>
      </w:r>
      <w:r w:rsidR="00FE6309" w:rsidRPr="00A5246B">
        <w:rPr>
          <w:rFonts w:ascii="Garamond" w:hAnsi="Garamond"/>
          <w:bCs/>
          <w:kern w:val="0"/>
          <w:sz w:val="20"/>
          <w:szCs w:val="20"/>
          <w:lang w:eastAsia="ar-SA"/>
        </w:rPr>
        <w:t>;</w:t>
      </w:r>
    </w:p>
    <w:p w14:paraId="364ECC48" w14:textId="4023E86A" w:rsidR="00B23856" w:rsidRPr="00A5246B" w:rsidRDefault="00B079F6">
      <w:pPr>
        <w:numPr>
          <w:ilvl w:val="0"/>
          <w:numId w:val="136"/>
        </w:numPr>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 przypadku podzlecenia prac przez Wykonawcę wbrew sprzeciwowi Zamawiającego, Zamawiający może odstąpić od umowy z winy Wykonawcy.</w:t>
      </w:r>
    </w:p>
    <w:p w14:paraId="07FFBCC7" w14:textId="638B07BB" w:rsidR="00B23856" w:rsidRPr="00A5246B" w:rsidRDefault="00B23856">
      <w:pPr>
        <w:pStyle w:val="Akapitzlist"/>
        <w:numPr>
          <w:ilvl w:val="0"/>
          <w:numId w:val="125"/>
        </w:numPr>
        <w:tabs>
          <w:tab w:val="num" w:pos="0"/>
        </w:tabs>
        <w:autoSpaceDN/>
        <w:spacing w:after="0"/>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 przypadku:</w:t>
      </w:r>
    </w:p>
    <w:p w14:paraId="78F9D0DE" w14:textId="77777777"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1) nieprzedłożenia do zaakceptowania projektu umowy o podwykonawstwo, której przedmiotem są roboty budowlane, lub projektu jej zmiany, lub w przypadku</w:t>
      </w:r>
    </w:p>
    <w:p w14:paraId="22CEC5CB" w14:textId="77777777"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2) nie złożenia poświadczonej za zgodność z oryginałem kopii umowy o podwykonawstwo lub jej zmiany, lub w przypadku </w:t>
      </w:r>
    </w:p>
    <w:p w14:paraId="7186BB02" w14:textId="77777777"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3) braku zmiany umowy o podwykonawstwo w zakresie terminu zapłaty podwykonawcom na zgodny z ustawą Prawo zamówień publicznych -</w:t>
      </w:r>
    </w:p>
    <w:p w14:paraId="58C139C1" w14:textId="2847708A"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bookmarkStart w:id="38" w:name="_Hlk209520005"/>
      <w:r w:rsidRPr="00A5246B">
        <w:rPr>
          <w:rFonts w:ascii="Garamond" w:hAnsi="Garamond"/>
          <w:bCs/>
          <w:kern w:val="0"/>
          <w:sz w:val="20"/>
          <w:szCs w:val="20"/>
          <w:lang w:eastAsia="ar-SA"/>
        </w:rPr>
        <w:t xml:space="preserve">Wykonawca zapłaci Zamawiającemu karę umowną w wysokości </w:t>
      </w:r>
      <w:r w:rsidR="00D507B5" w:rsidRPr="00A5246B">
        <w:rPr>
          <w:rFonts w:ascii="Garamond" w:hAnsi="Garamond"/>
          <w:bCs/>
          <w:kern w:val="0"/>
          <w:sz w:val="20"/>
          <w:szCs w:val="20"/>
          <w:lang w:eastAsia="ar-SA"/>
        </w:rPr>
        <w:t xml:space="preserve">0,5% </w:t>
      </w:r>
      <w:r w:rsidR="006A6854" w:rsidRPr="00A5246B">
        <w:rPr>
          <w:rFonts w:ascii="Garamond" w:hAnsi="Garamond"/>
          <w:bCs/>
          <w:kern w:val="0"/>
          <w:sz w:val="20"/>
          <w:szCs w:val="20"/>
          <w:lang w:eastAsia="ar-SA"/>
        </w:rPr>
        <w:t xml:space="preserve">całkowitego </w:t>
      </w:r>
      <w:r w:rsidRPr="00A5246B">
        <w:rPr>
          <w:rFonts w:ascii="Garamond" w:hAnsi="Garamond"/>
          <w:bCs/>
          <w:kern w:val="0"/>
          <w:sz w:val="20"/>
          <w:szCs w:val="20"/>
          <w:lang w:eastAsia="ar-SA"/>
        </w:rPr>
        <w:t>wynagrodzenia brutto, o którym mowa w § 15 ust. 2 umowy za każdy taki przypadek</w:t>
      </w:r>
      <w:bookmarkEnd w:id="38"/>
      <w:ins w:id="39" w:author="Urszula Wach-Górny" w:date="2017-12-21T14:39:00Z">
        <w:r w:rsidRPr="00A5246B">
          <w:rPr>
            <w:rFonts w:ascii="Garamond" w:hAnsi="Garamond"/>
            <w:bCs/>
            <w:kern w:val="0"/>
            <w:sz w:val="20"/>
            <w:szCs w:val="20"/>
            <w:lang w:eastAsia="ar-SA"/>
          </w:rPr>
          <w:t>.</w:t>
        </w:r>
      </w:ins>
    </w:p>
    <w:p w14:paraId="0D6911A8" w14:textId="077DF0BD"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1</w:t>
      </w:r>
      <w:r w:rsidR="002B6D65" w:rsidRPr="00A5246B">
        <w:rPr>
          <w:rFonts w:ascii="Garamond" w:hAnsi="Garamond"/>
          <w:bCs/>
          <w:kern w:val="0"/>
          <w:sz w:val="20"/>
          <w:szCs w:val="20"/>
          <w:lang w:eastAsia="ar-SA"/>
        </w:rPr>
        <w:t xml:space="preserve">7. </w:t>
      </w:r>
      <w:r w:rsidRPr="00A5246B">
        <w:rPr>
          <w:rFonts w:ascii="Garamond" w:hAnsi="Garamond"/>
          <w:bCs/>
          <w:kern w:val="0"/>
          <w:sz w:val="20"/>
          <w:szCs w:val="20"/>
          <w:lang w:eastAsia="ar-SA"/>
        </w:rPr>
        <w:t>Każdy z pracowników wykonawcy i podwykonawców będzie wyposażony, co najmniej w kamizelkę z logo odpowiednio wykonawcy lub podwykonawcy.</w:t>
      </w:r>
      <w:bookmarkStart w:id="40" w:name="_Ref416903325"/>
    </w:p>
    <w:p w14:paraId="12D71527" w14:textId="7EE86C1D"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1</w:t>
      </w:r>
      <w:r w:rsidR="00593F01" w:rsidRPr="00A5246B">
        <w:rPr>
          <w:rFonts w:ascii="Garamond" w:hAnsi="Garamond"/>
          <w:bCs/>
          <w:kern w:val="0"/>
          <w:sz w:val="20"/>
          <w:szCs w:val="20"/>
          <w:lang w:eastAsia="ar-SA"/>
        </w:rPr>
        <w:t>8</w:t>
      </w:r>
      <w:r w:rsidRPr="00A5246B">
        <w:rPr>
          <w:rFonts w:ascii="Garamond" w:hAnsi="Garamond"/>
          <w:bCs/>
          <w:kern w:val="0"/>
          <w:sz w:val="20"/>
          <w:szCs w:val="20"/>
          <w:lang w:eastAsia="ar-SA"/>
        </w:rPr>
        <w:t>. Zmiana zakresu robót zleconego podwykonawcy wymaga uprzedniej zmiany umowy na piśmie pod rygorem nieważności.</w:t>
      </w:r>
      <w:bookmarkEnd w:id="40"/>
    </w:p>
    <w:p w14:paraId="605338B5" w14:textId="3E56DD65" w:rsidR="00B23856" w:rsidRPr="00A5246B" w:rsidRDefault="00593F01"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19</w:t>
      </w:r>
      <w:r w:rsidR="00B23856" w:rsidRPr="00A5246B">
        <w:rPr>
          <w:rFonts w:ascii="Garamond" w:hAnsi="Garamond"/>
          <w:bCs/>
          <w:kern w:val="0"/>
          <w:sz w:val="20"/>
          <w:szCs w:val="20"/>
          <w:lang w:eastAsia="ar-SA"/>
        </w:rPr>
        <w:t>. W celu uzyskania zgody Zamawiającego na zmianę umowy w tym zakresie Wykonawca zobowiązany będzie skierować do Zamawiającego umotywowany wniosek o zmianę umowy, z którego będzie wynikać, dlaczego potrzeba zmiany umowy wynikła po złożeniu przez Wykonawcę oferty.</w:t>
      </w:r>
    </w:p>
    <w:p w14:paraId="417C03D2" w14:textId="5C4F709C"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2</w:t>
      </w:r>
      <w:r w:rsidR="00593F01" w:rsidRPr="00A5246B">
        <w:rPr>
          <w:rFonts w:ascii="Garamond" w:hAnsi="Garamond"/>
          <w:bCs/>
          <w:kern w:val="0"/>
          <w:sz w:val="20"/>
          <w:szCs w:val="20"/>
          <w:lang w:eastAsia="ar-SA"/>
        </w:rPr>
        <w:t>0</w:t>
      </w:r>
      <w:r w:rsidRPr="00A5246B">
        <w:rPr>
          <w:rFonts w:ascii="Garamond" w:hAnsi="Garamond"/>
          <w:bCs/>
          <w:kern w:val="0"/>
          <w:sz w:val="20"/>
          <w:szCs w:val="20"/>
          <w:lang w:eastAsia="ar-SA"/>
        </w:rPr>
        <w:t>.W przypadku przystąpienia podwykonawcy do robót na inwestycji pomimo nie uzyskania przez Wykonawcę pisemnej uprzedniej zgody na zawarcie umowy z podwykonawcą, Zamawiający za roboty wykonane przez podwykonawcę będzie mógł zapłacić bezpośrednio podwykonawcy, pod warunkiem wykazania przez niego faktu zawarcia umowy z Wykonawcą, treści tej umowy, w tym zakresu prac, które podwykonawca miał wykonać oraz wynagrodzenia należnego mu za ich wykonanie, a także pod warunkiem wykazania zakresu robót faktycznie zrealizowanych przez podwykonawcę, pod warunkiem ich odbioru przez Zamawiającego</w:t>
      </w:r>
      <w:r w:rsidR="00D429A3" w:rsidRPr="00A5246B">
        <w:rPr>
          <w:rFonts w:ascii="Garamond" w:hAnsi="Garamond"/>
          <w:bCs/>
          <w:kern w:val="0"/>
          <w:sz w:val="20"/>
          <w:szCs w:val="20"/>
          <w:lang w:eastAsia="ar-SA"/>
        </w:rPr>
        <w:t>.</w:t>
      </w:r>
    </w:p>
    <w:p w14:paraId="4DAB739E" w14:textId="78E7B05C"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2</w:t>
      </w:r>
      <w:r w:rsidR="00593F01" w:rsidRPr="00A5246B">
        <w:rPr>
          <w:rFonts w:ascii="Garamond" w:hAnsi="Garamond"/>
          <w:bCs/>
          <w:kern w:val="0"/>
          <w:sz w:val="20"/>
          <w:szCs w:val="20"/>
          <w:lang w:eastAsia="ar-SA"/>
        </w:rPr>
        <w:t>1</w:t>
      </w:r>
      <w:r w:rsidRPr="00A5246B">
        <w:rPr>
          <w:rFonts w:ascii="Garamond" w:hAnsi="Garamond"/>
          <w:bCs/>
          <w:kern w:val="0"/>
          <w:sz w:val="20"/>
          <w:szCs w:val="20"/>
          <w:lang w:eastAsia="ar-SA"/>
        </w:rPr>
        <w:t>.W przypadku odstąpienia od umowy Zamawiający za prace wykonane przez niezgłoszonego i niezaakceptowanego podwykonawcę będzie mógł zapłacić bezpośrednio podwykonawcy, pod warunkiem wykazania przez niego faktu zawarcia umowy z Wykonawcą, treści tej umowy, w tym zakresu robót, które podwykonawca miał wykonać oraz wynagrodzenia należnego mu za ich wykonanie, a także pod warunkiem wykazania zakresu robót faktycznie zrealizowanych przez podwykonawcę, pod warunkiem ich odbioru przez Zamawiającego</w:t>
      </w:r>
      <w:r w:rsidR="00D429A3" w:rsidRPr="00A5246B">
        <w:rPr>
          <w:rFonts w:ascii="Garamond" w:hAnsi="Garamond"/>
          <w:bCs/>
          <w:kern w:val="0"/>
          <w:sz w:val="20"/>
          <w:szCs w:val="20"/>
          <w:lang w:eastAsia="ar-SA"/>
        </w:rPr>
        <w:t>.</w:t>
      </w:r>
    </w:p>
    <w:p w14:paraId="457F568E" w14:textId="7DBB28F2" w:rsidR="00B23856" w:rsidRPr="00A5246B" w:rsidRDefault="00B23856" w:rsidP="00A45C06">
      <w:pPr>
        <w:tabs>
          <w:tab w:val="num" w:pos="0"/>
        </w:tabs>
        <w:autoSpaceDN/>
        <w:spacing w:line="276" w:lineRule="auto"/>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2</w:t>
      </w:r>
      <w:r w:rsidR="00593F01" w:rsidRPr="00A5246B">
        <w:rPr>
          <w:rFonts w:ascii="Garamond" w:hAnsi="Garamond"/>
          <w:bCs/>
          <w:kern w:val="0"/>
          <w:sz w:val="20"/>
          <w:szCs w:val="20"/>
          <w:lang w:eastAsia="ar-SA"/>
        </w:rPr>
        <w:t>2</w:t>
      </w:r>
      <w:r w:rsidRPr="00A5246B">
        <w:rPr>
          <w:rFonts w:ascii="Garamond" w:hAnsi="Garamond"/>
          <w:bCs/>
          <w:kern w:val="0"/>
          <w:sz w:val="20"/>
          <w:szCs w:val="20"/>
          <w:lang w:eastAsia="ar-SA"/>
        </w:rPr>
        <w:t>. W przypadku, gdy wysokość szkody poniesionej przez Zamawiającego przewyższy wysokość zastrzeżonych w niniejszym paragrafie kar umownych Zamawiający będzie mógł żądać odszkodowania uzupełniającego na zasadach ogólnych.</w:t>
      </w:r>
    </w:p>
    <w:p w14:paraId="41285D7A" w14:textId="653759C8" w:rsidR="00B23856" w:rsidRPr="00A5246B" w:rsidRDefault="00B23856" w:rsidP="00A45C06">
      <w:pPr>
        <w:tabs>
          <w:tab w:val="num" w:pos="0"/>
        </w:tabs>
        <w:autoSpaceDN/>
        <w:spacing w:line="276" w:lineRule="auto"/>
        <w:jc w:val="both"/>
        <w:textAlignment w:val="auto"/>
        <w:rPr>
          <w:rFonts w:ascii="Garamond" w:hAnsi="Garamond"/>
          <w:kern w:val="0"/>
          <w:sz w:val="20"/>
          <w:szCs w:val="20"/>
          <w:lang w:eastAsia="ar-SA"/>
        </w:rPr>
      </w:pPr>
      <w:r w:rsidRPr="00A5246B">
        <w:rPr>
          <w:rFonts w:ascii="Garamond" w:hAnsi="Garamond"/>
          <w:bCs/>
          <w:kern w:val="0"/>
          <w:sz w:val="20"/>
          <w:szCs w:val="20"/>
          <w:lang w:eastAsia="ar-SA"/>
        </w:rPr>
        <w:t>2</w:t>
      </w:r>
      <w:r w:rsidR="00593F01" w:rsidRPr="00A5246B">
        <w:rPr>
          <w:rFonts w:ascii="Garamond" w:hAnsi="Garamond"/>
          <w:bCs/>
          <w:kern w:val="0"/>
          <w:sz w:val="20"/>
          <w:szCs w:val="20"/>
          <w:lang w:eastAsia="ar-SA"/>
        </w:rPr>
        <w:t>3</w:t>
      </w:r>
      <w:r w:rsidRPr="00A5246B">
        <w:rPr>
          <w:rFonts w:ascii="Garamond" w:hAnsi="Garamond"/>
          <w:bCs/>
          <w:kern w:val="0"/>
          <w:sz w:val="20"/>
          <w:szCs w:val="20"/>
          <w:lang w:eastAsia="ar-SA"/>
        </w:rPr>
        <w:t xml:space="preserve">.  </w:t>
      </w:r>
      <w:r w:rsidRPr="00A5246B">
        <w:rPr>
          <w:rFonts w:ascii="Garamond" w:hAnsi="Garamond"/>
          <w:kern w:val="0"/>
          <w:sz w:val="20"/>
          <w:szCs w:val="20"/>
          <w:lang w:eastAsia="ar-SA"/>
        </w:rPr>
        <w:t xml:space="preserve">Zamawiającemu przysługuje prawo żądania od Wykonawcy zmiany podwykonawcy, dalszego </w:t>
      </w:r>
      <w:r w:rsidR="009F7DA9" w:rsidRPr="00A5246B">
        <w:rPr>
          <w:rFonts w:ascii="Garamond" w:hAnsi="Garamond"/>
          <w:kern w:val="0"/>
          <w:sz w:val="20"/>
          <w:szCs w:val="20"/>
          <w:lang w:eastAsia="ar-SA"/>
        </w:rPr>
        <w:t>podwykonawcy,</w:t>
      </w:r>
      <w:r w:rsidRPr="00A5246B">
        <w:rPr>
          <w:rFonts w:ascii="Garamond" w:hAnsi="Garamond"/>
          <w:kern w:val="0"/>
          <w:sz w:val="20"/>
          <w:szCs w:val="20"/>
          <w:lang w:eastAsia="ar-SA"/>
        </w:rPr>
        <w:t xml:space="preserve"> jeżeli uzna, że kwalifikacje podwykonawcy, dalszego podwykonawcy lub jego wyposażenie w sprzęt </w:t>
      </w:r>
      <w:r w:rsidR="009F7DA9" w:rsidRPr="00A5246B">
        <w:rPr>
          <w:rFonts w:ascii="Garamond" w:hAnsi="Garamond"/>
          <w:kern w:val="0"/>
          <w:sz w:val="20"/>
          <w:szCs w:val="20"/>
          <w:lang w:eastAsia="ar-SA"/>
        </w:rPr>
        <w:t>nie gwarantują</w:t>
      </w:r>
      <w:r w:rsidRPr="00A5246B">
        <w:rPr>
          <w:rFonts w:ascii="Garamond" w:hAnsi="Garamond"/>
          <w:kern w:val="0"/>
          <w:sz w:val="20"/>
          <w:szCs w:val="20"/>
          <w:lang w:eastAsia="ar-SA"/>
        </w:rPr>
        <w:t xml:space="preserve"> odpowiedniej jakości i terminowości wykonania robót lub realizuje on roboty w sposób wadliwy, niezgodny z warunkami niniejszej umowy i przepisami prawa.  </w:t>
      </w:r>
    </w:p>
    <w:p w14:paraId="4079323E" w14:textId="0F45351B" w:rsidR="00B23856" w:rsidRPr="00A5246B" w:rsidRDefault="00B23856" w:rsidP="00A45C06">
      <w:pPr>
        <w:widowControl w:val="0"/>
        <w:tabs>
          <w:tab w:val="left" w:pos="284"/>
          <w:tab w:val="num" w:pos="785"/>
        </w:tabs>
        <w:suppressAutoHyphens w:val="0"/>
        <w:autoSpaceDN/>
        <w:spacing w:line="276" w:lineRule="auto"/>
        <w:jc w:val="center"/>
        <w:textAlignment w:val="auto"/>
        <w:rPr>
          <w:rFonts w:ascii="Garamond" w:eastAsia="SimSun" w:hAnsi="Garamond"/>
          <w:b/>
          <w:kern w:val="2"/>
          <w:sz w:val="20"/>
          <w:szCs w:val="20"/>
          <w:lang w:eastAsia="hi-IN" w:bidi="hi-IN"/>
        </w:rPr>
      </w:pPr>
      <w:r w:rsidRPr="00A5246B">
        <w:rPr>
          <w:rFonts w:ascii="Garamond" w:eastAsia="SimSun" w:hAnsi="Garamond"/>
          <w:b/>
          <w:kern w:val="2"/>
          <w:sz w:val="20"/>
          <w:szCs w:val="20"/>
          <w:lang w:eastAsia="hi-IN" w:bidi="hi-IN"/>
        </w:rPr>
        <w:t xml:space="preserve">§ </w:t>
      </w:r>
      <w:r w:rsidR="00D553C7" w:rsidRPr="00A5246B">
        <w:rPr>
          <w:rFonts w:ascii="Garamond" w:eastAsia="SimSun" w:hAnsi="Garamond"/>
          <w:b/>
          <w:kern w:val="2"/>
          <w:sz w:val="20"/>
          <w:szCs w:val="20"/>
          <w:lang w:eastAsia="hi-IN" w:bidi="hi-IN"/>
        </w:rPr>
        <w:t>21</w:t>
      </w:r>
    </w:p>
    <w:p w14:paraId="04894D18" w14:textId="646EBE1C" w:rsidR="00B23856" w:rsidRPr="00A5246B" w:rsidRDefault="00B23856" w:rsidP="00A76AA7">
      <w:pPr>
        <w:widowControl w:val="0"/>
        <w:numPr>
          <w:ilvl w:val="0"/>
          <w:numId w:val="126"/>
        </w:numPr>
        <w:tabs>
          <w:tab w:val="clear" w:pos="360"/>
          <w:tab w:val="left" w:pos="-36"/>
          <w:tab w:val="left"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Zakazane są zmiany postanowień zawartej umowy w stosunku do treści oferty na podstawie, której dokonano wyboru Wykonawcy, chyba że możliwość taka wynika z przepisów prawa albo konieczność wprowadzenia takich zmian wynika z potrzeb Zamawiającego lub z przyczyn dotyczących Zamawiającego lub też z przyczyn obiektywnych, niezależnych od ż</w:t>
      </w:r>
      <w:r w:rsidR="001E387E" w:rsidRPr="00A5246B">
        <w:rPr>
          <w:rFonts w:ascii="Garamond" w:hAnsi="Garamond"/>
          <w:kern w:val="0"/>
          <w:sz w:val="20"/>
          <w:szCs w:val="20"/>
          <w:lang w:eastAsia="ar-SA"/>
        </w:rPr>
        <w:t>a</w:t>
      </w:r>
      <w:r w:rsidRPr="00A5246B">
        <w:rPr>
          <w:rFonts w:ascii="Garamond" w:hAnsi="Garamond"/>
          <w:kern w:val="0"/>
          <w:sz w:val="20"/>
          <w:szCs w:val="20"/>
          <w:lang w:eastAsia="ar-SA"/>
        </w:rPr>
        <w:t xml:space="preserve">dnej ze </w:t>
      </w:r>
      <w:r w:rsidR="001E387E" w:rsidRPr="00A5246B">
        <w:rPr>
          <w:rFonts w:ascii="Garamond" w:hAnsi="Garamond"/>
          <w:kern w:val="0"/>
          <w:sz w:val="20"/>
          <w:szCs w:val="20"/>
          <w:lang w:eastAsia="ar-SA"/>
        </w:rPr>
        <w:t>S</w:t>
      </w:r>
      <w:r w:rsidRPr="00A5246B">
        <w:rPr>
          <w:rFonts w:ascii="Garamond" w:hAnsi="Garamond"/>
          <w:kern w:val="0"/>
          <w:sz w:val="20"/>
          <w:szCs w:val="20"/>
          <w:lang w:eastAsia="ar-SA"/>
        </w:rPr>
        <w:t xml:space="preserve">tron </w:t>
      </w:r>
      <w:r w:rsidR="00080834" w:rsidRPr="00A5246B">
        <w:rPr>
          <w:rFonts w:ascii="Garamond" w:hAnsi="Garamond"/>
          <w:kern w:val="0"/>
          <w:sz w:val="20"/>
          <w:szCs w:val="20"/>
          <w:lang w:eastAsia="ar-SA"/>
        </w:rPr>
        <w:t>lub</w:t>
      </w:r>
      <w:r w:rsidR="009F7DA9" w:rsidRPr="00A5246B">
        <w:rPr>
          <w:rFonts w:ascii="Garamond" w:hAnsi="Garamond"/>
          <w:kern w:val="0"/>
          <w:sz w:val="20"/>
          <w:szCs w:val="20"/>
          <w:lang w:eastAsia="ar-SA"/>
        </w:rPr>
        <w:t xml:space="preserve"> w przypadkach wskazanych  w Umowie</w:t>
      </w:r>
      <w:r w:rsidR="00FE0D84" w:rsidRPr="00A5246B">
        <w:rPr>
          <w:rFonts w:ascii="Garamond" w:hAnsi="Garamond"/>
          <w:kern w:val="0"/>
          <w:sz w:val="20"/>
          <w:szCs w:val="20"/>
          <w:lang w:eastAsia="ar-SA"/>
        </w:rPr>
        <w:t xml:space="preserve">  w tym</w:t>
      </w:r>
      <w:r w:rsidRPr="00A5246B">
        <w:rPr>
          <w:rFonts w:ascii="Garamond" w:hAnsi="Garamond"/>
          <w:kern w:val="0"/>
          <w:sz w:val="20"/>
          <w:szCs w:val="20"/>
          <w:lang w:eastAsia="ar-SA"/>
        </w:rPr>
        <w:t>:</w:t>
      </w:r>
    </w:p>
    <w:p w14:paraId="566D4695" w14:textId="77777777" w:rsidR="00DE647A" w:rsidRPr="00A5246B" w:rsidRDefault="00DE647A" w:rsidP="00A76AA7">
      <w:pPr>
        <w:widowControl w:val="0"/>
        <w:numPr>
          <w:ilvl w:val="1"/>
          <w:numId w:val="127"/>
        </w:numPr>
        <w:tabs>
          <w:tab w:val="clear" w:pos="1440"/>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Strony mają prawo do przedłużenia terminu zakończenia robót o okres trwania przyczyn, z powodu których będzie zagrożone dotrzymanie terminu zakończenia robót, w następujących sytuacjach:</w:t>
      </w:r>
    </w:p>
    <w:p w14:paraId="39399E37" w14:textId="77777777"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wystąpienie warunków terenu budowy odbiegających w sposób istotny od przyjętych </w:t>
      </w:r>
    </w:p>
    <w:p w14:paraId="727786E2" w14:textId="77777777" w:rsidR="00DE647A" w:rsidRPr="00A5246B" w:rsidRDefault="00DE647A" w:rsidP="00A76AA7">
      <w:pPr>
        <w:widowControl w:val="0"/>
        <w:tabs>
          <w:tab w:val="left" w:pos="-36"/>
          <w:tab w:val="left" w:pos="0"/>
        </w:tabs>
        <w:autoSpaceDN/>
        <w:spacing w:line="276" w:lineRule="auto"/>
        <w:ind w:left="1440"/>
        <w:jc w:val="both"/>
        <w:textAlignment w:val="auto"/>
        <w:rPr>
          <w:rFonts w:ascii="Garamond" w:hAnsi="Garamond"/>
          <w:kern w:val="0"/>
          <w:sz w:val="20"/>
          <w:szCs w:val="20"/>
          <w:lang w:eastAsia="ar-SA"/>
        </w:rPr>
      </w:pPr>
      <w:r w:rsidRPr="00A5246B">
        <w:rPr>
          <w:rFonts w:ascii="Garamond" w:hAnsi="Garamond"/>
          <w:kern w:val="0"/>
          <w:sz w:val="20"/>
          <w:szCs w:val="20"/>
          <w:lang w:eastAsia="ar-SA"/>
        </w:rPr>
        <w:t>w dokumentacji projektowej, w szczególności napotkania niezinwentaryzowanych lub błędnie zinwentaryzowanych sieci, instalacji lub innych obiektów budowlanych;</w:t>
      </w:r>
    </w:p>
    <w:p w14:paraId="06806D9B" w14:textId="6456E717"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warunki atmosferyczne, potwierdzone przez właściwą stację meteorologiczną, które uniemożliwiają prawidłowe wykonanie umowy,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np.: klęski żywiołowe;</w:t>
      </w:r>
    </w:p>
    <w:p w14:paraId="07F98930" w14:textId="77777777"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wstrzymanie realizacji przedmiotu zamówienia z przyczyn niezależnych od Wykonawcy;</w:t>
      </w:r>
    </w:p>
    <w:p w14:paraId="0B109A8E" w14:textId="77777777"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konieczności wprowadzenia zmian z inicjatywy Zamawiającego (wynikających m.in. ze zmiany obowiązującego prawa, zmiany norm technicznych i in.); </w:t>
      </w:r>
    </w:p>
    <w:p w14:paraId="17060232" w14:textId="77777777"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konieczność uzyskania wyroku sądowego, innego orzeczenia sądu lub organu, którego konieczności nie przewidziano przy zawieraniu umowy; </w:t>
      </w:r>
    </w:p>
    <w:p w14:paraId="5C8EEC03" w14:textId="77777777"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konieczność zaspokojenia roszczeń lub oczekiwań osób trzecich – w tym grup społecznych lub zawodowych nieartykułowanych lub niemożliwych do jednoznacznego określenia w chwili zawierania umowy;</w:t>
      </w:r>
    </w:p>
    <w:p w14:paraId="7201239A" w14:textId="74EC3EAF"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jeżeli przyczyny, z powodu których będzie zagrożone dotrzymanie terminu zakończenia robót będą następstwem okoliczności, za które odpowiedzialności nie ponosi Wykonawca, w szczególności będą następstwem nieterminowego przekazania terenu budowy, konieczności wprowadzenia zmian dokumentacji projektowej w zakresie, w jakim ww. okoliczności miały lub będą mogły mieć wpływ na dotrzymanie terminu zakończenia robót,;</w:t>
      </w:r>
    </w:p>
    <w:p w14:paraId="30BFB618" w14:textId="7808900C" w:rsidR="00DE647A" w:rsidRPr="00A5246B" w:rsidRDefault="00DE647A" w:rsidP="00A76AA7">
      <w:pPr>
        <w:widowControl w:val="0"/>
        <w:numPr>
          <w:ilvl w:val="1"/>
          <w:numId w:val="175"/>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kolizja z równolegle prowadzonymi robotami budowlanymi. W takim przypadku zmiany w umowie zostaną ograniczone do zmian koniecznych powodujących uniknięcie kolizji;</w:t>
      </w:r>
    </w:p>
    <w:p w14:paraId="45B986F8" w14:textId="4E8C1D07" w:rsidR="00DE647A" w:rsidRPr="00A5246B" w:rsidRDefault="00DE647A" w:rsidP="00A76AA7">
      <w:pPr>
        <w:widowControl w:val="0"/>
        <w:tabs>
          <w:tab w:val="left" w:pos="-36"/>
          <w:tab w:val="left" w:pos="0"/>
        </w:tabs>
        <w:autoSpaceDN/>
        <w:spacing w:line="276" w:lineRule="auto"/>
        <w:ind w:left="1440"/>
        <w:jc w:val="both"/>
        <w:textAlignment w:val="auto"/>
        <w:rPr>
          <w:rFonts w:ascii="Garamond" w:hAnsi="Garamond"/>
          <w:kern w:val="0"/>
          <w:sz w:val="20"/>
          <w:szCs w:val="20"/>
          <w:lang w:eastAsia="ar-SA"/>
        </w:rPr>
      </w:pPr>
    </w:p>
    <w:p w14:paraId="797BA02C" w14:textId="77777777" w:rsidR="00DE647A" w:rsidRPr="00A5246B" w:rsidRDefault="00DE647A" w:rsidP="00A76AA7">
      <w:pPr>
        <w:widowControl w:val="0"/>
        <w:tabs>
          <w:tab w:val="left" w:pos="-36"/>
          <w:tab w:val="left" w:pos="0"/>
        </w:tabs>
        <w:autoSpaceDN/>
        <w:spacing w:line="276" w:lineRule="auto"/>
        <w:ind w:left="1440"/>
        <w:jc w:val="both"/>
        <w:textAlignment w:val="auto"/>
        <w:rPr>
          <w:rFonts w:ascii="Garamond" w:hAnsi="Garamond"/>
          <w:kern w:val="0"/>
          <w:sz w:val="20"/>
          <w:szCs w:val="20"/>
          <w:lang w:eastAsia="ar-SA"/>
        </w:rPr>
      </w:pPr>
      <w:r w:rsidRPr="00A5246B">
        <w:rPr>
          <w:rFonts w:ascii="Garamond" w:hAnsi="Garamond"/>
          <w:kern w:val="0"/>
          <w:sz w:val="20"/>
          <w:szCs w:val="20"/>
          <w:lang w:eastAsia="ar-SA"/>
        </w:rPr>
        <w:t>W przypadku wystąpienia okoliczności wymienionych w punkcie I., termin realizacji przedmiotu zamówienia (dla poszczególnych Etapów) może ulec odpowiedniemu przedłużeniu o czas niezbędny do zakończenia wykonywania przedmiotu zamówienia w sposób należyty, jednak nie dłużej niż o okres trwania tych okoliczności.</w:t>
      </w:r>
    </w:p>
    <w:p w14:paraId="225F39A8" w14:textId="07802A37" w:rsidR="00B23856" w:rsidRPr="00A5246B" w:rsidRDefault="00DE647A" w:rsidP="00A76AA7">
      <w:pPr>
        <w:widowControl w:val="0"/>
        <w:tabs>
          <w:tab w:val="left" w:pos="-36"/>
          <w:tab w:val="left" w:pos="0"/>
        </w:tabs>
        <w:autoSpaceDN/>
        <w:spacing w:line="276" w:lineRule="auto"/>
        <w:ind w:left="1440"/>
        <w:jc w:val="both"/>
        <w:textAlignment w:val="auto"/>
        <w:rPr>
          <w:rFonts w:ascii="Garamond" w:hAnsi="Garamond"/>
          <w:kern w:val="0"/>
          <w:sz w:val="20"/>
          <w:szCs w:val="20"/>
          <w:lang w:eastAsia="ar-SA"/>
        </w:rPr>
      </w:pPr>
      <w:r w:rsidRPr="00A5246B">
        <w:rPr>
          <w:rFonts w:ascii="Garamond" w:hAnsi="Garamond"/>
          <w:kern w:val="0"/>
          <w:sz w:val="20"/>
          <w:szCs w:val="20"/>
          <w:lang w:eastAsia="ar-SA"/>
        </w:rPr>
        <w:t>Powyższe zmiany nie mogą pociągać za sobą zmiany wynagrodzenia Wykonawcy na co Wykonawca wyraża zgodę. Wykonawca winien ryzyko to uwzględnić w cenie ryczałtowej. Ponadto Wykonawcy nie przysługują od Zamawiającego żadne roszczenia z tytułu realizacji umowy w przedłużonym okresie, na co Wykonawca wyraża zgodę, chyba że wynika to z winy umyślnej</w:t>
      </w:r>
      <w:r w:rsidR="00CB5ADC" w:rsidRPr="00A5246B">
        <w:rPr>
          <w:rFonts w:ascii="Garamond" w:hAnsi="Garamond"/>
          <w:kern w:val="0"/>
          <w:sz w:val="20"/>
          <w:szCs w:val="20"/>
          <w:lang w:eastAsia="ar-SA"/>
        </w:rPr>
        <w:t xml:space="preserve"> </w:t>
      </w:r>
      <w:r w:rsidRPr="00A5246B">
        <w:rPr>
          <w:rFonts w:ascii="Garamond" w:hAnsi="Garamond"/>
          <w:kern w:val="0"/>
          <w:sz w:val="20"/>
          <w:szCs w:val="20"/>
          <w:lang w:eastAsia="ar-SA"/>
        </w:rPr>
        <w:t>Zamawiającego.</w:t>
      </w:r>
    </w:p>
    <w:p w14:paraId="45AC1DB2" w14:textId="77777777" w:rsidR="00EC32A2" w:rsidRPr="00A5246B" w:rsidRDefault="00EC32A2" w:rsidP="00A76AA7">
      <w:pPr>
        <w:widowControl w:val="0"/>
        <w:numPr>
          <w:ilvl w:val="1"/>
          <w:numId w:val="127"/>
        </w:numPr>
        <w:tabs>
          <w:tab w:val="clear" w:pos="1440"/>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zmiana obowiązujących przepisów, jeżeli zgodnie z nim konieczne będzie dostosowanie treści umowy do aktualnego stanu prawnego.</w:t>
      </w:r>
    </w:p>
    <w:p w14:paraId="40A085E1" w14:textId="7AD0649E" w:rsidR="00EC32A2" w:rsidRPr="00A5246B" w:rsidRDefault="00EC32A2" w:rsidP="00A76AA7">
      <w:pPr>
        <w:widowControl w:val="0"/>
        <w:numPr>
          <w:ilvl w:val="1"/>
          <w:numId w:val="127"/>
        </w:numPr>
        <w:tabs>
          <w:tab w:val="clear" w:pos="1440"/>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konieczność zrealizowania zamówienia przy zastosowaniu innej technologii wykonania lub innych rozwiązań technicznych lub materiałowych, z zastrzeżeniem, że nowe materiały i urządzenia będą spełniały wymagania określone w SWZ</w:t>
      </w:r>
      <w:r w:rsidRPr="00A5246B">
        <w:rPr>
          <w:rFonts w:ascii="Garamond" w:hAnsi="Garamond"/>
          <w:kern w:val="0"/>
          <w:sz w:val="20"/>
          <w:szCs w:val="20"/>
          <w:highlight w:val="yellow"/>
          <w:lang w:eastAsia="ar-SA"/>
        </w:rPr>
        <w:t xml:space="preserve">, </w:t>
      </w:r>
      <w:r w:rsidR="009F7DA9" w:rsidRPr="00A5246B">
        <w:rPr>
          <w:rFonts w:ascii="Garamond" w:hAnsi="Garamond"/>
          <w:kern w:val="0"/>
          <w:sz w:val="20"/>
          <w:szCs w:val="20"/>
          <w:highlight w:val="yellow"/>
          <w:lang w:eastAsia="ar-SA"/>
        </w:rPr>
        <w:t>d</w:t>
      </w:r>
      <w:r w:rsidRPr="00A5246B">
        <w:rPr>
          <w:rFonts w:ascii="Garamond" w:hAnsi="Garamond"/>
          <w:kern w:val="0"/>
          <w:sz w:val="20"/>
          <w:szCs w:val="20"/>
          <w:highlight w:val="yellow"/>
          <w:lang w:eastAsia="ar-SA"/>
        </w:rPr>
        <w:t xml:space="preserve">okumentacji </w:t>
      </w:r>
      <w:r w:rsidR="009F7DA9" w:rsidRPr="00A5246B">
        <w:rPr>
          <w:rFonts w:ascii="Garamond" w:hAnsi="Garamond"/>
          <w:kern w:val="0"/>
          <w:sz w:val="20"/>
          <w:szCs w:val="20"/>
          <w:highlight w:val="yellow"/>
          <w:lang w:eastAsia="ar-SA"/>
        </w:rPr>
        <w:t>p</w:t>
      </w:r>
      <w:r w:rsidRPr="00A5246B">
        <w:rPr>
          <w:rFonts w:ascii="Garamond" w:hAnsi="Garamond"/>
          <w:kern w:val="0"/>
          <w:sz w:val="20"/>
          <w:szCs w:val="20"/>
          <w:highlight w:val="yellow"/>
          <w:lang w:eastAsia="ar-SA"/>
        </w:rPr>
        <w:t xml:space="preserve">rojektowej i </w:t>
      </w:r>
      <w:proofErr w:type="spellStart"/>
      <w:r w:rsidRPr="00A5246B">
        <w:rPr>
          <w:rFonts w:ascii="Garamond" w:hAnsi="Garamond"/>
          <w:kern w:val="0"/>
          <w:sz w:val="20"/>
          <w:szCs w:val="20"/>
          <w:highlight w:val="yellow"/>
          <w:lang w:eastAsia="ar-SA"/>
        </w:rPr>
        <w:t>STWiORB</w:t>
      </w:r>
      <w:proofErr w:type="spellEnd"/>
      <w:r w:rsidRPr="00A5246B">
        <w:rPr>
          <w:rFonts w:ascii="Garamond" w:hAnsi="Garamond"/>
          <w:kern w:val="0"/>
          <w:sz w:val="20"/>
          <w:szCs w:val="20"/>
          <w:lang w:eastAsia="ar-SA"/>
        </w:rPr>
        <w:t xml:space="preserve">.. Zapisy niniejszego punktu mogą spowodować przedłużenie terminu realizacji przedmiotu zamówienia o czas niezbędny do zakończenia wykonywania przedmiotu umowy w sposób należyty, jednak nie dłużej niż o okres trwania tych okoliczności, przy czym zmiana taka nie może pociągać za sobą zmiany wynagrodzenia Wykonawcy, na co Wykonawca wyraża zgodę. </w:t>
      </w:r>
      <w:r w:rsidR="00FB4FB6" w:rsidRPr="00A5246B">
        <w:rPr>
          <w:rFonts w:ascii="Garamond" w:hAnsi="Garamond"/>
          <w:kern w:val="0"/>
          <w:sz w:val="20"/>
          <w:szCs w:val="20"/>
          <w:lang w:eastAsia="ar-SA"/>
        </w:rPr>
        <w:t>R</w:t>
      </w:r>
      <w:r w:rsidRPr="00A5246B">
        <w:rPr>
          <w:rFonts w:ascii="Garamond" w:hAnsi="Garamond"/>
          <w:kern w:val="0"/>
          <w:sz w:val="20"/>
          <w:szCs w:val="20"/>
          <w:lang w:eastAsia="ar-SA"/>
        </w:rPr>
        <w:t>yzyko to Wykonawca winien uwzględnić w cenie ryczałtowej.</w:t>
      </w:r>
    </w:p>
    <w:p w14:paraId="5DDEAFAE" w14:textId="6A6D9151" w:rsidR="00EC32A2" w:rsidRPr="00A5246B" w:rsidRDefault="00EC32A2" w:rsidP="00A76AA7">
      <w:pPr>
        <w:widowControl w:val="0"/>
        <w:numPr>
          <w:ilvl w:val="1"/>
          <w:numId w:val="127"/>
        </w:numPr>
        <w:tabs>
          <w:tab w:val="clear" w:pos="1440"/>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zmiana, wprowadzenie dodatkowego albo rezygnacja z podwykonawcy. Jeżeli zmiana, wprowadzenie dodatkowego albo rezygnacja z podwykonawcy dotyczy podmiotu, na którego zasoby Wykonawca powoływał się w celu wykazania spełniania warunków udziału w postępowaniu, o których mowa w Rozdziale V SWZ, Wykonawca jest zobowiązany wykazać Zamawiającemu, iż proponowany inny podwykonawca lub Wykonawca samodzielnie spełnia je w stopniu nie mniejszym niż wymagany w trakcie postępowania </w:t>
      </w:r>
      <w:r w:rsidR="00822FCE" w:rsidRPr="00A5246B">
        <w:rPr>
          <w:rFonts w:ascii="Garamond" w:hAnsi="Garamond"/>
          <w:kern w:val="0"/>
          <w:sz w:val="20"/>
          <w:szCs w:val="20"/>
          <w:lang w:eastAsia="ar-SA"/>
        </w:rPr>
        <w:br/>
      </w:r>
      <w:r w:rsidRPr="00A5246B">
        <w:rPr>
          <w:rFonts w:ascii="Garamond" w:hAnsi="Garamond"/>
          <w:kern w:val="0"/>
          <w:sz w:val="20"/>
          <w:szCs w:val="20"/>
          <w:lang w:eastAsia="ar-SA"/>
        </w:rPr>
        <w:t>o udzielenie zamówienia;</w:t>
      </w:r>
    </w:p>
    <w:p w14:paraId="430691E2" w14:textId="77777777" w:rsidR="00EC32A2" w:rsidRPr="00A5246B" w:rsidRDefault="00EC32A2" w:rsidP="00A76AA7">
      <w:pPr>
        <w:widowControl w:val="0"/>
        <w:numPr>
          <w:ilvl w:val="1"/>
          <w:numId w:val="127"/>
        </w:numPr>
        <w:tabs>
          <w:tab w:val="clear" w:pos="1440"/>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wprowadzenie przez Wykonawcę podwykonawcy, pomimo deklaracji w ofercie wykonania zamówienia siłami własnymi;</w:t>
      </w:r>
    </w:p>
    <w:p w14:paraId="0F0EB81B" w14:textId="6E17659D" w:rsidR="00EC32A2" w:rsidRPr="00A5246B" w:rsidRDefault="00EC32A2" w:rsidP="00A76AA7">
      <w:pPr>
        <w:widowControl w:val="0"/>
        <w:numPr>
          <w:ilvl w:val="1"/>
          <w:numId w:val="127"/>
        </w:numPr>
        <w:tabs>
          <w:tab w:val="left" w:pos="-36"/>
          <w:tab w:val="left" w:pos="0"/>
        </w:tabs>
        <w:autoSpaceDN/>
        <w:spacing w:line="276" w:lineRule="auto"/>
        <w:ind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zmiana zakresu zamówienia wskazanego w ofercie do wykonania przez podwykonawcę</w:t>
      </w:r>
    </w:p>
    <w:p w14:paraId="3A33B4C1" w14:textId="5A9B335F"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osób przewidzianych do realizacji przedmiotu </w:t>
      </w:r>
      <w:r w:rsidR="001E387E" w:rsidRPr="00A5246B">
        <w:rPr>
          <w:rFonts w:ascii="Garamond" w:hAnsi="Garamond"/>
          <w:kern w:val="0"/>
          <w:sz w:val="20"/>
          <w:szCs w:val="20"/>
          <w:lang w:eastAsia="ar-SA"/>
        </w:rPr>
        <w:t xml:space="preserve">umowy </w:t>
      </w:r>
      <w:r w:rsidRPr="00A5246B">
        <w:rPr>
          <w:rFonts w:ascii="Garamond" w:hAnsi="Garamond"/>
          <w:kern w:val="0"/>
          <w:sz w:val="20"/>
          <w:szCs w:val="20"/>
          <w:lang w:eastAsia="ar-SA"/>
        </w:rPr>
        <w:t>wymienionych w ofercie Wykonawcy</w:t>
      </w:r>
      <w:r w:rsidR="001E387E" w:rsidRPr="00A5246B">
        <w:rPr>
          <w:rFonts w:ascii="Garamond" w:hAnsi="Garamond"/>
          <w:kern w:val="0"/>
          <w:sz w:val="20"/>
          <w:szCs w:val="20"/>
          <w:lang w:eastAsia="ar-SA"/>
        </w:rPr>
        <w:t xml:space="preserve">. </w:t>
      </w:r>
      <w:r w:rsidRPr="00A5246B">
        <w:rPr>
          <w:rFonts w:ascii="Garamond" w:hAnsi="Garamond"/>
          <w:kern w:val="0"/>
          <w:sz w:val="20"/>
          <w:szCs w:val="20"/>
          <w:lang w:eastAsia="ar-SA"/>
        </w:rPr>
        <w:t>Wykonawca z własnej inicjatywy proponuje zmianę wymienionych osób, jeżeli zmiana wymienionych osób stanie się konieczna z jakichkolwiek innych przyczyn niezależnych od Wykonawcy (np. rezygnacji, utraty uprawnień</w:t>
      </w:r>
      <w:r w:rsidR="001E387E" w:rsidRPr="00A5246B">
        <w:rPr>
          <w:rFonts w:ascii="Garamond" w:hAnsi="Garamond"/>
          <w:kern w:val="0"/>
          <w:sz w:val="20"/>
          <w:szCs w:val="20"/>
          <w:lang w:eastAsia="ar-SA"/>
        </w:rPr>
        <w:t>, utraty zaufania</w:t>
      </w:r>
      <w:r w:rsidRPr="00A5246B">
        <w:rPr>
          <w:rFonts w:ascii="Garamond" w:hAnsi="Garamond"/>
          <w:kern w:val="0"/>
          <w:sz w:val="20"/>
          <w:szCs w:val="20"/>
          <w:lang w:eastAsia="ar-SA"/>
        </w:rPr>
        <w:t xml:space="preserve"> itp.).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istotnych warunków zamówienia</w:t>
      </w:r>
      <w:r w:rsidR="001E387E" w:rsidRPr="00A5246B">
        <w:rPr>
          <w:rFonts w:ascii="Garamond" w:hAnsi="Garamond"/>
          <w:kern w:val="0"/>
          <w:sz w:val="20"/>
          <w:szCs w:val="20"/>
          <w:lang w:eastAsia="ar-SA"/>
        </w:rPr>
        <w:t>;</w:t>
      </w:r>
    </w:p>
    <w:p w14:paraId="6CAA17F8" w14:textId="6B7D0CDB"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zakresu wykonania niniejszej umowy przez Wykonawcę na skutek obniżenia lub </w:t>
      </w:r>
      <w:r w:rsidR="001E387E" w:rsidRPr="00A5246B">
        <w:rPr>
          <w:rFonts w:ascii="Garamond" w:hAnsi="Garamond"/>
          <w:kern w:val="0"/>
          <w:sz w:val="20"/>
          <w:szCs w:val="20"/>
          <w:lang w:eastAsia="ar-SA"/>
        </w:rPr>
        <w:t xml:space="preserve">zaprzestania </w:t>
      </w:r>
      <w:r w:rsidRPr="00A5246B">
        <w:rPr>
          <w:rFonts w:ascii="Garamond" w:hAnsi="Garamond"/>
          <w:kern w:val="0"/>
          <w:sz w:val="20"/>
          <w:szCs w:val="20"/>
          <w:lang w:eastAsia="ar-SA"/>
        </w:rPr>
        <w:t xml:space="preserve">finansowania inwestycji budowlanej objętej </w:t>
      </w:r>
      <w:r w:rsidR="001E387E" w:rsidRPr="00A5246B">
        <w:rPr>
          <w:rFonts w:ascii="Garamond" w:hAnsi="Garamond"/>
          <w:kern w:val="0"/>
          <w:sz w:val="20"/>
          <w:szCs w:val="20"/>
          <w:lang w:eastAsia="ar-SA"/>
        </w:rPr>
        <w:t xml:space="preserve">niniejszą umową; </w:t>
      </w:r>
      <w:r w:rsidRPr="00A5246B">
        <w:rPr>
          <w:rFonts w:ascii="Garamond" w:hAnsi="Garamond"/>
          <w:kern w:val="0"/>
          <w:sz w:val="20"/>
          <w:szCs w:val="20"/>
          <w:lang w:eastAsia="ar-SA"/>
        </w:rPr>
        <w:t xml:space="preserve"> </w:t>
      </w:r>
    </w:p>
    <w:p w14:paraId="5466665A" w14:textId="77777777"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omyłek pisarskich lub błędów rachunkowych,</w:t>
      </w:r>
    </w:p>
    <w:p w14:paraId="77715BD7" w14:textId="79CDE30B" w:rsidR="00B23856" w:rsidRPr="00A5246B" w:rsidRDefault="001E387E">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czynności </w:t>
      </w:r>
      <w:r w:rsidR="00B23856" w:rsidRPr="00A5246B">
        <w:rPr>
          <w:rFonts w:ascii="Garamond" w:hAnsi="Garamond"/>
          <w:kern w:val="0"/>
          <w:sz w:val="20"/>
          <w:szCs w:val="20"/>
          <w:lang w:eastAsia="ar-SA"/>
        </w:rPr>
        <w:t>mających na celu wyjaśnienie wątpliwości treści umowy, jeśli będzie ona budziła wątpliwości interpretacyjne między stronami,</w:t>
      </w:r>
    </w:p>
    <w:p w14:paraId="52DD3C71" w14:textId="6FAC2884"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technologii wykonania robót, zmian materiałowych, pod warunkiem, że  nie powoduje to wzrostu wynagrodzenia umownego i jest korzystne dla Zamawiającego, a wynika w szczególności z możliwości zastosowania nowocześniejszych materiałów i urządzeń lub innej metody wykonania co  pozwala na skrócenie terminu realizacji albo zmniejszenia kosztów realizacji i eksploatacji</w:t>
      </w:r>
      <w:r w:rsidR="00D157F0" w:rsidRPr="00A5246B">
        <w:rPr>
          <w:rFonts w:ascii="Garamond" w:hAnsi="Garamond"/>
          <w:kern w:val="0"/>
          <w:sz w:val="20"/>
          <w:szCs w:val="20"/>
          <w:lang w:eastAsia="ar-SA"/>
        </w:rPr>
        <w:t>,</w:t>
      </w:r>
    </w:p>
    <w:p w14:paraId="0C64A647" w14:textId="19BF5C81"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polega na zmianie materiałów budowlanych, sprzętu, urządzeń, sposobu wykonania gdy wykorzystanie materiałów budowlanych, sprzętu i urządzeń wskazanych w dokumentacji projektowej, sposobu wykonania stanie się niemożliwe lub podyktowane będzie usprawnieniem procesu budowy, postępem technologicznym, zwiększeniem bezpieczeństwa na budowie</w:t>
      </w:r>
      <w:r w:rsidR="001E387E" w:rsidRPr="00A5246B">
        <w:rPr>
          <w:rFonts w:ascii="Garamond" w:hAnsi="Garamond"/>
          <w:kern w:val="0"/>
          <w:sz w:val="20"/>
          <w:szCs w:val="20"/>
          <w:lang w:eastAsia="ar-SA"/>
        </w:rPr>
        <w:t>;</w:t>
      </w:r>
    </w:p>
    <w:p w14:paraId="0C4BA280" w14:textId="10CCD132"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jeżeli zmiany umowy, w tym </w:t>
      </w:r>
      <w:r w:rsidR="001E387E" w:rsidRPr="00A5246B">
        <w:rPr>
          <w:rFonts w:ascii="Garamond" w:hAnsi="Garamond"/>
          <w:kern w:val="0"/>
          <w:sz w:val="20"/>
          <w:szCs w:val="20"/>
          <w:lang w:eastAsia="ar-SA"/>
        </w:rPr>
        <w:t xml:space="preserve">te dotyczące </w:t>
      </w:r>
      <w:r w:rsidRPr="00A5246B">
        <w:rPr>
          <w:rFonts w:ascii="Garamond" w:hAnsi="Garamond"/>
          <w:kern w:val="0"/>
          <w:sz w:val="20"/>
          <w:szCs w:val="20"/>
          <w:lang w:eastAsia="ar-SA"/>
        </w:rPr>
        <w:t xml:space="preserve">zmiany sposobu płatności, </w:t>
      </w:r>
      <w:r w:rsidR="001E387E" w:rsidRPr="00A5246B">
        <w:rPr>
          <w:rFonts w:ascii="Garamond" w:hAnsi="Garamond"/>
          <w:kern w:val="0"/>
          <w:sz w:val="20"/>
          <w:szCs w:val="20"/>
          <w:lang w:eastAsia="ar-SA"/>
        </w:rPr>
        <w:t xml:space="preserve">będą uzasadnione </w:t>
      </w:r>
      <w:r w:rsidRPr="00A5246B">
        <w:rPr>
          <w:rFonts w:ascii="Garamond" w:hAnsi="Garamond"/>
          <w:kern w:val="0"/>
          <w:sz w:val="20"/>
          <w:szCs w:val="20"/>
          <w:lang w:eastAsia="ar-SA"/>
        </w:rPr>
        <w:t>ochron</w:t>
      </w:r>
      <w:r w:rsidR="001E387E" w:rsidRPr="00A5246B">
        <w:rPr>
          <w:rFonts w:ascii="Garamond" w:hAnsi="Garamond"/>
          <w:kern w:val="0"/>
          <w:sz w:val="20"/>
          <w:szCs w:val="20"/>
          <w:lang w:eastAsia="ar-SA"/>
        </w:rPr>
        <w:t>ą</w:t>
      </w:r>
      <w:r w:rsidRPr="00A5246B">
        <w:rPr>
          <w:rFonts w:ascii="Garamond" w:hAnsi="Garamond"/>
          <w:kern w:val="0"/>
          <w:sz w:val="20"/>
          <w:szCs w:val="20"/>
          <w:lang w:eastAsia="ar-SA"/>
        </w:rPr>
        <w:t xml:space="preserve"> interesu Zamawiającego</w:t>
      </w:r>
      <w:r w:rsidR="001E387E" w:rsidRPr="00A5246B">
        <w:rPr>
          <w:rFonts w:ascii="Garamond" w:hAnsi="Garamond"/>
          <w:kern w:val="0"/>
          <w:sz w:val="20"/>
          <w:szCs w:val="20"/>
          <w:lang w:eastAsia="ar-SA"/>
        </w:rPr>
        <w:t xml:space="preserve"> </w:t>
      </w:r>
      <w:r w:rsidR="00AC2C1D" w:rsidRPr="00A5246B">
        <w:rPr>
          <w:rFonts w:ascii="Garamond" w:hAnsi="Garamond"/>
          <w:kern w:val="0"/>
          <w:sz w:val="20"/>
          <w:szCs w:val="20"/>
          <w:lang w:eastAsia="ar-SA"/>
        </w:rPr>
        <w:t>lub słusznych interesów obu Stron umowy;</w:t>
      </w:r>
    </w:p>
    <w:p w14:paraId="4CA5BE86" w14:textId="732E028C"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 przypadku uchwalenia lub zmiany obowiązujących przepisów, których uchwalenie lub zmiana nastąpiły po dniu zawarcia umowy, a z których treści wynika konieczność lub zasadność wprowadzenia zmian umowy</w:t>
      </w:r>
      <w:r w:rsidR="00D157F0" w:rsidRPr="00A5246B">
        <w:rPr>
          <w:rFonts w:ascii="Garamond" w:hAnsi="Garamond"/>
          <w:kern w:val="0"/>
          <w:sz w:val="20"/>
          <w:szCs w:val="20"/>
          <w:lang w:eastAsia="ar-SA"/>
        </w:rPr>
        <w:t>,</w:t>
      </w:r>
    </w:p>
    <w:p w14:paraId="469B2CEF" w14:textId="780E25F4" w:rsidR="00D157F0"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gdy zmiany te są korzystne dla Zamawiającego np. skrócenie terminu wykonania robót, zmniejszenie wynagrodzenia </w:t>
      </w:r>
      <w:proofErr w:type="spellStart"/>
      <w:r w:rsidR="00D157F0" w:rsidRPr="00A5246B">
        <w:rPr>
          <w:rFonts w:ascii="Garamond" w:hAnsi="Garamond"/>
          <w:kern w:val="0"/>
          <w:sz w:val="20"/>
          <w:szCs w:val="20"/>
          <w:lang w:eastAsia="ar-SA"/>
        </w:rPr>
        <w:t>itp</w:t>
      </w:r>
      <w:proofErr w:type="spellEnd"/>
      <w:r w:rsidR="00D157F0" w:rsidRPr="00A5246B">
        <w:rPr>
          <w:rFonts w:ascii="Garamond" w:hAnsi="Garamond"/>
          <w:kern w:val="0"/>
          <w:sz w:val="20"/>
          <w:szCs w:val="20"/>
          <w:lang w:eastAsia="ar-SA"/>
        </w:rPr>
        <w:t>,</w:t>
      </w:r>
    </w:p>
    <w:p w14:paraId="249928A2" w14:textId="7C713A2C" w:rsidR="00D157F0" w:rsidRPr="00A5246B" w:rsidRDefault="00D157F0">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zmian będących konsekwencją umowy dotacyjnej i jej realizacji, </w:t>
      </w:r>
    </w:p>
    <w:p w14:paraId="269CC673" w14:textId="408EF008"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 przypadku zaistnienia innej istotnej zmiany okoliczności powodującej, że wykonanie umowy bez dokonania jej zmian nie leży w interesie publicznym, czego nie można było przewidzieć w na etapie zawierania umowy</w:t>
      </w:r>
      <w:r w:rsidR="00D157F0" w:rsidRPr="00A5246B">
        <w:rPr>
          <w:rFonts w:ascii="Garamond" w:hAnsi="Garamond"/>
          <w:kern w:val="0"/>
          <w:sz w:val="20"/>
          <w:szCs w:val="20"/>
          <w:lang w:eastAsia="ar-SA"/>
        </w:rPr>
        <w:t>,</w:t>
      </w:r>
    </w:p>
    <w:p w14:paraId="6775DE60" w14:textId="77777777" w:rsidR="00B23856" w:rsidRPr="00A5246B" w:rsidRDefault="00B23856">
      <w:pPr>
        <w:widowControl w:val="0"/>
        <w:numPr>
          <w:ilvl w:val="1"/>
          <w:numId w:val="127"/>
        </w:numPr>
        <w:tabs>
          <w:tab w:val="clear" w:pos="1440"/>
          <w:tab w:val="left" w:pos="-36"/>
          <w:tab w:val="num" w:pos="0"/>
        </w:tabs>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innych okoliczności, których wystąpienia nie można było przewidzieć w chwili zawarcia umowy.</w:t>
      </w:r>
    </w:p>
    <w:p w14:paraId="2FE0F659" w14:textId="77777777" w:rsidR="00B23856" w:rsidRPr="00A5246B" w:rsidRDefault="00B23856">
      <w:pPr>
        <w:widowControl w:val="0"/>
        <w:numPr>
          <w:ilvl w:val="0"/>
          <w:numId w:val="127"/>
        </w:numPr>
        <w:tabs>
          <w:tab w:val="left" w:pos="-36"/>
        </w:tabs>
        <w:autoSpaceDN/>
        <w:spacing w:line="276" w:lineRule="auto"/>
        <w:ind w:left="0" w:firstLine="0"/>
        <w:contextualSpacing/>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Wszelkie zmiany niniejszej umowy wymagają aneksu w formy pisemnej pod rygorem nieważności. </w:t>
      </w:r>
    </w:p>
    <w:p w14:paraId="64577644" w14:textId="3A77E779"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xml:space="preserve">§ </w:t>
      </w:r>
      <w:r w:rsidR="00D553C7" w:rsidRPr="00A5246B">
        <w:rPr>
          <w:rFonts w:ascii="Garamond" w:hAnsi="Garamond"/>
          <w:b/>
          <w:bCs/>
          <w:kern w:val="0"/>
          <w:sz w:val="20"/>
          <w:szCs w:val="20"/>
          <w:lang w:eastAsia="ar-SA"/>
        </w:rPr>
        <w:t>22</w:t>
      </w:r>
    </w:p>
    <w:p w14:paraId="1BEFC711" w14:textId="01B3E142" w:rsidR="009C60D9" w:rsidRPr="00A5246B" w:rsidRDefault="00B23856"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1.</w:t>
      </w:r>
      <w:r w:rsidR="009C60D9" w:rsidRPr="00A5246B">
        <w:rPr>
          <w:rFonts w:ascii="Garamond" w:hAnsi="Garamond"/>
          <w:kern w:val="0"/>
          <w:sz w:val="20"/>
          <w:szCs w:val="20"/>
          <w:lang w:eastAsia="pl-PL"/>
        </w:rPr>
        <w:t xml:space="preserve"> Zakazuje się zmiany wynagrodzenia Wykonawcy, chyba że przepisy niniejszej umowy wyraźnie to dopuszczają w konkretnych przypadkach.</w:t>
      </w:r>
    </w:p>
    <w:p w14:paraId="58B493A4" w14:textId="6BE9C559"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2. Ceny mogą ulec zmianie w przypadku zmiany:</w:t>
      </w:r>
    </w:p>
    <w:p w14:paraId="45710132" w14:textId="2B3CA685"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1) wysokości minimalnego wynagrodzenia za pracę albo wysokości minimalnej stawki godzinowej, ustalonych na podstawie ustawy z dnia 10 października 2002 r. o minimalnym wynagrodzeniu za pracę,</w:t>
      </w:r>
    </w:p>
    <w:p w14:paraId="26C45263" w14:textId="672E0A52"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2) zasad podlegania ubezpieczeniom społecznym lub ubezpieczeniu zdrowotnemu lub wysokości stawki składki na ubezpieczenia społeczne lub ubezpieczenie zdrowotne,</w:t>
      </w:r>
    </w:p>
    <w:p w14:paraId="210E0945" w14:textId="39D91BAB"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3) zasad gromadzenia i wysokości wpłat do pracowniczych planów kapitałowych, o których mowa w ustawie z dnia 4 października 2018 r. o pracowniczych planach kapitałowych,</w:t>
      </w:r>
    </w:p>
    <w:p w14:paraId="4A245631" w14:textId="78CEB916"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4) w przypadku istotnej zmiany ceny materiałów lub kosztów związanych z realizacją zamówienia (innych niż wskazane powyżej), której to zmiany, działając z należytą starannością, nie można było przewidzieć, rozumianej jako wzrost odpowiednio cen lub kosztów, jak i ich obniżenie, względem ceny lub kosztu przyjętych w celu ustalenia wynagrodzenia Wykonawcy zawartego w ofercie Wykonawcy</w:t>
      </w:r>
    </w:p>
    <w:p w14:paraId="6F0B7D0D" w14:textId="77777777"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 jeżeli zmiany te będą miały wpływ na koszty wykonania zamówienia przez Wykonawcę.</w:t>
      </w:r>
    </w:p>
    <w:p w14:paraId="73297DF7" w14:textId="7A51FA94"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W przypadku zmian, o których mowa w pkt 1-3 każda ze Stron umowy, w terminie 30 dni od dnia wejścia w życie przepisów dokonujących tych zmian, może zwrócić się do drugiej Strony o przeprowadzenie negocjacji w sprawie odpowiedniej zmiany wynagrodzenia;</w:t>
      </w:r>
    </w:p>
    <w:p w14:paraId="3933D85D" w14:textId="45B35D8C"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5) stawki podatku od towarów i usług oraz podatku akcyzowego ceny brutto określone w umowie ulegną odpowiedniej zmianie, ze skutkiem od dnia obowiązywania nowych stawek.</w:t>
      </w:r>
    </w:p>
    <w:p w14:paraId="1DC818BC" w14:textId="53008208"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W przypadku zmiany stawki podatku od towarów i usług ceny brutto określone w umowie ulegną odpowiedniej zmianie, w taki sposób, aby wynikające z umowy ceny netto pozostały niezmienione.</w:t>
      </w:r>
    </w:p>
    <w:p w14:paraId="0EC8A7A3" w14:textId="53113DD6"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3. Warunkiem wprowadzenia zmiany wynagrodzenia na skutek okoliczności wskazanych w ustępie 2 pkt 1-3 i 5 jest przedłożenie przez Wykonawcę Zamawiającemu pisemnego wniosku w tym przedmiocie, zawierającego co najmniej:</w:t>
      </w:r>
    </w:p>
    <w:p w14:paraId="4E9DCD11" w14:textId="65D9F7F2"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1) wskazanie przepisów, które uległy zmianie (z określeniem daty wejścia w życie zmian) oraz szczegółowe uzasadnienie wpływu tych zmian na koszty wykonania zamówienia, i dokładne określenie wysokości zmiany tych kosztów;</w:t>
      </w:r>
    </w:p>
    <w:p w14:paraId="67C5FA14" w14:textId="77819F98"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2) określenie wysokości nowego wynagrodzenia wraz z przedstawieniem szczegółowej kalkulacji kwoty o jaką wynagrodzenie ma ulec zmianie;</w:t>
      </w:r>
    </w:p>
    <w:p w14:paraId="75FD461B" w14:textId="6EB26446"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3) wskazanie daty, od której nastąpi bądź nastąpiła zmiana kosztów realizacji przedmiotu umowy (nie wcześniejszej niż data wejścia w życie właściwych przepisów).</w:t>
      </w:r>
    </w:p>
    <w:p w14:paraId="252F3AFE" w14:textId="339F0CC3" w:rsidR="009C60D9" w:rsidRPr="00A5246B" w:rsidRDefault="009C60D9"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 xml:space="preserve">4. W przypadku dokonywania waloryzacji wynagrodzenia, o której mowa w ust. </w:t>
      </w:r>
      <w:r w:rsidR="001A53E6" w:rsidRPr="00A5246B">
        <w:rPr>
          <w:rFonts w:ascii="Garamond" w:hAnsi="Garamond"/>
          <w:kern w:val="0"/>
          <w:sz w:val="20"/>
          <w:szCs w:val="20"/>
          <w:lang w:eastAsia="pl-PL"/>
        </w:rPr>
        <w:t>2</w:t>
      </w:r>
      <w:r w:rsidRPr="00A5246B">
        <w:rPr>
          <w:rFonts w:ascii="Garamond" w:hAnsi="Garamond"/>
          <w:kern w:val="0"/>
          <w:sz w:val="20"/>
          <w:szCs w:val="20"/>
          <w:lang w:eastAsia="pl-PL"/>
        </w:rPr>
        <w:t xml:space="preserve"> pkt 4,</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wynagrodzenie Wykonawcy będzie mogło być waloryzowane w sytuacji, gdy średnia całości</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kosztów realizacji przedmiotu umowy będzie wyższa, po pierwszych pełnych 6 miesiącach</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obowiązywania umowy, o co najmniej 7% względem kalkulacji kosztów realizacji przedmiotu</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umowy, którą przyjął Wykonawca kalkulując swoje wynagrodzenie wskazane w ofercie. Kalkulację</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taką Wykonawca zobowiązany jest przedstawić Zamawiającemu w terminie do 14 dni od daty</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podpisania przez niego umowy. Kalkulacja ta ma umożliwić porównanie danych w niej zawartych z</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okolicznościami ujętymi we wniosku Wykonawcy o waloryzację wynagrodzenia. Kalkulacja ta</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powinna wskazywać na katalog kosztów ponoszonych przez Wykonawcę i udział procentowy</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poszczególnych kosztów i elementów cenotwórczych w wynagrodzeniu Wykonawcy (w</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 xml:space="preserve">szczególności powinna wskazywać na koszty pracownicze, koszty </w:t>
      </w:r>
      <w:r w:rsidR="001A53E6" w:rsidRPr="00A5246B">
        <w:rPr>
          <w:rFonts w:ascii="Garamond" w:hAnsi="Garamond"/>
          <w:kern w:val="0"/>
          <w:sz w:val="20"/>
          <w:szCs w:val="20"/>
          <w:lang w:eastAsia="pl-PL"/>
        </w:rPr>
        <w:t>materiałów</w:t>
      </w:r>
      <w:r w:rsidRPr="00A5246B">
        <w:rPr>
          <w:rFonts w:ascii="Garamond" w:hAnsi="Garamond"/>
          <w:kern w:val="0"/>
          <w:sz w:val="20"/>
          <w:szCs w:val="20"/>
          <w:lang w:eastAsia="pl-PL"/>
        </w:rPr>
        <w:t>, jak i zakładany zysk).</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Zamawiający może nie uwzględnić wniosku</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o waloryzację w całości, jeśli Wykonawca nie przedłożył jej w terminie wskazanym powyżej. Zamawiający może nie uwzględnić wniosku o</w:t>
      </w:r>
      <w:r w:rsidR="00124ED9" w:rsidRPr="00A5246B">
        <w:rPr>
          <w:rFonts w:ascii="Garamond" w:hAnsi="Garamond"/>
          <w:kern w:val="0"/>
          <w:sz w:val="20"/>
          <w:szCs w:val="20"/>
          <w:lang w:eastAsia="pl-PL"/>
        </w:rPr>
        <w:t> </w:t>
      </w:r>
      <w:r w:rsidRPr="00A5246B">
        <w:rPr>
          <w:rFonts w:ascii="Garamond" w:hAnsi="Garamond"/>
          <w:kern w:val="0"/>
          <w:sz w:val="20"/>
          <w:szCs w:val="20"/>
          <w:lang w:eastAsia="pl-PL"/>
        </w:rPr>
        <w:t>waloryzację w całości lub w części, jeśli we wniosku</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o waloryzację wynagrodzenia wskazywany jest wzrost kosztów w zakresie nie ujętym</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 xml:space="preserve">w uprzednio złożonej kalkulacji. Przepis art. 18 ust. 3 </w:t>
      </w:r>
      <w:proofErr w:type="spellStart"/>
      <w:r w:rsidRPr="00A5246B">
        <w:rPr>
          <w:rFonts w:ascii="Garamond" w:hAnsi="Garamond"/>
          <w:kern w:val="0"/>
          <w:sz w:val="20"/>
          <w:szCs w:val="20"/>
          <w:lang w:eastAsia="pl-PL"/>
        </w:rPr>
        <w:t>Pzp</w:t>
      </w:r>
      <w:proofErr w:type="spellEnd"/>
      <w:r w:rsidRPr="00A5246B">
        <w:rPr>
          <w:rFonts w:ascii="Garamond" w:hAnsi="Garamond"/>
          <w:kern w:val="0"/>
          <w:sz w:val="20"/>
          <w:szCs w:val="20"/>
          <w:lang w:eastAsia="pl-PL"/>
        </w:rPr>
        <w:t xml:space="preserve"> stosuje się odpowiednio do dokumentu,</w:t>
      </w:r>
      <w:r w:rsidR="001A53E6" w:rsidRPr="00A5246B">
        <w:rPr>
          <w:rFonts w:ascii="Garamond" w:hAnsi="Garamond"/>
          <w:kern w:val="0"/>
          <w:sz w:val="20"/>
          <w:szCs w:val="20"/>
          <w:lang w:eastAsia="pl-PL"/>
        </w:rPr>
        <w:t xml:space="preserve"> </w:t>
      </w:r>
      <w:r w:rsidRPr="00A5246B">
        <w:rPr>
          <w:rFonts w:ascii="Garamond" w:hAnsi="Garamond"/>
          <w:kern w:val="0"/>
          <w:sz w:val="20"/>
          <w:szCs w:val="20"/>
          <w:lang w:eastAsia="pl-PL"/>
        </w:rPr>
        <w:t>w którym zamieszczona jest kalkulacja.</w:t>
      </w:r>
      <w:r w:rsidR="00124ED9" w:rsidRPr="00A5246B">
        <w:rPr>
          <w:rFonts w:ascii="Garamond" w:hAnsi="Garamond"/>
          <w:kern w:val="0"/>
          <w:sz w:val="20"/>
          <w:szCs w:val="20"/>
          <w:lang w:eastAsia="pl-PL"/>
        </w:rPr>
        <w:t xml:space="preserve"> </w:t>
      </w:r>
      <w:bookmarkStart w:id="41" w:name="_Hlk209504726"/>
      <w:r w:rsidR="00124ED9" w:rsidRPr="00A5246B">
        <w:rPr>
          <w:rFonts w:ascii="Garamond" w:hAnsi="Garamond"/>
          <w:kern w:val="0"/>
          <w:sz w:val="20"/>
          <w:szCs w:val="20"/>
          <w:lang w:eastAsia="pl-PL"/>
        </w:rPr>
        <w:t>Wzros</w:t>
      </w:r>
      <w:r w:rsidR="004637D2" w:rsidRPr="00A5246B">
        <w:rPr>
          <w:rFonts w:ascii="Garamond" w:hAnsi="Garamond"/>
          <w:kern w:val="0"/>
          <w:sz w:val="20"/>
          <w:szCs w:val="20"/>
          <w:lang w:eastAsia="pl-PL"/>
        </w:rPr>
        <w:t>t</w:t>
      </w:r>
      <w:r w:rsidR="00124ED9" w:rsidRPr="00A5246B">
        <w:rPr>
          <w:rFonts w:ascii="Garamond" w:hAnsi="Garamond"/>
          <w:kern w:val="0"/>
          <w:sz w:val="20"/>
          <w:szCs w:val="20"/>
          <w:lang w:eastAsia="pl-PL"/>
        </w:rPr>
        <w:t xml:space="preserve"> wynagrodzenia Wykonawcy nie może być wyższy niż</w:t>
      </w:r>
      <w:r w:rsidR="00A5745C" w:rsidRPr="00A5246B">
        <w:rPr>
          <w:rFonts w:ascii="Garamond" w:hAnsi="Garamond"/>
          <w:kern w:val="0"/>
          <w:sz w:val="20"/>
          <w:szCs w:val="20"/>
          <w:lang w:eastAsia="pl-PL"/>
        </w:rPr>
        <w:t xml:space="preserve"> </w:t>
      </w:r>
      <w:r w:rsidR="004637D2" w:rsidRPr="00A5246B">
        <w:rPr>
          <w:rFonts w:ascii="Garamond" w:hAnsi="Garamond"/>
          <w:kern w:val="0"/>
          <w:sz w:val="20"/>
          <w:szCs w:val="20"/>
          <w:lang w:eastAsia="pl-PL"/>
        </w:rPr>
        <w:t xml:space="preserve">10% </w:t>
      </w:r>
      <w:r w:rsidR="00124ED9" w:rsidRPr="00A5246B">
        <w:rPr>
          <w:rFonts w:ascii="Garamond" w:hAnsi="Garamond"/>
          <w:kern w:val="0"/>
          <w:sz w:val="20"/>
          <w:szCs w:val="20"/>
          <w:lang w:eastAsia="pl-PL"/>
        </w:rPr>
        <w:t xml:space="preserve">pierwotnej wartości umowy. </w:t>
      </w:r>
    </w:p>
    <w:bookmarkEnd w:id="41"/>
    <w:p w14:paraId="7A8DB3B0" w14:textId="77777777" w:rsidR="001A53E6" w:rsidRPr="00A5246B" w:rsidRDefault="001A53E6" w:rsidP="00A45C06">
      <w:pPr>
        <w:widowControl w:val="0"/>
        <w:tabs>
          <w:tab w:val="left" w:pos="0"/>
        </w:tabs>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5</w:t>
      </w:r>
      <w:r w:rsidR="009C60D9" w:rsidRPr="00A5246B">
        <w:rPr>
          <w:rFonts w:ascii="Garamond" w:hAnsi="Garamond"/>
          <w:kern w:val="0"/>
          <w:sz w:val="20"/>
          <w:szCs w:val="20"/>
          <w:lang w:eastAsia="pl-PL"/>
        </w:rPr>
        <w:t xml:space="preserve">. Podwyższenie wynagrodzenia Wykonawcy, w oparciu o przesłankę wskazaną w ust. </w:t>
      </w:r>
      <w:r w:rsidRPr="00A5246B">
        <w:rPr>
          <w:rFonts w:ascii="Garamond" w:hAnsi="Garamond"/>
          <w:kern w:val="0"/>
          <w:sz w:val="20"/>
          <w:szCs w:val="20"/>
          <w:lang w:eastAsia="pl-PL"/>
        </w:rPr>
        <w:t>2</w:t>
      </w:r>
      <w:r w:rsidR="009C60D9" w:rsidRPr="00A5246B">
        <w:rPr>
          <w:rFonts w:ascii="Garamond" w:hAnsi="Garamond"/>
          <w:kern w:val="0"/>
          <w:sz w:val="20"/>
          <w:szCs w:val="20"/>
          <w:lang w:eastAsia="pl-PL"/>
        </w:rPr>
        <w:t xml:space="preserve"> pkt 4,</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nastąpi na wniosek Wykonawcy, złożony najwcześniej po upływie pełnych 6 miesięcy</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kalendarzowych od dnia początkowej daty obowiązywania Umowy. Strony uzgodnią poziom</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wzrostu wynagrodzenia,</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 xml:space="preserve">w terminie do 30 dni od daty wpływu wniosku do Zamawiającego wraz z </w:t>
      </w:r>
      <w:r w:rsidRPr="00A5246B">
        <w:rPr>
          <w:rFonts w:ascii="Garamond" w:hAnsi="Garamond"/>
          <w:kern w:val="0"/>
          <w:sz w:val="20"/>
          <w:szCs w:val="20"/>
          <w:lang w:eastAsia="pl-PL"/>
        </w:rPr>
        <w:t xml:space="preserve">wymaganymi </w:t>
      </w:r>
      <w:r w:rsidR="009C60D9" w:rsidRPr="00A5246B">
        <w:rPr>
          <w:rFonts w:ascii="Garamond" w:hAnsi="Garamond"/>
          <w:kern w:val="0"/>
          <w:sz w:val="20"/>
          <w:szCs w:val="20"/>
          <w:lang w:eastAsia="pl-PL"/>
        </w:rPr>
        <w:t>dokumentami</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Uzgodniona zmiana wynagrodzenia obowiązywać będzie od początku</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miesiąca kalendarzowego następującego po upływie 30-dniowego terminu na rozpatrzenie wniosku</w:t>
      </w:r>
      <w:r w:rsidRPr="00A5246B">
        <w:rPr>
          <w:rFonts w:ascii="Garamond" w:hAnsi="Garamond"/>
          <w:kern w:val="0"/>
          <w:sz w:val="20"/>
          <w:szCs w:val="20"/>
          <w:lang w:eastAsia="pl-PL"/>
        </w:rPr>
        <w:t xml:space="preserve"> </w:t>
      </w:r>
      <w:r w:rsidR="009C60D9" w:rsidRPr="00A5246B">
        <w:rPr>
          <w:rFonts w:ascii="Garamond" w:hAnsi="Garamond"/>
          <w:kern w:val="0"/>
          <w:sz w:val="20"/>
          <w:szCs w:val="20"/>
          <w:lang w:eastAsia="pl-PL"/>
        </w:rPr>
        <w:t>Wykonawcy</w:t>
      </w:r>
      <w:r w:rsidRPr="00A5246B">
        <w:rPr>
          <w:rFonts w:ascii="Garamond" w:hAnsi="Garamond"/>
          <w:kern w:val="0"/>
          <w:sz w:val="20"/>
          <w:szCs w:val="20"/>
          <w:lang w:eastAsia="pl-PL"/>
        </w:rPr>
        <w:t xml:space="preserve">, w stosunku do wynagrodzenia za roboty wykonywane od tego momentu. </w:t>
      </w:r>
    </w:p>
    <w:p w14:paraId="552171C7" w14:textId="0DC3D6EA" w:rsidR="00B23856" w:rsidRPr="00A5246B" w:rsidRDefault="001A53E6" w:rsidP="00A45C06">
      <w:pPr>
        <w:suppressAutoHyphens w:val="0"/>
        <w:autoSpaceDN/>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 xml:space="preserve">6. </w:t>
      </w:r>
      <w:r w:rsidR="00B23856" w:rsidRPr="00A5246B">
        <w:rPr>
          <w:rFonts w:ascii="Garamond" w:hAnsi="Garamond"/>
          <w:kern w:val="0"/>
          <w:sz w:val="20"/>
          <w:szCs w:val="20"/>
          <w:lang w:eastAsia="pl-PL"/>
        </w:rPr>
        <w:t>Przepisy niniejszego paragrafu stosuje się odpowiednio do obniżenia wartości wynagrodzenia Wykonawcy na wniosek Zamawiającego.</w:t>
      </w:r>
    </w:p>
    <w:p w14:paraId="254D8496" w14:textId="123AEC17" w:rsidR="00B23856" w:rsidRPr="00A5246B" w:rsidRDefault="001A53E6" w:rsidP="00A45C06">
      <w:pPr>
        <w:suppressAutoHyphens w:val="0"/>
        <w:autoSpaceDN/>
        <w:spacing w:line="276" w:lineRule="auto"/>
        <w:jc w:val="both"/>
        <w:textAlignment w:val="auto"/>
        <w:rPr>
          <w:rFonts w:ascii="Garamond" w:hAnsi="Garamond"/>
          <w:kern w:val="0"/>
          <w:sz w:val="20"/>
          <w:szCs w:val="20"/>
          <w:lang w:eastAsia="pl-PL"/>
        </w:rPr>
      </w:pPr>
      <w:r w:rsidRPr="00A5246B">
        <w:rPr>
          <w:rFonts w:ascii="Garamond" w:hAnsi="Garamond"/>
          <w:kern w:val="0"/>
          <w:sz w:val="20"/>
          <w:szCs w:val="20"/>
          <w:lang w:eastAsia="pl-PL"/>
        </w:rPr>
        <w:t>7</w:t>
      </w:r>
      <w:r w:rsidR="00B23856" w:rsidRPr="00A5246B">
        <w:rPr>
          <w:rFonts w:ascii="Garamond" w:hAnsi="Garamond"/>
          <w:kern w:val="0"/>
          <w:sz w:val="20"/>
          <w:szCs w:val="20"/>
          <w:lang w:eastAsia="pl-PL"/>
        </w:rPr>
        <w:t xml:space="preserve">. </w:t>
      </w:r>
      <w:r w:rsidR="00B23856" w:rsidRPr="00A5246B">
        <w:rPr>
          <w:rFonts w:ascii="Garamond" w:hAnsi="Garamond"/>
          <w:kern w:val="0"/>
          <w:sz w:val="20"/>
          <w:szCs w:val="20"/>
          <w:lang w:eastAsia="pl-PL"/>
        </w:rPr>
        <w:tab/>
        <w:t xml:space="preserve">Jeżeli z wnioskiem o dokonanie zmiany wynagrodzenia występuje Zamawiający, jest on uprawniony do żądania od Wykonawcy przedstawienia dokumentów, z których będzie wynikać, w jakim zakresie okoliczności, na które się powołuje, mają wpływ na koszty wykonania zamówienia, w tym przedłożenia odpowiednich zestawień, w terminie wyznaczonym przez Zamawiającego, nie krótszym niż 14 dni od dnia otrzymania przez Wykonawcę pisemnego żądania Zamawiającego. W przypadku uchybienia wyznaczonemu terminowi, Wykonawca zapłaci Zamawiającemu karę umową w wysokości 100,00 zł za każdy </w:t>
      </w:r>
      <w:r w:rsidR="009F7DA9" w:rsidRPr="00A5246B">
        <w:rPr>
          <w:rFonts w:ascii="Garamond" w:hAnsi="Garamond"/>
          <w:kern w:val="0"/>
          <w:sz w:val="20"/>
          <w:szCs w:val="20"/>
          <w:lang w:eastAsia="pl-PL"/>
        </w:rPr>
        <w:br/>
      </w:r>
      <w:r w:rsidR="00B23856" w:rsidRPr="00A5246B">
        <w:rPr>
          <w:rFonts w:ascii="Garamond" w:hAnsi="Garamond"/>
          <w:kern w:val="0"/>
          <w:sz w:val="20"/>
          <w:szCs w:val="20"/>
          <w:lang w:eastAsia="pl-PL"/>
        </w:rPr>
        <w:t>rozpoczęty dzień zwłoki.</w:t>
      </w:r>
    </w:p>
    <w:p w14:paraId="3CE05E7B" w14:textId="71F38EE5"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xml:space="preserve">§ </w:t>
      </w:r>
      <w:r w:rsidR="00D553C7" w:rsidRPr="00A5246B">
        <w:rPr>
          <w:rFonts w:ascii="Garamond" w:hAnsi="Garamond"/>
          <w:b/>
          <w:bCs/>
          <w:kern w:val="0"/>
          <w:sz w:val="20"/>
          <w:szCs w:val="20"/>
          <w:lang w:eastAsia="ar-SA"/>
        </w:rPr>
        <w:t>23</w:t>
      </w:r>
    </w:p>
    <w:p w14:paraId="069564B6" w14:textId="41026235" w:rsidR="00B23856" w:rsidRPr="00A5246B" w:rsidRDefault="00B23856" w:rsidP="00A45C06">
      <w:pPr>
        <w:widowControl w:val="0"/>
        <w:numPr>
          <w:ilvl w:val="0"/>
          <w:numId w:val="115"/>
        </w:numPr>
        <w:autoSpaceDN/>
        <w:spacing w:line="276" w:lineRule="auto"/>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Wykonawca oświadcza, że wszelkie czynności związane z realizacją robót </w:t>
      </w:r>
      <w:r w:rsidR="00F736DA" w:rsidRPr="00A5246B">
        <w:rPr>
          <w:rFonts w:ascii="Garamond" w:hAnsi="Garamond"/>
          <w:bCs/>
          <w:kern w:val="0"/>
          <w:sz w:val="20"/>
          <w:szCs w:val="20"/>
          <w:lang w:eastAsia="ar-SA"/>
        </w:rPr>
        <w:t>ogólno</w:t>
      </w:r>
      <w:r w:rsidRPr="00A5246B">
        <w:rPr>
          <w:rFonts w:ascii="Garamond" w:hAnsi="Garamond"/>
          <w:bCs/>
          <w:kern w:val="0"/>
          <w:sz w:val="20"/>
          <w:szCs w:val="20"/>
          <w:lang w:eastAsia="ar-SA"/>
        </w:rPr>
        <w:t xml:space="preserve">budowlanych </w:t>
      </w:r>
      <w:r w:rsidR="00F736DA" w:rsidRPr="00A5246B">
        <w:rPr>
          <w:rFonts w:ascii="Garamond" w:hAnsi="Garamond"/>
          <w:bCs/>
          <w:kern w:val="0"/>
          <w:sz w:val="20"/>
          <w:szCs w:val="20"/>
          <w:lang w:eastAsia="ar-SA"/>
        </w:rPr>
        <w:t xml:space="preserve">(przez Wykonawcę i podwykonawców) będą wykonywane przez osoby zatrudnione na umowie o pracę </w:t>
      </w:r>
      <w:r w:rsidRPr="00A5246B">
        <w:rPr>
          <w:rFonts w:ascii="Garamond" w:hAnsi="Garamond"/>
          <w:bCs/>
          <w:kern w:val="0"/>
          <w:sz w:val="20"/>
          <w:szCs w:val="20"/>
          <w:lang w:eastAsia="ar-SA"/>
        </w:rPr>
        <w:t>(</w:t>
      </w:r>
      <w:r w:rsidR="00F736DA" w:rsidRPr="00A5246B">
        <w:rPr>
          <w:rFonts w:ascii="Garamond" w:hAnsi="Garamond"/>
          <w:bCs/>
          <w:kern w:val="0"/>
          <w:sz w:val="20"/>
          <w:szCs w:val="20"/>
          <w:lang w:eastAsia="ar-SA"/>
        </w:rPr>
        <w:t xml:space="preserve">dot. </w:t>
      </w:r>
      <w:r w:rsidRPr="00A5246B">
        <w:rPr>
          <w:rFonts w:ascii="Garamond" w:eastAsia="SimSun" w:hAnsi="Garamond" w:cs="Arial"/>
          <w:kern w:val="0"/>
          <w:sz w:val="20"/>
          <w:szCs w:val="20"/>
        </w:rPr>
        <w:t>wszystkich pracowników fizycznych, bezpośrednio zaangażowanych w procesie budowy</w:t>
      </w:r>
      <w:r w:rsidR="00F736DA" w:rsidRPr="00A5246B">
        <w:rPr>
          <w:rFonts w:ascii="Garamond" w:eastAsia="SimSun" w:hAnsi="Garamond" w:cs="Arial"/>
          <w:kern w:val="0"/>
          <w:sz w:val="20"/>
          <w:szCs w:val="20"/>
        </w:rPr>
        <w:t>; w</w:t>
      </w:r>
      <w:r w:rsidRPr="00A5246B">
        <w:rPr>
          <w:rFonts w:ascii="Garamond" w:eastAsia="SimSun" w:hAnsi="Garamond" w:cs="Arial"/>
          <w:kern w:val="0"/>
          <w:sz w:val="20"/>
          <w:szCs w:val="20"/>
        </w:rPr>
        <w:t xml:space="preserve">ymóg </w:t>
      </w:r>
      <w:r w:rsidR="00F736DA" w:rsidRPr="00A5246B">
        <w:rPr>
          <w:rFonts w:ascii="Garamond" w:eastAsia="SimSun" w:hAnsi="Garamond" w:cs="Arial"/>
          <w:kern w:val="0"/>
          <w:sz w:val="20"/>
          <w:szCs w:val="20"/>
        </w:rPr>
        <w:t xml:space="preserve">ten nie </w:t>
      </w:r>
      <w:r w:rsidRPr="00A5246B">
        <w:rPr>
          <w:rFonts w:ascii="Garamond" w:eastAsia="SimSun" w:hAnsi="Garamond" w:cs="Arial"/>
          <w:kern w:val="0"/>
          <w:sz w:val="20"/>
          <w:szCs w:val="20"/>
        </w:rPr>
        <w:t>dotyczy osób</w:t>
      </w:r>
      <w:r w:rsidR="00F736DA" w:rsidRPr="00A5246B">
        <w:rPr>
          <w:rFonts w:ascii="Garamond" w:eastAsia="SimSun" w:hAnsi="Garamond" w:cs="Arial"/>
          <w:kern w:val="0"/>
          <w:sz w:val="20"/>
          <w:szCs w:val="20"/>
        </w:rPr>
        <w:t xml:space="preserve"> </w:t>
      </w:r>
      <w:r w:rsidRPr="00A5246B">
        <w:rPr>
          <w:rFonts w:ascii="Garamond" w:eastAsia="SimSun" w:hAnsi="Garamond" w:cs="Arial"/>
          <w:kern w:val="0"/>
          <w:sz w:val="20"/>
          <w:szCs w:val="20"/>
        </w:rPr>
        <w:t>kierujących budową/robotami</w:t>
      </w:r>
      <w:r w:rsidR="00F736DA" w:rsidRPr="00A5246B">
        <w:rPr>
          <w:rFonts w:ascii="Garamond" w:eastAsia="SimSun" w:hAnsi="Garamond" w:cs="Arial"/>
          <w:kern w:val="0"/>
          <w:sz w:val="20"/>
          <w:szCs w:val="20"/>
        </w:rPr>
        <w:t>, kierowców i specjalistów wykonujących czynności w ramach prowadzonej przez siebie działalności gospodarczej).</w:t>
      </w:r>
      <w:r w:rsidRPr="00A5246B">
        <w:rPr>
          <w:rFonts w:ascii="Garamond" w:hAnsi="Garamond"/>
          <w:bCs/>
          <w:kern w:val="0"/>
          <w:sz w:val="20"/>
          <w:szCs w:val="20"/>
          <w:lang w:eastAsia="ar-SA"/>
        </w:rPr>
        <w:t xml:space="preserve"> </w:t>
      </w:r>
    </w:p>
    <w:p w14:paraId="2C454D4B" w14:textId="30153FAF" w:rsidR="00B23856" w:rsidRPr="00A5246B" w:rsidRDefault="00B23856" w:rsidP="00A45C06">
      <w:pPr>
        <w:widowControl w:val="0"/>
        <w:numPr>
          <w:ilvl w:val="0"/>
          <w:numId w:val="115"/>
        </w:numPr>
        <w:autoSpaceDN/>
        <w:spacing w:line="276" w:lineRule="auto"/>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W przypadku rozwiązania stosunku pracy przez którąkolwiek z jego stron przed zakończeniem okresu realizacji umowy, </w:t>
      </w:r>
      <w:r w:rsidR="00F736DA" w:rsidRPr="00A5246B">
        <w:rPr>
          <w:rFonts w:ascii="Garamond" w:hAnsi="Garamond"/>
          <w:bCs/>
          <w:kern w:val="0"/>
          <w:sz w:val="20"/>
          <w:szCs w:val="20"/>
          <w:lang w:eastAsia="ar-SA"/>
        </w:rPr>
        <w:t>W</w:t>
      </w:r>
      <w:r w:rsidRPr="00A5246B">
        <w:rPr>
          <w:rFonts w:ascii="Garamond" w:hAnsi="Garamond"/>
          <w:bCs/>
          <w:kern w:val="0"/>
          <w:sz w:val="20"/>
          <w:szCs w:val="20"/>
          <w:lang w:eastAsia="ar-SA"/>
        </w:rPr>
        <w:t xml:space="preserve">ykonawca na jej miejsce może zatrudnić inną osobę tylko na podstawie umowy o pracę. </w:t>
      </w:r>
    </w:p>
    <w:p w14:paraId="79B31268" w14:textId="77777777" w:rsidR="00B23856" w:rsidRPr="00A5246B" w:rsidRDefault="00B23856" w:rsidP="00A45C06">
      <w:pPr>
        <w:widowControl w:val="0"/>
        <w:numPr>
          <w:ilvl w:val="0"/>
          <w:numId w:val="115"/>
        </w:numPr>
        <w:autoSpaceDN/>
        <w:spacing w:line="276" w:lineRule="auto"/>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 celu udokumentowania zatrudnienia osób, o których mowa w ust. 1 na podstawie umowy o pracę, Wykonawca jest zobowiązany do:</w:t>
      </w:r>
    </w:p>
    <w:p w14:paraId="65D609A7" w14:textId="2ECE0268" w:rsidR="00B23856" w:rsidRPr="00A5246B" w:rsidRDefault="00B23856" w:rsidP="00A45C06">
      <w:pPr>
        <w:widowControl w:val="0"/>
        <w:numPr>
          <w:ilvl w:val="2"/>
          <w:numId w:val="116"/>
        </w:numPr>
        <w:autoSpaceDN/>
        <w:spacing w:line="276" w:lineRule="auto"/>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przedstawienia na każde żądanie Zamawiającego dokumentów potwierdzających zatrudnienie tych osób na podstawie umowy o pracę (np. umowa o pracę, oświadczenie pracownika o zatrudnieniu przez wykonawcę, deklaracje ZUS)</w:t>
      </w:r>
      <w:r w:rsidR="00F736DA" w:rsidRPr="00A5246B">
        <w:rPr>
          <w:rFonts w:ascii="Garamond" w:hAnsi="Garamond"/>
          <w:bCs/>
          <w:kern w:val="0"/>
          <w:sz w:val="20"/>
          <w:szCs w:val="20"/>
          <w:lang w:eastAsia="ar-SA"/>
        </w:rPr>
        <w:t xml:space="preserve"> we wskazanym przez Zamawiającego terminie</w:t>
      </w:r>
      <w:r w:rsidRPr="00A5246B">
        <w:rPr>
          <w:rFonts w:ascii="Garamond" w:hAnsi="Garamond"/>
          <w:bCs/>
          <w:kern w:val="0"/>
          <w:sz w:val="20"/>
          <w:szCs w:val="20"/>
          <w:lang w:eastAsia="ar-SA"/>
        </w:rPr>
        <w:t>;</w:t>
      </w:r>
    </w:p>
    <w:p w14:paraId="1E61503F" w14:textId="77777777" w:rsidR="0039185C" w:rsidRPr="00A5246B" w:rsidRDefault="00B23856" w:rsidP="0039185C">
      <w:pPr>
        <w:widowControl w:val="0"/>
        <w:numPr>
          <w:ilvl w:val="2"/>
          <w:numId w:val="116"/>
        </w:numPr>
        <w:autoSpaceDN/>
        <w:spacing w:line="276" w:lineRule="auto"/>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niezwłocznego informowania Zamawiającego o zmianach w tym zakresie</w:t>
      </w:r>
      <w:r w:rsidR="00F736DA" w:rsidRPr="00A5246B">
        <w:rPr>
          <w:rFonts w:ascii="Garamond" w:hAnsi="Garamond"/>
          <w:bCs/>
          <w:kern w:val="0"/>
          <w:sz w:val="20"/>
          <w:szCs w:val="20"/>
          <w:lang w:eastAsia="ar-SA"/>
        </w:rPr>
        <w:t>.</w:t>
      </w:r>
    </w:p>
    <w:p w14:paraId="61FE3DDB" w14:textId="08898CD4" w:rsidR="00C63E4C" w:rsidRPr="00A5246B" w:rsidRDefault="0039185C" w:rsidP="00C63E4C">
      <w:pPr>
        <w:pStyle w:val="Akapitzlist"/>
        <w:widowControl w:val="0"/>
        <w:numPr>
          <w:ilvl w:val="0"/>
          <w:numId w:val="115"/>
        </w:numPr>
        <w:autoSpaceDN/>
        <w:spacing w:after="0" w:line="240" w:lineRule="auto"/>
        <w:ind w:left="284" w:hanging="284"/>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w:t>
      </w:r>
      <w:r w:rsidR="00C63E4C" w:rsidRPr="00A5246B">
        <w:rPr>
          <w:rFonts w:ascii="Garamond" w:hAnsi="Garamond"/>
          <w:bCs/>
          <w:kern w:val="0"/>
          <w:sz w:val="20"/>
          <w:szCs w:val="20"/>
          <w:lang w:eastAsia="ar-SA"/>
        </w:rPr>
        <w:t>1 czynności</w:t>
      </w:r>
      <w:r w:rsidRPr="00A5246B">
        <w:rPr>
          <w:rFonts w:ascii="Garamond" w:hAnsi="Garamond"/>
          <w:bCs/>
          <w:kern w:val="0"/>
          <w:sz w:val="20"/>
          <w:szCs w:val="20"/>
          <w:lang w:eastAsia="ar-SA"/>
        </w:rPr>
        <w:t xml:space="preserve">. </w:t>
      </w:r>
    </w:p>
    <w:p w14:paraId="75510A7E" w14:textId="77777777" w:rsidR="0039185C" w:rsidRPr="00A5246B" w:rsidRDefault="0039185C" w:rsidP="00C63E4C">
      <w:pPr>
        <w:widowControl w:val="0"/>
        <w:numPr>
          <w:ilvl w:val="0"/>
          <w:numId w:val="115"/>
        </w:numPr>
        <w:autoSpaceDN/>
        <w:spacing w:line="240" w:lineRule="auto"/>
        <w:ind w:left="284" w:hanging="284"/>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W przypadku uzasadnionych wątpliwości co do przestrzegania prawa pracy przez Wykonawcę lub Podwykonawcę, Zamawiający może zwrócić się o przeprowadzenie kontroli przez Państwową Inspekcję Pracy.</w:t>
      </w:r>
    </w:p>
    <w:p w14:paraId="4BA05230" w14:textId="586DCE8A" w:rsidR="00B23856" w:rsidRPr="00A5246B" w:rsidRDefault="00610DFD" w:rsidP="00610DFD">
      <w:pPr>
        <w:widowControl w:val="0"/>
        <w:numPr>
          <w:ilvl w:val="0"/>
          <w:numId w:val="115"/>
        </w:numPr>
        <w:autoSpaceDN/>
        <w:spacing w:line="240" w:lineRule="auto"/>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Kara za niedopełnienie wymagania zatrudniania pracowników na podstawie umowy o pracę w rozumieniu przepisów Kodeksu Pracy - będzie wysokością </w:t>
      </w:r>
      <w:r w:rsidRPr="00A5246B">
        <w:rPr>
          <w:rFonts w:ascii="Garamond" w:hAnsi="Garamond"/>
          <w:bCs/>
          <w:kern w:val="0"/>
          <w:sz w:val="20"/>
          <w:szCs w:val="20"/>
          <w:highlight w:val="yellow"/>
          <w:lang w:eastAsia="ar-SA"/>
        </w:rPr>
        <w:t>2 000,00 PLN</w:t>
      </w:r>
      <w:r w:rsidRPr="00A5246B">
        <w:rPr>
          <w:rFonts w:ascii="Garamond" w:hAnsi="Garamond"/>
          <w:bCs/>
          <w:kern w:val="0"/>
          <w:sz w:val="20"/>
          <w:szCs w:val="20"/>
          <w:lang w:eastAsia="ar-SA"/>
        </w:rPr>
        <w:t xml:space="preserve"> przemnożonych przez liczbę miesięcy w okresie realizacji Umowy, w których nie dopełniono przedmiotowego wymogu za każdego pracownika, który nie był zatrudniony przez Wykonawcę na podstawie umowy o pracę w rozumieniu przepisów kodeksu pracy.</w:t>
      </w:r>
    </w:p>
    <w:p w14:paraId="37A0C8BD" w14:textId="6B2F9EAB" w:rsidR="00D5663A" w:rsidRPr="00A5246B" w:rsidRDefault="00B23856" w:rsidP="00D5663A">
      <w:pPr>
        <w:widowControl w:val="0"/>
        <w:numPr>
          <w:ilvl w:val="0"/>
          <w:numId w:val="115"/>
        </w:numPr>
        <w:autoSpaceDN/>
        <w:spacing w:line="276" w:lineRule="auto"/>
        <w:ind w:left="0" w:firstLine="0"/>
        <w:contextualSpacing/>
        <w:jc w:val="both"/>
        <w:textAlignment w:val="auto"/>
        <w:rPr>
          <w:rFonts w:ascii="Garamond" w:hAnsi="Garamond"/>
          <w:bCs/>
          <w:kern w:val="0"/>
          <w:sz w:val="20"/>
          <w:szCs w:val="20"/>
          <w:lang w:eastAsia="ar-SA"/>
        </w:rPr>
      </w:pPr>
      <w:r w:rsidRPr="00A5246B">
        <w:rPr>
          <w:rFonts w:ascii="Garamond" w:hAnsi="Garamond"/>
          <w:bCs/>
          <w:kern w:val="0"/>
          <w:sz w:val="20"/>
          <w:szCs w:val="20"/>
          <w:lang w:eastAsia="ar-SA"/>
        </w:rPr>
        <w:t xml:space="preserve">W przypadku utrzymywania się stanu zaniechania zatrudnienia którejkolwiek z osób o których mowa w ust. 1 na podstawie umowy o pracę przez okres dłuższy niż 1 miesiąc, Zamawiającemu przysługuje prawo odstąpienia od </w:t>
      </w:r>
      <w:r w:rsidR="007B6102" w:rsidRPr="00A5246B">
        <w:rPr>
          <w:rFonts w:ascii="Garamond" w:hAnsi="Garamond"/>
          <w:bCs/>
          <w:kern w:val="0"/>
          <w:sz w:val="20"/>
          <w:szCs w:val="20"/>
          <w:lang w:eastAsia="ar-SA"/>
        </w:rPr>
        <w:t>umowy w terminie 30 dni od daty powzięcia wiadomości o okoliczności stanowiące podstawę do odstąpienia i</w:t>
      </w:r>
      <w:r w:rsidRPr="00A5246B">
        <w:rPr>
          <w:rFonts w:ascii="Garamond" w:hAnsi="Garamond"/>
          <w:bCs/>
          <w:kern w:val="0"/>
          <w:sz w:val="20"/>
          <w:szCs w:val="20"/>
          <w:lang w:eastAsia="ar-SA"/>
        </w:rPr>
        <w:t xml:space="preserve"> naliczenia kary umownej </w:t>
      </w:r>
      <w:r w:rsidR="00F736DA" w:rsidRPr="00A5246B">
        <w:rPr>
          <w:rFonts w:ascii="Garamond" w:hAnsi="Garamond"/>
          <w:bCs/>
          <w:kern w:val="0"/>
          <w:sz w:val="20"/>
          <w:szCs w:val="20"/>
          <w:lang w:eastAsia="ar-SA"/>
        </w:rPr>
        <w:t xml:space="preserve">przewidzianej niniejszą Umową. </w:t>
      </w:r>
      <w:r w:rsidRPr="00A5246B">
        <w:rPr>
          <w:rFonts w:ascii="Garamond" w:hAnsi="Garamond"/>
          <w:bCs/>
          <w:kern w:val="0"/>
          <w:sz w:val="20"/>
          <w:szCs w:val="20"/>
          <w:lang w:eastAsia="ar-SA"/>
        </w:rPr>
        <w:t xml:space="preserve"> </w:t>
      </w:r>
    </w:p>
    <w:p w14:paraId="2FA736FB" w14:textId="77777777" w:rsidR="00D5663A" w:rsidRPr="00A5246B" w:rsidRDefault="00D5663A" w:rsidP="00D5663A">
      <w:pPr>
        <w:widowControl w:val="0"/>
        <w:autoSpaceDN/>
        <w:spacing w:line="276" w:lineRule="auto"/>
        <w:contextualSpacing/>
        <w:jc w:val="both"/>
        <w:textAlignment w:val="auto"/>
        <w:rPr>
          <w:rFonts w:ascii="Garamond" w:hAnsi="Garamond"/>
          <w:bCs/>
          <w:kern w:val="0"/>
          <w:sz w:val="20"/>
          <w:szCs w:val="20"/>
          <w:lang w:eastAsia="ar-SA"/>
        </w:rPr>
      </w:pPr>
    </w:p>
    <w:p w14:paraId="216256C9" w14:textId="1CCE69F7" w:rsidR="00D5663A" w:rsidRPr="00A5246B" w:rsidRDefault="00D5663A" w:rsidP="00D5663A">
      <w:pPr>
        <w:widowControl w:val="0"/>
        <w:autoSpaceDN/>
        <w:spacing w:line="276" w:lineRule="auto"/>
        <w:contextualSpacing/>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§23 a</w:t>
      </w:r>
    </w:p>
    <w:p w14:paraId="5B39EF46" w14:textId="77777777" w:rsidR="00D5663A" w:rsidRPr="00A5246B" w:rsidRDefault="00D5663A" w:rsidP="00D5663A">
      <w:pPr>
        <w:suppressAutoHyphens w:val="0"/>
        <w:autoSpaceDN/>
        <w:spacing w:before="120" w:after="120" w:line="240" w:lineRule="auto"/>
        <w:ind w:left="720"/>
        <w:jc w:val="center"/>
        <w:textAlignment w:val="auto"/>
        <w:rPr>
          <w:rFonts w:ascii="Garamond" w:eastAsia="Calibri" w:hAnsi="Garamond" w:cs="Arial"/>
          <w:kern w:val="0"/>
          <w:sz w:val="20"/>
          <w:szCs w:val="20"/>
          <w:lang w:eastAsia="en-US"/>
        </w:rPr>
      </w:pPr>
      <w:r w:rsidRPr="00A5246B">
        <w:rPr>
          <w:rFonts w:ascii="Garamond" w:eastAsia="Calibri" w:hAnsi="Garamond" w:cs="Arial"/>
          <w:kern w:val="0"/>
          <w:sz w:val="20"/>
          <w:szCs w:val="20"/>
          <w:lang w:eastAsia="en-US"/>
        </w:rPr>
        <w:t xml:space="preserve">* (zapisy będą obowiązywały w przypadku wyboru oferty złożonej przez Konsorcjum) </w:t>
      </w:r>
    </w:p>
    <w:p w14:paraId="589D2699" w14:textId="01910EBC" w:rsidR="00D5663A" w:rsidRPr="00A5246B" w:rsidRDefault="00D5663A">
      <w:pPr>
        <w:numPr>
          <w:ilvl w:val="0"/>
          <w:numId w:val="176"/>
        </w:numPr>
        <w:suppressAutoHyphens w:val="0"/>
        <w:autoSpaceDN/>
        <w:spacing w:after="120" w:line="240" w:lineRule="auto"/>
        <w:ind w:left="426" w:hanging="284"/>
        <w:jc w:val="both"/>
        <w:textAlignment w:val="auto"/>
        <w:rPr>
          <w:rFonts w:ascii="Garamond" w:hAnsi="Garamond" w:cs="Arial"/>
          <w:kern w:val="0"/>
          <w:sz w:val="20"/>
          <w:szCs w:val="20"/>
          <w:lang w:eastAsia="pl-PL"/>
        </w:rPr>
      </w:pPr>
      <w:r w:rsidRPr="00A5246B">
        <w:rPr>
          <w:rFonts w:ascii="Garamond" w:hAnsi="Garamond" w:cs="Arial"/>
          <w:kern w:val="0"/>
          <w:sz w:val="20"/>
          <w:szCs w:val="20"/>
          <w:lang w:eastAsia="pl-PL"/>
        </w:rPr>
        <w:t xml:space="preserve">Zapisy dotyczące Konsorcjum – Wykonawców wspólnie ubiegających się o udzielenie zamówienia, zostały wskazane </w:t>
      </w:r>
      <w:r w:rsidRPr="00A5246B">
        <w:rPr>
          <w:rFonts w:ascii="Garamond" w:hAnsi="Garamond" w:cs="Arial"/>
          <w:kern w:val="0"/>
          <w:sz w:val="20"/>
          <w:szCs w:val="20"/>
          <w:lang w:eastAsia="pl-PL"/>
        </w:rPr>
        <w:br/>
        <w:t>w SWZ.</w:t>
      </w:r>
    </w:p>
    <w:p w14:paraId="1FDE9114" w14:textId="3601E7E5" w:rsidR="00D5663A" w:rsidRPr="00A5246B" w:rsidRDefault="00D5663A">
      <w:pPr>
        <w:numPr>
          <w:ilvl w:val="0"/>
          <w:numId w:val="176"/>
        </w:numPr>
        <w:suppressAutoHyphens w:val="0"/>
        <w:autoSpaceDN/>
        <w:spacing w:after="120" w:line="240" w:lineRule="auto"/>
        <w:ind w:left="426" w:hanging="284"/>
        <w:jc w:val="both"/>
        <w:textAlignment w:val="auto"/>
        <w:rPr>
          <w:rFonts w:ascii="Garamond" w:hAnsi="Garamond" w:cs="Arial"/>
          <w:kern w:val="0"/>
          <w:sz w:val="20"/>
          <w:szCs w:val="20"/>
          <w:lang w:eastAsia="pl-PL"/>
        </w:rPr>
      </w:pPr>
      <w:r w:rsidRPr="00A5246B">
        <w:rPr>
          <w:rFonts w:ascii="Garamond" w:hAnsi="Garamond" w:cs="Arial"/>
          <w:kern w:val="0"/>
          <w:sz w:val="20"/>
          <w:szCs w:val="20"/>
          <w:lang w:eastAsia="pl-PL"/>
        </w:rPr>
        <w:t xml:space="preserve">Do wystawienia na rzecz Zamawiającego faktur uprawniony jest wyłącznie Lider Konsorcjum. Lider Konsorcjum, działając również w imieniu Partnerów Konsorcjum, oświadcza, że Partnerzy Konsorcjum upoważniają Lidera Konsorcjum do wystawiania faktur oraz do przyjęcia należności przypadających wszystkim członkom Konsorcjum z tytułu </w:t>
      </w:r>
      <w:r w:rsidRPr="00A5246B">
        <w:rPr>
          <w:rFonts w:ascii="Garamond" w:hAnsi="Garamond" w:cs="Arial"/>
          <w:kern w:val="0"/>
          <w:sz w:val="20"/>
          <w:szCs w:val="20"/>
          <w:lang w:eastAsia="pl-PL"/>
        </w:rPr>
        <w:br/>
        <w:t>częściowego lub całkowitego wykonania przedmiotu Umowy, jak również, że zapłata dokonana przez Zamawiającego we wskazany sposób wyczerpuje roszczenia członków Konsorcjum wobec Zamawiającego z tytułu zapłaty wynagrodzenia.</w:t>
      </w:r>
    </w:p>
    <w:p w14:paraId="38706968" w14:textId="2EE35A2F" w:rsidR="00D5663A" w:rsidRPr="00A5246B" w:rsidRDefault="00D5663A">
      <w:pPr>
        <w:numPr>
          <w:ilvl w:val="0"/>
          <w:numId w:val="176"/>
        </w:numPr>
        <w:suppressAutoHyphens w:val="0"/>
        <w:autoSpaceDN/>
        <w:spacing w:after="120" w:line="240" w:lineRule="auto"/>
        <w:ind w:left="426" w:hanging="284"/>
        <w:jc w:val="both"/>
        <w:textAlignment w:val="auto"/>
        <w:rPr>
          <w:rFonts w:ascii="Garamond" w:hAnsi="Garamond" w:cs="Arial"/>
          <w:kern w:val="0"/>
          <w:sz w:val="20"/>
          <w:szCs w:val="20"/>
          <w:lang w:eastAsia="pl-PL"/>
        </w:rPr>
      </w:pPr>
      <w:r w:rsidRPr="00A5246B">
        <w:rPr>
          <w:rFonts w:ascii="Garamond" w:hAnsi="Garamond" w:cs="Arial"/>
          <w:kern w:val="0"/>
          <w:sz w:val="20"/>
          <w:szCs w:val="20"/>
          <w:lang w:eastAsia="pl-PL"/>
        </w:rPr>
        <w:t>Wykonawca – Lider Konsorcjum i Partnerzy Konsorcjum – oświadczają, że w związku z realizacją przedmiotu niniejszej Umowy w przypadku kolizji zapisów zawartych w umowie konsorcjum</w:t>
      </w:r>
      <w:r w:rsidR="007B6102" w:rsidRPr="00A5246B">
        <w:rPr>
          <w:rFonts w:ascii="Garamond" w:hAnsi="Garamond" w:cs="Arial"/>
          <w:kern w:val="0"/>
          <w:sz w:val="20"/>
          <w:szCs w:val="20"/>
          <w:lang w:eastAsia="pl-PL"/>
        </w:rPr>
        <w:t xml:space="preserve"> </w:t>
      </w:r>
      <w:r w:rsidRPr="00A5246B">
        <w:rPr>
          <w:rFonts w:ascii="Garamond" w:hAnsi="Garamond" w:cs="Arial"/>
          <w:kern w:val="0"/>
          <w:sz w:val="20"/>
          <w:szCs w:val="20"/>
          <w:lang w:eastAsia="pl-PL"/>
        </w:rPr>
        <w:t xml:space="preserve">z zapisami niniejszej Umowy pierwszeństwo </w:t>
      </w:r>
      <w:r w:rsidR="007B6102" w:rsidRPr="00A5246B">
        <w:rPr>
          <w:rFonts w:ascii="Garamond" w:hAnsi="Garamond" w:cs="Arial"/>
          <w:kern w:val="0"/>
          <w:sz w:val="20"/>
          <w:szCs w:val="20"/>
          <w:lang w:eastAsia="pl-PL"/>
        </w:rPr>
        <w:t>mają</w:t>
      </w:r>
      <w:r w:rsidRPr="00A5246B">
        <w:rPr>
          <w:rFonts w:ascii="Garamond" w:hAnsi="Garamond" w:cs="Arial"/>
          <w:kern w:val="0"/>
          <w:sz w:val="20"/>
          <w:szCs w:val="20"/>
          <w:lang w:eastAsia="pl-PL"/>
        </w:rPr>
        <w:t xml:space="preserve"> zapisy niniejszej Umowy.</w:t>
      </w:r>
    </w:p>
    <w:p w14:paraId="4B889D03" w14:textId="7DAEEFAE" w:rsidR="00D5663A" w:rsidRPr="00A5246B" w:rsidRDefault="00D5663A">
      <w:pPr>
        <w:numPr>
          <w:ilvl w:val="0"/>
          <w:numId w:val="176"/>
        </w:numPr>
        <w:suppressAutoHyphens w:val="0"/>
        <w:autoSpaceDN/>
        <w:spacing w:after="120" w:line="240" w:lineRule="auto"/>
        <w:ind w:left="426" w:hanging="284"/>
        <w:jc w:val="both"/>
        <w:textAlignment w:val="auto"/>
        <w:rPr>
          <w:rFonts w:ascii="Garamond" w:hAnsi="Garamond" w:cs="Arial"/>
          <w:kern w:val="0"/>
          <w:sz w:val="20"/>
          <w:szCs w:val="20"/>
          <w:lang w:eastAsia="pl-PL"/>
        </w:rPr>
      </w:pPr>
      <w:r w:rsidRPr="00A5246B">
        <w:rPr>
          <w:rFonts w:ascii="Garamond" w:hAnsi="Garamond" w:cs="Arial"/>
          <w:kern w:val="0"/>
          <w:sz w:val="20"/>
          <w:szCs w:val="20"/>
          <w:lang w:eastAsia="pl-PL"/>
        </w:rPr>
        <w:t>Strony ustalają, że zmiana, rozwiązanie lub wypowiedzenie umowy konsorcjum nie ma wpływu na zakres zobowiązania Wykonawcy wobec Zamawiającego, tj. wykonania Przedmiotu Umowy i każdy z członków Konsorcjum – zgodnie z obowiązującymi przepisami prawa – ponosi wobec Zamawiającego solidarną odpowiedzialność za wykonanie przedmiotu Umowy, jak również solidarną odpowiedzialność za nienależyte wykonanie Umowy lub niewykonanie Umowy.</w:t>
      </w:r>
    </w:p>
    <w:p w14:paraId="52FC5AF3" w14:textId="77777777" w:rsidR="00D5663A" w:rsidRPr="00A5246B" w:rsidRDefault="00D5663A">
      <w:pPr>
        <w:numPr>
          <w:ilvl w:val="0"/>
          <w:numId w:val="176"/>
        </w:numPr>
        <w:suppressAutoHyphens w:val="0"/>
        <w:autoSpaceDN/>
        <w:spacing w:after="200" w:line="240" w:lineRule="auto"/>
        <w:ind w:left="426" w:hanging="284"/>
        <w:jc w:val="both"/>
        <w:textAlignment w:val="auto"/>
        <w:rPr>
          <w:rFonts w:ascii="Garamond" w:hAnsi="Garamond" w:cs="Arial"/>
          <w:kern w:val="0"/>
          <w:sz w:val="20"/>
          <w:szCs w:val="20"/>
          <w:lang w:eastAsia="pl-PL"/>
        </w:rPr>
      </w:pPr>
      <w:r w:rsidRPr="00A5246B">
        <w:rPr>
          <w:rFonts w:ascii="Garamond" w:hAnsi="Garamond" w:cs="Arial"/>
          <w:kern w:val="0"/>
          <w:sz w:val="20"/>
          <w:szCs w:val="20"/>
          <w:lang w:eastAsia="pl-PL"/>
        </w:rPr>
        <w:t>Zamawiający kieruje wszystkie pisma i oświadczenia, jakie wynikają z realizacji niniejszej Umowy do Lidera Konsorcjum, ze skutkiem prawnym wobec Partnerów Konsorcjum.</w:t>
      </w:r>
    </w:p>
    <w:p w14:paraId="54946BAC" w14:textId="20002372" w:rsidR="00B23856" w:rsidRPr="00A5246B" w:rsidRDefault="00B23856" w:rsidP="00A45C06">
      <w:pPr>
        <w:tabs>
          <w:tab w:val="left" w:pos="284"/>
        </w:tabs>
        <w:autoSpaceDN/>
        <w:spacing w:line="276" w:lineRule="auto"/>
        <w:jc w:val="center"/>
        <w:textAlignment w:val="auto"/>
        <w:rPr>
          <w:rFonts w:ascii="Garamond" w:hAnsi="Garamond"/>
          <w:b/>
          <w:bCs/>
          <w:kern w:val="0"/>
          <w:sz w:val="20"/>
          <w:szCs w:val="20"/>
          <w:lang w:eastAsia="ar-SA"/>
        </w:rPr>
      </w:pPr>
      <w:r w:rsidRPr="00A5246B">
        <w:rPr>
          <w:rFonts w:ascii="Garamond" w:hAnsi="Garamond"/>
          <w:b/>
          <w:bCs/>
          <w:kern w:val="0"/>
          <w:sz w:val="20"/>
          <w:szCs w:val="20"/>
          <w:lang w:eastAsia="ar-SA"/>
        </w:rPr>
        <w:t xml:space="preserve">§ </w:t>
      </w:r>
      <w:r w:rsidR="00D553C7" w:rsidRPr="00A5246B">
        <w:rPr>
          <w:rFonts w:ascii="Garamond" w:hAnsi="Garamond"/>
          <w:b/>
          <w:bCs/>
          <w:kern w:val="0"/>
          <w:sz w:val="20"/>
          <w:szCs w:val="20"/>
          <w:lang w:eastAsia="ar-SA"/>
        </w:rPr>
        <w:t>24</w:t>
      </w:r>
    </w:p>
    <w:p w14:paraId="5AF82F9F" w14:textId="77777777" w:rsidR="009F30FC" w:rsidRPr="00A5246B" w:rsidRDefault="00B23856">
      <w:pPr>
        <w:widowControl w:val="0"/>
        <w:numPr>
          <w:ilvl w:val="0"/>
          <w:numId w:val="128"/>
        </w:numPr>
        <w:suppressAutoHyphens w:val="0"/>
        <w:autoSpaceDN/>
        <w:spacing w:line="276" w:lineRule="auto"/>
        <w:jc w:val="both"/>
        <w:textAlignment w:val="auto"/>
        <w:rPr>
          <w:rStyle w:val="markedcontent"/>
          <w:rFonts w:ascii="Garamond" w:hAnsi="Garamond" w:cs="Arial"/>
          <w:sz w:val="20"/>
          <w:szCs w:val="20"/>
        </w:rPr>
      </w:pPr>
      <w:r w:rsidRPr="00A5246B">
        <w:rPr>
          <w:rFonts w:ascii="Garamond" w:hAnsi="Garamond"/>
          <w:kern w:val="0"/>
          <w:sz w:val="20"/>
          <w:szCs w:val="20"/>
          <w:lang w:eastAsia="ar-SA"/>
        </w:rPr>
        <w:t>I</w:t>
      </w:r>
      <w:r w:rsidRPr="00A5246B">
        <w:rPr>
          <w:rStyle w:val="markedcontent"/>
          <w:rFonts w:ascii="Garamond" w:hAnsi="Garamond" w:cs="Arial"/>
          <w:sz w:val="20"/>
          <w:szCs w:val="20"/>
        </w:rPr>
        <w:t xml:space="preserve">ntegralną częścią niniejszej umowy </w:t>
      </w:r>
      <w:r w:rsidR="00C811AE" w:rsidRPr="00A5246B">
        <w:rPr>
          <w:rStyle w:val="markedcontent"/>
          <w:rFonts w:ascii="Garamond" w:hAnsi="Garamond" w:cs="Arial"/>
          <w:sz w:val="20"/>
          <w:szCs w:val="20"/>
        </w:rPr>
        <w:t xml:space="preserve">jest SWZ, </w:t>
      </w:r>
      <w:r w:rsidRPr="00A5246B">
        <w:rPr>
          <w:rStyle w:val="markedcontent"/>
          <w:rFonts w:ascii="Garamond" w:hAnsi="Garamond" w:cs="Arial"/>
          <w:sz w:val="20"/>
          <w:szCs w:val="20"/>
        </w:rPr>
        <w:t xml:space="preserve">w tym dokumentacja </w:t>
      </w:r>
      <w:r w:rsidR="003802E0" w:rsidRPr="00A5246B">
        <w:rPr>
          <w:rStyle w:val="markedcontent"/>
          <w:rFonts w:ascii="Garamond" w:hAnsi="Garamond" w:cs="Arial"/>
          <w:sz w:val="20"/>
          <w:szCs w:val="20"/>
        </w:rPr>
        <w:t xml:space="preserve">przetargowa </w:t>
      </w:r>
      <w:r w:rsidRPr="00A5246B">
        <w:rPr>
          <w:rStyle w:val="markedcontent"/>
          <w:rFonts w:ascii="Garamond" w:hAnsi="Garamond" w:cs="Arial"/>
          <w:sz w:val="20"/>
          <w:szCs w:val="20"/>
        </w:rPr>
        <w:t>i oferta przetargowa Wykonawcy</w:t>
      </w:r>
      <w:r w:rsidR="00C811AE" w:rsidRPr="00A5246B">
        <w:rPr>
          <w:rStyle w:val="markedcontent"/>
          <w:rFonts w:ascii="Garamond" w:hAnsi="Garamond" w:cs="Arial"/>
          <w:sz w:val="20"/>
          <w:szCs w:val="20"/>
        </w:rPr>
        <w:t>.</w:t>
      </w:r>
    </w:p>
    <w:p w14:paraId="633C3BCC" w14:textId="3F4CE3E7" w:rsidR="009F30FC" w:rsidRPr="00A5246B" w:rsidRDefault="009F30FC">
      <w:pPr>
        <w:widowControl w:val="0"/>
        <w:numPr>
          <w:ilvl w:val="0"/>
          <w:numId w:val="128"/>
        </w:numPr>
        <w:suppressAutoHyphens w:val="0"/>
        <w:autoSpaceDN/>
        <w:spacing w:line="276" w:lineRule="auto"/>
        <w:jc w:val="both"/>
        <w:textAlignment w:val="auto"/>
        <w:rPr>
          <w:rStyle w:val="markedcontent"/>
          <w:rFonts w:ascii="Garamond" w:hAnsi="Garamond" w:cs="Arial"/>
          <w:sz w:val="20"/>
          <w:szCs w:val="20"/>
        </w:rPr>
      </w:pPr>
      <w:r w:rsidRPr="00A5246B">
        <w:rPr>
          <w:rStyle w:val="markedcontent"/>
          <w:rFonts w:ascii="Garamond" w:hAnsi="Garamond" w:cs="Arial"/>
          <w:sz w:val="20"/>
          <w:szCs w:val="20"/>
        </w:rPr>
        <w:t xml:space="preserve"> W przypadku sprzeczności lub rozbieżności pomiędzy postanowieniami dokumentów składających się na umowę, Strony są związane postanowieniami tego dokumentu, który znajduje się wyżej w hierarchii dokumentów Umowy z zastrzeżeniem ust. 3 Strony ustalają następującą hierarchię dokumentów Umowy:</w:t>
      </w:r>
    </w:p>
    <w:p w14:paraId="18CEDDCC" w14:textId="0C3B087D" w:rsidR="009F30FC" w:rsidRPr="00A5246B" w:rsidRDefault="009F30FC">
      <w:pPr>
        <w:pStyle w:val="Akapitzlist"/>
        <w:widowControl w:val="0"/>
        <w:numPr>
          <w:ilvl w:val="1"/>
          <w:numId w:val="168"/>
        </w:numPr>
        <w:suppressAutoHyphens w:val="0"/>
        <w:autoSpaceDN/>
        <w:jc w:val="both"/>
        <w:textAlignment w:val="auto"/>
        <w:rPr>
          <w:rStyle w:val="markedcontent"/>
          <w:rFonts w:ascii="Garamond" w:hAnsi="Garamond" w:cs="Arial"/>
          <w:sz w:val="20"/>
          <w:szCs w:val="20"/>
        </w:rPr>
      </w:pPr>
      <w:r w:rsidRPr="00A5246B">
        <w:rPr>
          <w:rStyle w:val="markedcontent"/>
          <w:rFonts w:ascii="Garamond" w:hAnsi="Garamond" w:cs="Arial"/>
          <w:sz w:val="20"/>
          <w:szCs w:val="20"/>
        </w:rPr>
        <w:t>Umowa,</w:t>
      </w:r>
    </w:p>
    <w:p w14:paraId="531FA909" w14:textId="4BFD28C7" w:rsidR="009F30FC" w:rsidRPr="00A5246B" w:rsidRDefault="009F30FC">
      <w:pPr>
        <w:pStyle w:val="Akapitzlist"/>
        <w:widowControl w:val="0"/>
        <w:numPr>
          <w:ilvl w:val="1"/>
          <w:numId w:val="168"/>
        </w:numPr>
        <w:suppressAutoHyphens w:val="0"/>
        <w:autoSpaceDN/>
        <w:jc w:val="both"/>
        <w:textAlignment w:val="auto"/>
        <w:rPr>
          <w:rStyle w:val="markedcontent"/>
          <w:rFonts w:ascii="Garamond" w:hAnsi="Garamond" w:cs="Arial"/>
          <w:sz w:val="20"/>
          <w:szCs w:val="20"/>
        </w:rPr>
      </w:pPr>
      <w:r w:rsidRPr="00A5246B">
        <w:rPr>
          <w:rStyle w:val="markedcontent"/>
          <w:rFonts w:ascii="Garamond" w:hAnsi="Garamond" w:cs="Arial"/>
          <w:sz w:val="20"/>
          <w:szCs w:val="20"/>
        </w:rPr>
        <w:t>Dokumentacja przetargowa ( SWZ, OPZ-PFU)</w:t>
      </w:r>
    </w:p>
    <w:p w14:paraId="44E2420D" w14:textId="716693AA" w:rsidR="009F30FC" w:rsidRPr="00A5246B" w:rsidRDefault="009F30FC">
      <w:pPr>
        <w:pStyle w:val="Akapitzlist"/>
        <w:widowControl w:val="0"/>
        <w:numPr>
          <w:ilvl w:val="1"/>
          <w:numId w:val="168"/>
        </w:numPr>
        <w:suppressAutoHyphens w:val="0"/>
        <w:autoSpaceDN/>
        <w:jc w:val="both"/>
        <w:textAlignment w:val="auto"/>
        <w:rPr>
          <w:rStyle w:val="markedcontent"/>
          <w:rFonts w:ascii="Garamond" w:hAnsi="Garamond" w:cs="Arial"/>
          <w:sz w:val="20"/>
          <w:szCs w:val="20"/>
        </w:rPr>
      </w:pPr>
      <w:r w:rsidRPr="00A5246B">
        <w:rPr>
          <w:rStyle w:val="markedcontent"/>
          <w:rFonts w:ascii="Garamond" w:hAnsi="Garamond" w:cs="Arial"/>
          <w:sz w:val="20"/>
          <w:szCs w:val="20"/>
        </w:rPr>
        <w:t>Oferta Wykonawcy.</w:t>
      </w:r>
    </w:p>
    <w:p w14:paraId="5CF3968D" w14:textId="1BC99588" w:rsidR="00B23856" w:rsidRPr="00A5246B" w:rsidRDefault="009F30FC">
      <w:pPr>
        <w:widowControl w:val="0"/>
        <w:numPr>
          <w:ilvl w:val="0"/>
          <w:numId w:val="128"/>
        </w:numPr>
        <w:suppressAutoHyphens w:val="0"/>
        <w:autoSpaceDN/>
        <w:spacing w:line="276" w:lineRule="auto"/>
        <w:jc w:val="both"/>
        <w:textAlignment w:val="auto"/>
        <w:rPr>
          <w:rFonts w:ascii="Garamond" w:hAnsi="Garamond" w:cs="Arial"/>
          <w:sz w:val="20"/>
          <w:szCs w:val="20"/>
        </w:rPr>
      </w:pPr>
      <w:r w:rsidRPr="00A5246B">
        <w:rPr>
          <w:rStyle w:val="markedcontent"/>
          <w:rFonts w:ascii="Garamond" w:hAnsi="Garamond" w:cs="Arial"/>
          <w:sz w:val="20"/>
          <w:szCs w:val="20"/>
        </w:rPr>
        <w:t xml:space="preserve">W odniesieniu do zobowiązań Wykonawcy określonych w przedmiocie Umowy, niniejszą Umowę oraz dokumenty, </w:t>
      </w:r>
      <w:r w:rsidR="001E4A2C" w:rsidRPr="00A5246B">
        <w:rPr>
          <w:rStyle w:val="markedcontent"/>
          <w:rFonts w:ascii="Garamond" w:hAnsi="Garamond" w:cs="Arial"/>
          <w:sz w:val="20"/>
          <w:szCs w:val="20"/>
        </w:rPr>
        <w:br/>
      </w:r>
      <w:r w:rsidRPr="00A5246B">
        <w:rPr>
          <w:rStyle w:val="markedcontent"/>
          <w:rFonts w:ascii="Garamond" w:hAnsi="Garamond" w:cs="Arial"/>
          <w:sz w:val="20"/>
          <w:szCs w:val="20"/>
        </w:rPr>
        <w:t xml:space="preserve">o których mowa w ust. </w:t>
      </w:r>
      <w:r w:rsidR="001E4A2C" w:rsidRPr="00A5246B">
        <w:rPr>
          <w:rStyle w:val="markedcontent"/>
          <w:rFonts w:ascii="Garamond" w:hAnsi="Garamond" w:cs="Arial"/>
          <w:sz w:val="20"/>
          <w:szCs w:val="20"/>
        </w:rPr>
        <w:t>2</w:t>
      </w:r>
      <w:r w:rsidRPr="00A5246B">
        <w:rPr>
          <w:rStyle w:val="markedcontent"/>
          <w:rFonts w:ascii="Garamond" w:hAnsi="Garamond" w:cs="Arial"/>
          <w:sz w:val="20"/>
          <w:szCs w:val="20"/>
        </w:rPr>
        <w:t>, należy traktować jako wzajemnie wyjaśniające się i uzupełniające w taki sposób, że w wyniku znalezionych dwuznaczności lub rozbieżności między tymi dokumentami Wykonawca nie może ograniczyć zakresu przedmiotu Umowy ani wymaganego zakresu należytej staranności.</w:t>
      </w:r>
    </w:p>
    <w:p w14:paraId="07E37CBD" w14:textId="77777777" w:rsidR="00B23856" w:rsidRPr="00A5246B" w:rsidRDefault="00B23856">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Przed wystąpieniem na drogę sądową, strony zobowiązane są  podjąć kroki zmierzające do rozstrzygnięcia sporu na   drodze polubownej, w szczególności poprzez wystąpienie pisemne kierowane do drugiej strony umowy.</w:t>
      </w:r>
    </w:p>
    <w:p w14:paraId="3D350626" w14:textId="77777777" w:rsidR="00B23856" w:rsidRPr="00A5246B" w:rsidRDefault="00B23856">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 przypadku braku pozytywnej odpowiedzi drugiej strony w terminie 14 dni od doręczenia pisma, przyjmuje się, że strony do porozumienia nie doszły.</w:t>
      </w:r>
    </w:p>
    <w:p w14:paraId="3639AF14" w14:textId="77777777" w:rsidR="00B23856" w:rsidRPr="00A5246B" w:rsidRDefault="00B23856">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Ewentualne spory wynikające z realizacji niniejszej umowy będą rozstrzygane przez Sąd właściwy dla siedziby Zamawiającego.</w:t>
      </w:r>
    </w:p>
    <w:p w14:paraId="68FDA2AC" w14:textId="77777777" w:rsidR="000D7AD5" w:rsidRPr="00A5246B" w:rsidRDefault="000D7AD5">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cs="Garamond"/>
          <w:bCs/>
          <w:kern w:val="0"/>
          <w:sz w:val="20"/>
          <w:szCs w:val="20"/>
          <w:lang w:eastAsia="ar-SA"/>
        </w:rPr>
        <w:t>Wszelka korespondencja pomiędzy Stronami będzie kierowana pod niżej wskazane adresy:</w:t>
      </w:r>
    </w:p>
    <w:p w14:paraId="65567ED1" w14:textId="2CFE8476" w:rsidR="000D7AD5" w:rsidRPr="00A5246B" w:rsidRDefault="000D7AD5">
      <w:pPr>
        <w:widowControl w:val="0"/>
        <w:numPr>
          <w:ilvl w:val="0"/>
          <w:numId w:val="169"/>
        </w:numPr>
        <w:tabs>
          <w:tab w:val="left" w:pos="284"/>
        </w:tabs>
        <w:autoSpaceDN/>
        <w:spacing w:line="276" w:lineRule="auto"/>
        <w:ind w:left="0" w:firstLine="0"/>
        <w:contextualSpacing/>
        <w:jc w:val="both"/>
        <w:textAlignment w:val="auto"/>
        <w:rPr>
          <w:rFonts w:ascii="Garamond" w:hAnsi="Garamond"/>
          <w:sz w:val="20"/>
          <w:szCs w:val="20"/>
        </w:rPr>
      </w:pPr>
      <w:r w:rsidRPr="00A5246B">
        <w:rPr>
          <w:rFonts w:ascii="Garamond" w:hAnsi="Garamond" w:cs="Garamond"/>
          <w:bCs/>
          <w:kern w:val="0"/>
          <w:sz w:val="20"/>
          <w:szCs w:val="20"/>
          <w:lang w:eastAsia="ar-SA"/>
        </w:rPr>
        <w:t xml:space="preserve">ZAMAWIAJĄCY : …………………………., tel.: ……………….., email: </w:t>
      </w:r>
      <w:hyperlink r:id="rId22" w:history="1">
        <w:r w:rsidRPr="00A5246B">
          <w:rPr>
            <w:rStyle w:val="Hipercze"/>
            <w:rFonts w:ascii="Garamond" w:hAnsi="Garamond" w:cs="Garamond"/>
            <w:bCs/>
            <w:color w:val="auto"/>
            <w:kern w:val="0"/>
            <w:sz w:val="20"/>
            <w:szCs w:val="20"/>
            <w:lang w:eastAsia="ar-SA"/>
          </w:rPr>
          <w:t>……………………………….</w:t>
        </w:r>
      </w:hyperlink>
      <w:r w:rsidRPr="00A5246B">
        <w:rPr>
          <w:rFonts w:ascii="Garamond" w:hAnsi="Garamond" w:cs="Garamond"/>
          <w:bCs/>
          <w:kern w:val="0"/>
          <w:sz w:val="20"/>
          <w:szCs w:val="20"/>
          <w:lang w:eastAsia="ar-SA"/>
        </w:rPr>
        <w:t xml:space="preserve"> </w:t>
      </w:r>
    </w:p>
    <w:p w14:paraId="424C0C11" w14:textId="77777777" w:rsidR="000D7AD5" w:rsidRPr="00A5246B" w:rsidRDefault="000D7AD5">
      <w:pPr>
        <w:widowControl w:val="0"/>
        <w:numPr>
          <w:ilvl w:val="0"/>
          <w:numId w:val="169"/>
        </w:numPr>
        <w:tabs>
          <w:tab w:val="left" w:pos="284"/>
        </w:tabs>
        <w:autoSpaceDN/>
        <w:spacing w:line="276" w:lineRule="auto"/>
        <w:ind w:left="0" w:firstLine="0"/>
        <w:contextualSpacing/>
        <w:jc w:val="both"/>
        <w:textAlignment w:val="auto"/>
        <w:rPr>
          <w:rFonts w:ascii="Garamond" w:hAnsi="Garamond"/>
          <w:sz w:val="20"/>
          <w:szCs w:val="20"/>
        </w:rPr>
      </w:pPr>
      <w:r w:rsidRPr="00A5246B">
        <w:rPr>
          <w:rFonts w:ascii="Garamond" w:hAnsi="Garamond" w:cs="Garamond"/>
          <w:bCs/>
          <w:kern w:val="0"/>
          <w:sz w:val="20"/>
          <w:szCs w:val="20"/>
          <w:lang w:eastAsia="ar-SA"/>
        </w:rPr>
        <w:t>WYKONAWCA :  ………………………………………………………………………………</w:t>
      </w:r>
    </w:p>
    <w:p w14:paraId="5CBA4363" w14:textId="5B82CE56" w:rsidR="000D7AD5" w:rsidRPr="00A5246B" w:rsidRDefault="000D7AD5" w:rsidP="000D7AD5">
      <w:pPr>
        <w:widowControl w:val="0"/>
        <w:tabs>
          <w:tab w:val="left" w:pos="284"/>
        </w:tabs>
        <w:autoSpaceDN/>
        <w:spacing w:line="276" w:lineRule="auto"/>
        <w:contextualSpacing/>
        <w:jc w:val="both"/>
        <w:textAlignment w:val="auto"/>
        <w:rPr>
          <w:rFonts w:ascii="Garamond" w:hAnsi="Garamond"/>
          <w:sz w:val="20"/>
          <w:szCs w:val="20"/>
        </w:rPr>
      </w:pPr>
      <w:r w:rsidRPr="00A5246B">
        <w:rPr>
          <w:rFonts w:ascii="Garamond" w:hAnsi="Garamond" w:cs="Garamond"/>
          <w:bCs/>
          <w:kern w:val="0"/>
          <w:sz w:val="20"/>
          <w:szCs w:val="20"/>
          <w:lang w:eastAsia="ar-SA"/>
        </w:rPr>
        <w:t>Skutki prawne wywołuje tylko korespondencja doręczona listem poleconym lub osobiście za potwierdzeniem.</w:t>
      </w:r>
      <w:r w:rsidRPr="00A5246B">
        <w:rPr>
          <w:rFonts w:ascii="Garamond" w:hAnsi="Garamond"/>
          <w:sz w:val="20"/>
          <w:szCs w:val="20"/>
        </w:rPr>
        <w:t xml:space="preserve"> </w:t>
      </w:r>
      <w:r w:rsidRPr="00A5246B">
        <w:rPr>
          <w:rFonts w:ascii="Garamond" w:hAnsi="Garamond" w:cs="Garamond"/>
          <w:bCs/>
          <w:kern w:val="0"/>
          <w:sz w:val="20"/>
          <w:szCs w:val="20"/>
          <w:lang w:eastAsia="ar-SA"/>
        </w:rPr>
        <w:t>Strony obowiązane są zawiadamiać się wzajemnie na piśmie o każdorazowej zmianie adresu miejsca siedziby oraz  numerów telefonów, teleksów i telefaksów. W razie zaniedbania tego obowiązku pismo przesłane pod ostatnio wskazany przez Stronę adres i zwrócone z adnotacja o niemożności doręczenia pozostawia się w dokumentach ze skutkiem doręczenia.</w:t>
      </w:r>
    </w:p>
    <w:p w14:paraId="5DFE72D9" w14:textId="041010CD" w:rsidR="00B23856" w:rsidRPr="00A5246B" w:rsidRDefault="00B23856">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Wykonawca nie może dokonać cesji wierzytelności wynikających z umowy, bez uzyskania pisemnej (pod rygorem nieważności) zgody </w:t>
      </w:r>
      <w:r w:rsidR="00C811AE" w:rsidRPr="00A5246B">
        <w:rPr>
          <w:rFonts w:ascii="Garamond" w:hAnsi="Garamond"/>
          <w:kern w:val="0"/>
          <w:sz w:val="20"/>
          <w:szCs w:val="20"/>
          <w:lang w:eastAsia="ar-SA"/>
        </w:rPr>
        <w:t xml:space="preserve">Ministra Obrony Narodowej, to jest podmiotu tworzącego dla </w:t>
      </w:r>
      <w:r w:rsidRPr="00A5246B">
        <w:rPr>
          <w:rFonts w:ascii="Garamond" w:hAnsi="Garamond"/>
          <w:kern w:val="0"/>
          <w:sz w:val="20"/>
          <w:szCs w:val="20"/>
          <w:lang w:eastAsia="ar-SA"/>
        </w:rPr>
        <w:t>Zamawiającego.</w:t>
      </w:r>
    </w:p>
    <w:p w14:paraId="6CFA9127" w14:textId="7F8ACF6E" w:rsidR="00D429A3" w:rsidRPr="00A5246B" w:rsidRDefault="00D429A3">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 xml:space="preserve">W momencie zawarcia niniejszej Umowy znany jest fakt inwazji na Ukrainę, która rozpoczęła się 24 lutego 2022 roku („Wojna w Ukrainie”) jak również konflikt zbrojny na Bliskim Wschodzie czy  fakt wprowadzenia polityki celnej przez Stany Zjednoczone Ameryki. W zakresie, w jakim znane lub możliwe do przewidzenia są skutki wojny w Ukrainie lub skutki konfliktu zbrojnego </w:t>
      </w:r>
      <w:r w:rsidR="009F30FC" w:rsidRPr="00A5246B">
        <w:rPr>
          <w:rFonts w:ascii="Garamond" w:hAnsi="Garamond"/>
          <w:kern w:val="0"/>
          <w:sz w:val="20"/>
          <w:szCs w:val="20"/>
          <w:lang w:eastAsia="ar-SA"/>
        </w:rPr>
        <w:t>na</w:t>
      </w:r>
      <w:r w:rsidRPr="00A5246B">
        <w:rPr>
          <w:rFonts w:ascii="Garamond" w:hAnsi="Garamond"/>
          <w:kern w:val="0"/>
          <w:sz w:val="20"/>
          <w:szCs w:val="20"/>
          <w:lang w:eastAsia="ar-SA"/>
        </w:rPr>
        <w:t xml:space="preserve"> bliskim Wschodzie  skutki wprowadzanych ceł oraz skala i harmonogram ich wpływu na rynki przez racjonalnego Wykonawcę (w oparciu o dostępne informacje oraz polityczny, prawny status rynkowy dominujący w momencie podpisania niniejszej Umowy, a nie prognozy potencjalnej przyszłości i niepewnego rozwoju), w tym w szczególności wpływ na dostępność niektórych urządzeń, towarów, metali i materiałów, siły roboczej, jak również na dostępność środków i usług transportowych, w momencie podpisania niniejszej Umowy, z uwzględnieniem zakresu profesjonalnej działalności gospodarczej oraz informacji i danych zebranych przez odpowiednią Stronę i podmioty z jej grupy kapitałowej i/lub udostępnionych tej Stronie nie stanowią one zdarzenia Siły Wyższej, są odzwierciedlone w wynagrodzeniu Umownym i uzgodnionej dacie wykonania Przedmiotu Umowy. W celu uniknięcia wątpliwości Strony postanawiają, że nie obejmuje to przypadków eskalacji politycznej.</w:t>
      </w:r>
    </w:p>
    <w:p w14:paraId="0588CDD8" w14:textId="1548577C" w:rsidR="00B23856" w:rsidRPr="00A5246B" w:rsidRDefault="00B23856">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W sprawach nieuregulowanych umową mają zastosowanie odpowiednie przepisy, m.in. ustawy z dnia 23 kwietnia 1964 r. Kodeks cywilny, ustawa z dnia 7 lipca 1994 r. Prawo budowlane, ustawy Prawo zamówień publicznych wraz z przepisami wykonawczymi do tych aktów.</w:t>
      </w:r>
    </w:p>
    <w:p w14:paraId="6C4D973B" w14:textId="77777777" w:rsidR="00B23856" w:rsidRPr="00A5246B" w:rsidRDefault="00B23856">
      <w:pPr>
        <w:widowControl w:val="0"/>
        <w:numPr>
          <w:ilvl w:val="0"/>
          <w:numId w:val="128"/>
        </w:numPr>
        <w:autoSpaceDN/>
        <w:spacing w:line="276" w:lineRule="auto"/>
        <w:ind w:left="0" w:firstLine="0"/>
        <w:contextualSpacing/>
        <w:textAlignment w:val="auto"/>
        <w:rPr>
          <w:rFonts w:ascii="Garamond" w:hAnsi="Garamond"/>
          <w:kern w:val="0"/>
          <w:sz w:val="20"/>
          <w:szCs w:val="20"/>
          <w:lang w:eastAsia="ar-SA"/>
        </w:rPr>
      </w:pPr>
      <w:r w:rsidRPr="00A5246B">
        <w:rPr>
          <w:rFonts w:ascii="Garamond" w:hAnsi="Garamond"/>
          <w:kern w:val="0"/>
          <w:sz w:val="20"/>
          <w:szCs w:val="20"/>
          <w:lang w:eastAsia="ar-SA"/>
        </w:rPr>
        <w:t>Wszelkie postanowienia umowy będą interpretowane na podstawie przepisów prawa polskiego.</w:t>
      </w:r>
    </w:p>
    <w:p w14:paraId="77AFA260" w14:textId="77777777" w:rsidR="00B23856" w:rsidRPr="00A5246B" w:rsidRDefault="00B23856">
      <w:pPr>
        <w:widowControl w:val="0"/>
        <w:numPr>
          <w:ilvl w:val="0"/>
          <w:numId w:val="128"/>
        </w:numPr>
        <w:suppressAutoHyphens w:val="0"/>
        <w:autoSpaceDN/>
        <w:spacing w:line="276" w:lineRule="auto"/>
        <w:ind w:left="0" w:firstLine="0"/>
        <w:jc w:val="both"/>
        <w:textAlignment w:val="auto"/>
        <w:rPr>
          <w:rFonts w:ascii="Garamond" w:hAnsi="Garamond"/>
          <w:kern w:val="0"/>
          <w:sz w:val="20"/>
          <w:szCs w:val="20"/>
          <w:lang w:eastAsia="ar-SA"/>
        </w:rPr>
      </w:pPr>
      <w:r w:rsidRPr="00A5246B">
        <w:rPr>
          <w:rFonts w:ascii="Garamond" w:hAnsi="Garamond"/>
          <w:kern w:val="0"/>
          <w:sz w:val="20"/>
          <w:szCs w:val="20"/>
          <w:lang w:eastAsia="ar-SA"/>
        </w:rPr>
        <w:t>Umowę sporządzono w 2 jednobrzmiących egzemplarzach po jednym dla każdej ze stron</w:t>
      </w:r>
    </w:p>
    <w:p w14:paraId="3EA4B92D" w14:textId="77777777" w:rsidR="00B23856" w:rsidRPr="00A5246B" w:rsidRDefault="00B23856" w:rsidP="00A45C06">
      <w:pPr>
        <w:widowControl w:val="0"/>
        <w:suppressAutoHyphens w:val="0"/>
        <w:autoSpaceDN/>
        <w:spacing w:line="276" w:lineRule="auto"/>
        <w:jc w:val="both"/>
        <w:textAlignment w:val="auto"/>
        <w:rPr>
          <w:rFonts w:ascii="Garamond" w:hAnsi="Garamond"/>
          <w:kern w:val="0"/>
          <w:sz w:val="20"/>
          <w:szCs w:val="20"/>
          <w:lang w:eastAsia="ar-SA"/>
        </w:rPr>
      </w:pPr>
    </w:p>
    <w:p w14:paraId="0855C19F" w14:textId="77777777" w:rsidR="002F1D3C" w:rsidRPr="00A5246B" w:rsidRDefault="002F1D3C" w:rsidP="00A45C06">
      <w:pPr>
        <w:widowControl w:val="0"/>
        <w:suppressAutoHyphens w:val="0"/>
        <w:autoSpaceDN/>
        <w:spacing w:line="276" w:lineRule="auto"/>
        <w:jc w:val="both"/>
        <w:textAlignment w:val="auto"/>
        <w:rPr>
          <w:rFonts w:ascii="Garamond" w:hAnsi="Garamond"/>
          <w:kern w:val="0"/>
          <w:sz w:val="20"/>
          <w:szCs w:val="20"/>
          <w:lang w:eastAsia="ar-SA"/>
        </w:rPr>
      </w:pPr>
    </w:p>
    <w:p w14:paraId="27F5251A" w14:textId="6DADE67D" w:rsidR="00B23856" w:rsidRPr="00A5246B" w:rsidRDefault="00B23856" w:rsidP="00A45C06">
      <w:pPr>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 xml:space="preserve"> WYKONAWCA                                                                                                        ZAMAWIAJĄCY:</w:t>
      </w:r>
      <w:r w:rsidRPr="00A5246B">
        <w:rPr>
          <w:rFonts w:ascii="Garamond" w:hAnsi="Garamond"/>
          <w:b/>
          <w:kern w:val="0"/>
          <w:sz w:val="20"/>
          <w:szCs w:val="20"/>
          <w:lang w:eastAsia="ar-SA"/>
        </w:rPr>
        <w:tab/>
        <w:t xml:space="preserve">               </w:t>
      </w:r>
    </w:p>
    <w:p w14:paraId="029D2367" w14:textId="77777777" w:rsidR="00B23856" w:rsidRPr="00A5246B" w:rsidRDefault="00B23856" w:rsidP="00A45C06">
      <w:pPr>
        <w:autoSpaceDN/>
        <w:spacing w:line="276" w:lineRule="auto"/>
        <w:jc w:val="center"/>
        <w:textAlignment w:val="auto"/>
        <w:rPr>
          <w:rFonts w:ascii="Garamond" w:hAnsi="Garamond"/>
          <w:kern w:val="0"/>
          <w:sz w:val="20"/>
          <w:szCs w:val="20"/>
          <w:lang w:eastAsia="ar-SA"/>
        </w:rPr>
      </w:pPr>
      <w:r w:rsidRPr="00A5246B">
        <w:rPr>
          <w:rFonts w:ascii="Garamond" w:hAnsi="Garamond"/>
          <w:kern w:val="0"/>
          <w:sz w:val="20"/>
          <w:szCs w:val="20"/>
          <w:lang w:eastAsia="ar-SA"/>
        </w:rPr>
        <w:t>....................................................</w:t>
      </w:r>
      <w:r w:rsidRPr="00A5246B">
        <w:rPr>
          <w:rFonts w:ascii="Garamond" w:hAnsi="Garamond"/>
          <w:kern w:val="0"/>
          <w:sz w:val="20"/>
          <w:szCs w:val="20"/>
          <w:lang w:eastAsia="ar-SA"/>
        </w:rPr>
        <w:tab/>
      </w:r>
      <w:r w:rsidRPr="00A5246B">
        <w:rPr>
          <w:rFonts w:ascii="Garamond" w:hAnsi="Garamond"/>
          <w:kern w:val="0"/>
          <w:sz w:val="20"/>
          <w:szCs w:val="20"/>
          <w:lang w:eastAsia="ar-SA"/>
        </w:rPr>
        <w:tab/>
      </w:r>
      <w:r w:rsidRPr="00A5246B">
        <w:rPr>
          <w:rFonts w:ascii="Garamond" w:hAnsi="Garamond"/>
          <w:kern w:val="0"/>
          <w:sz w:val="20"/>
          <w:szCs w:val="20"/>
          <w:lang w:eastAsia="ar-SA"/>
        </w:rPr>
        <w:tab/>
      </w:r>
      <w:r w:rsidRPr="00A5246B">
        <w:rPr>
          <w:rFonts w:ascii="Garamond" w:hAnsi="Garamond"/>
          <w:kern w:val="0"/>
          <w:sz w:val="20"/>
          <w:szCs w:val="20"/>
          <w:lang w:eastAsia="ar-SA"/>
        </w:rPr>
        <w:tab/>
      </w:r>
      <w:r w:rsidRPr="00A5246B">
        <w:rPr>
          <w:rFonts w:ascii="Garamond" w:hAnsi="Garamond"/>
          <w:kern w:val="0"/>
          <w:sz w:val="20"/>
          <w:szCs w:val="20"/>
          <w:lang w:eastAsia="ar-SA"/>
        </w:rPr>
        <w:tab/>
      </w:r>
      <w:r w:rsidRPr="00A5246B">
        <w:rPr>
          <w:rFonts w:ascii="Garamond" w:hAnsi="Garamond"/>
          <w:kern w:val="0"/>
          <w:sz w:val="20"/>
          <w:szCs w:val="20"/>
          <w:lang w:eastAsia="ar-SA"/>
        </w:rPr>
        <w:tab/>
        <w:t xml:space="preserve">     .....................................................</w:t>
      </w:r>
    </w:p>
    <w:p w14:paraId="6C4FE619" w14:textId="77777777" w:rsidR="002F1D3C" w:rsidRPr="00A5246B" w:rsidRDefault="002F1D3C" w:rsidP="00A45C06">
      <w:pPr>
        <w:autoSpaceDN/>
        <w:spacing w:line="276" w:lineRule="auto"/>
        <w:jc w:val="center"/>
        <w:textAlignment w:val="auto"/>
        <w:rPr>
          <w:rFonts w:ascii="Garamond" w:hAnsi="Garamond"/>
          <w:b/>
          <w:kern w:val="0"/>
          <w:sz w:val="20"/>
          <w:szCs w:val="20"/>
          <w:lang w:eastAsia="ar-SA"/>
        </w:rPr>
      </w:pPr>
    </w:p>
    <w:p w14:paraId="79BD6653" w14:textId="77777777" w:rsidR="000D7AD5" w:rsidRPr="00A5246B" w:rsidRDefault="000D7AD5" w:rsidP="00A45C06">
      <w:pPr>
        <w:autoSpaceDN/>
        <w:spacing w:line="276" w:lineRule="auto"/>
        <w:jc w:val="center"/>
        <w:textAlignment w:val="auto"/>
        <w:rPr>
          <w:rFonts w:ascii="Garamond" w:hAnsi="Garamond"/>
          <w:b/>
          <w:kern w:val="0"/>
          <w:sz w:val="20"/>
          <w:szCs w:val="20"/>
          <w:lang w:eastAsia="ar-SA"/>
        </w:rPr>
      </w:pPr>
    </w:p>
    <w:p w14:paraId="3B0A1CB0" w14:textId="77777777" w:rsidR="000D7AD5" w:rsidRPr="00A5246B" w:rsidRDefault="000D7AD5" w:rsidP="00A45C06">
      <w:pPr>
        <w:autoSpaceDN/>
        <w:spacing w:line="276" w:lineRule="auto"/>
        <w:jc w:val="center"/>
        <w:textAlignment w:val="auto"/>
        <w:rPr>
          <w:rFonts w:ascii="Garamond" w:hAnsi="Garamond"/>
          <w:b/>
          <w:kern w:val="0"/>
          <w:sz w:val="20"/>
          <w:szCs w:val="20"/>
          <w:lang w:eastAsia="ar-SA"/>
        </w:rPr>
      </w:pPr>
    </w:p>
    <w:p w14:paraId="7641C55C" w14:textId="77777777" w:rsidR="000D7AD5" w:rsidRPr="00A5246B" w:rsidRDefault="000D7AD5" w:rsidP="00A45C06">
      <w:pPr>
        <w:autoSpaceDN/>
        <w:spacing w:line="276" w:lineRule="auto"/>
        <w:jc w:val="center"/>
        <w:textAlignment w:val="auto"/>
        <w:rPr>
          <w:rFonts w:ascii="Garamond" w:hAnsi="Garamond"/>
          <w:b/>
          <w:kern w:val="0"/>
          <w:sz w:val="20"/>
          <w:szCs w:val="20"/>
          <w:lang w:eastAsia="ar-SA"/>
        </w:rPr>
      </w:pPr>
    </w:p>
    <w:p w14:paraId="52E9162A" w14:textId="77777777" w:rsidR="00606DA8" w:rsidRPr="00A5246B" w:rsidRDefault="00606DA8" w:rsidP="00A45C06">
      <w:pPr>
        <w:autoSpaceDN/>
        <w:spacing w:line="276" w:lineRule="auto"/>
        <w:jc w:val="center"/>
        <w:textAlignment w:val="auto"/>
        <w:rPr>
          <w:rFonts w:ascii="Garamond" w:hAnsi="Garamond"/>
          <w:b/>
          <w:kern w:val="0"/>
          <w:sz w:val="20"/>
          <w:szCs w:val="20"/>
          <w:lang w:eastAsia="ar-SA"/>
        </w:rPr>
      </w:pPr>
    </w:p>
    <w:p w14:paraId="1617DE21" w14:textId="0A93607B" w:rsidR="00B23856" w:rsidRPr="00A5246B" w:rsidRDefault="00B23856" w:rsidP="00A45C06">
      <w:pPr>
        <w:autoSpaceDN/>
        <w:spacing w:line="276" w:lineRule="auto"/>
        <w:jc w:val="center"/>
        <w:textAlignment w:val="auto"/>
        <w:rPr>
          <w:rFonts w:ascii="Garamond" w:hAnsi="Garamond"/>
          <w:b/>
          <w:kern w:val="0"/>
          <w:sz w:val="20"/>
          <w:szCs w:val="20"/>
          <w:lang w:eastAsia="ar-SA"/>
        </w:rPr>
      </w:pPr>
      <w:r w:rsidRPr="00A5246B">
        <w:rPr>
          <w:rFonts w:ascii="Garamond" w:hAnsi="Garamond"/>
          <w:b/>
          <w:kern w:val="0"/>
          <w:sz w:val="20"/>
          <w:szCs w:val="20"/>
          <w:lang w:eastAsia="ar-SA"/>
        </w:rPr>
        <w:t>KONTRASYGNUJE</w:t>
      </w:r>
    </w:p>
    <w:p w14:paraId="2CB14D1D" w14:textId="77777777" w:rsidR="00B23856" w:rsidRPr="00A5246B" w:rsidRDefault="00B23856" w:rsidP="00A45C06">
      <w:pPr>
        <w:autoSpaceDN/>
        <w:spacing w:line="276" w:lineRule="auto"/>
        <w:jc w:val="center"/>
        <w:textAlignment w:val="auto"/>
        <w:rPr>
          <w:rFonts w:ascii="Garamond" w:hAnsi="Garamond"/>
          <w:kern w:val="0"/>
          <w:sz w:val="20"/>
          <w:szCs w:val="20"/>
          <w:lang w:eastAsia="ar-SA"/>
        </w:rPr>
      </w:pPr>
      <w:r w:rsidRPr="00A5246B">
        <w:rPr>
          <w:rFonts w:ascii="Garamond" w:hAnsi="Garamond"/>
          <w:b/>
          <w:kern w:val="0"/>
          <w:sz w:val="20"/>
          <w:szCs w:val="20"/>
          <w:lang w:eastAsia="ar-SA"/>
        </w:rPr>
        <w:t>GŁÓWNY KSIĘGOWY</w:t>
      </w:r>
    </w:p>
    <w:p w14:paraId="71A9603E" w14:textId="1556E4BF" w:rsidR="008B0118" w:rsidRPr="00A5246B" w:rsidRDefault="00B23856" w:rsidP="00A45C06">
      <w:pPr>
        <w:spacing w:line="276" w:lineRule="auto"/>
        <w:jc w:val="center"/>
        <w:rPr>
          <w:rFonts w:ascii="Garamond" w:hAnsi="Garamond"/>
          <w:kern w:val="2"/>
          <w:sz w:val="20"/>
          <w:szCs w:val="20"/>
        </w:rPr>
      </w:pPr>
      <w:r w:rsidRPr="00A5246B">
        <w:rPr>
          <w:rFonts w:ascii="Garamond" w:hAnsi="Garamond"/>
          <w:kern w:val="0"/>
          <w:sz w:val="20"/>
          <w:szCs w:val="20"/>
          <w:lang w:eastAsia="ar-SA"/>
        </w:rPr>
        <w:t>…………………………………………</w:t>
      </w:r>
    </w:p>
    <w:p w14:paraId="297C05F1" w14:textId="77777777" w:rsidR="008B0118" w:rsidRPr="00A5246B" w:rsidRDefault="008B0118" w:rsidP="00A45C06">
      <w:pPr>
        <w:autoSpaceDN/>
        <w:spacing w:line="276" w:lineRule="auto"/>
        <w:contextualSpacing/>
        <w:jc w:val="center"/>
        <w:rPr>
          <w:rFonts w:ascii="Garamond" w:hAnsi="Garamond"/>
          <w:kern w:val="2"/>
          <w:sz w:val="20"/>
          <w:szCs w:val="20"/>
        </w:rPr>
      </w:pPr>
    </w:p>
    <w:p w14:paraId="01217131" w14:textId="77777777" w:rsidR="00960CCD" w:rsidRPr="00A5246B" w:rsidRDefault="00960CCD" w:rsidP="00A45C06">
      <w:pPr>
        <w:autoSpaceDN/>
        <w:spacing w:line="276" w:lineRule="auto"/>
        <w:contextualSpacing/>
        <w:jc w:val="center"/>
        <w:rPr>
          <w:rFonts w:ascii="Garamond" w:hAnsi="Garamond"/>
          <w:kern w:val="2"/>
          <w:sz w:val="20"/>
          <w:szCs w:val="20"/>
        </w:rPr>
      </w:pPr>
    </w:p>
    <w:p w14:paraId="4EDB2004" w14:textId="77777777" w:rsidR="00960CCD" w:rsidRPr="00A5246B" w:rsidRDefault="00960CCD" w:rsidP="00A45C06">
      <w:pPr>
        <w:autoSpaceDN/>
        <w:spacing w:line="276" w:lineRule="auto"/>
        <w:contextualSpacing/>
        <w:jc w:val="center"/>
        <w:rPr>
          <w:rFonts w:ascii="Garamond" w:hAnsi="Garamond"/>
          <w:kern w:val="2"/>
          <w:sz w:val="20"/>
          <w:szCs w:val="20"/>
        </w:rPr>
      </w:pPr>
    </w:p>
    <w:p w14:paraId="78F61E54" w14:textId="77777777" w:rsidR="003802E0" w:rsidRPr="00A5246B" w:rsidRDefault="003802E0" w:rsidP="00A45C06">
      <w:pPr>
        <w:autoSpaceDN/>
        <w:spacing w:line="276" w:lineRule="auto"/>
        <w:contextualSpacing/>
        <w:jc w:val="center"/>
        <w:rPr>
          <w:rFonts w:ascii="Garamond" w:hAnsi="Garamond"/>
          <w:kern w:val="2"/>
          <w:sz w:val="20"/>
          <w:szCs w:val="20"/>
        </w:rPr>
      </w:pPr>
    </w:p>
    <w:p w14:paraId="4BBFF72F" w14:textId="77777777" w:rsidR="003802E0" w:rsidRPr="00A5246B" w:rsidRDefault="003802E0" w:rsidP="00A45C06">
      <w:pPr>
        <w:autoSpaceDN/>
        <w:spacing w:line="276" w:lineRule="auto"/>
        <w:contextualSpacing/>
        <w:jc w:val="center"/>
        <w:rPr>
          <w:rFonts w:ascii="Garamond" w:hAnsi="Garamond"/>
          <w:kern w:val="2"/>
          <w:sz w:val="20"/>
          <w:szCs w:val="20"/>
        </w:rPr>
      </w:pPr>
    </w:p>
    <w:p w14:paraId="61F3BE91" w14:textId="77777777" w:rsidR="003802E0" w:rsidRPr="00A5246B" w:rsidRDefault="003802E0" w:rsidP="00A45C06">
      <w:pPr>
        <w:autoSpaceDN/>
        <w:spacing w:line="276" w:lineRule="auto"/>
        <w:contextualSpacing/>
        <w:jc w:val="center"/>
        <w:rPr>
          <w:rFonts w:ascii="Garamond" w:hAnsi="Garamond"/>
          <w:kern w:val="2"/>
          <w:sz w:val="20"/>
          <w:szCs w:val="20"/>
        </w:rPr>
      </w:pPr>
    </w:p>
    <w:p w14:paraId="36C46653" w14:textId="77777777" w:rsidR="003802E0" w:rsidRPr="00A5246B" w:rsidRDefault="003802E0" w:rsidP="00A45C06">
      <w:pPr>
        <w:autoSpaceDN/>
        <w:spacing w:line="276" w:lineRule="auto"/>
        <w:contextualSpacing/>
        <w:jc w:val="center"/>
        <w:rPr>
          <w:rFonts w:ascii="Garamond" w:hAnsi="Garamond"/>
          <w:kern w:val="2"/>
          <w:sz w:val="20"/>
          <w:szCs w:val="20"/>
        </w:rPr>
      </w:pPr>
    </w:p>
    <w:p w14:paraId="15FD8EBD" w14:textId="77777777" w:rsidR="00A76AA7" w:rsidRPr="00A5246B" w:rsidRDefault="00A76AA7" w:rsidP="00A45C06">
      <w:pPr>
        <w:autoSpaceDN/>
        <w:spacing w:line="276" w:lineRule="auto"/>
        <w:contextualSpacing/>
        <w:jc w:val="center"/>
        <w:rPr>
          <w:rFonts w:ascii="Garamond" w:hAnsi="Garamond"/>
          <w:kern w:val="2"/>
          <w:sz w:val="20"/>
          <w:szCs w:val="20"/>
        </w:rPr>
      </w:pPr>
    </w:p>
    <w:p w14:paraId="79294C7A" w14:textId="77777777" w:rsidR="00A76AA7" w:rsidRPr="00A5246B" w:rsidRDefault="00A76AA7" w:rsidP="00A45C06">
      <w:pPr>
        <w:autoSpaceDN/>
        <w:spacing w:line="276" w:lineRule="auto"/>
        <w:contextualSpacing/>
        <w:jc w:val="center"/>
        <w:rPr>
          <w:rFonts w:ascii="Garamond" w:hAnsi="Garamond"/>
          <w:kern w:val="2"/>
          <w:sz w:val="20"/>
          <w:szCs w:val="20"/>
        </w:rPr>
      </w:pPr>
    </w:p>
    <w:p w14:paraId="6B6C2939" w14:textId="77777777" w:rsidR="00A76AA7" w:rsidRPr="00A5246B" w:rsidRDefault="00A76AA7" w:rsidP="00A45C06">
      <w:pPr>
        <w:autoSpaceDN/>
        <w:spacing w:line="276" w:lineRule="auto"/>
        <w:contextualSpacing/>
        <w:jc w:val="center"/>
        <w:rPr>
          <w:rFonts w:ascii="Garamond" w:hAnsi="Garamond"/>
          <w:kern w:val="2"/>
          <w:sz w:val="20"/>
          <w:szCs w:val="20"/>
        </w:rPr>
      </w:pPr>
    </w:p>
    <w:p w14:paraId="69E75B0C" w14:textId="77777777" w:rsidR="00A76AA7" w:rsidRPr="00A5246B" w:rsidRDefault="00A76AA7" w:rsidP="00A45C06">
      <w:pPr>
        <w:autoSpaceDN/>
        <w:spacing w:line="276" w:lineRule="auto"/>
        <w:contextualSpacing/>
        <w:jc w:val="center"/>
        <w:rPr>
          <w:rFonts w:ascii="Garamond" w:hAnsi="Garamond"/>
          <w:kern w:val="2"/>
          <w:sz w:val="20"/>
          <w:szCs w:val="20"/>
        </w:rPr>
      </w:pPr>
    </w:p>
    <w:p w14:paraId="790DB299" w14:textId="77777777" w:rsidR="00A76AA7" w:rsidRPr="00A5246B" w:rsidRDefault="00A76AA7" w:rsidP="00A45C06">
      <w:pPr>
        <w:autoSpaceDN/>
        <w:spacing w:line="276" w:lineRule="auto"/>
        <w:contextualSpacing/>
        <w:jc w:val="center"/>
        <w:rPr>
          <w:rFonts w:ascii="Garamond" w:hAnsi="Garamond"/>
          <w:kern w:val="2"/>
          <w:sz w:val="20"/>
          <w:szCs w:val="20"/>
        </w:rPr>
      </w:pPr>
    </w:p>
    <w:p w14:paraId="403526ED" w14:textId="77777777" w:rsidR="00A76AA7" w:rsidRPr="00A5246B" w:rsidRDefault="00A76AA7" w:rsidP="00A45C06">
      <w:pPr>
        <w:autoSpaceDN/>
        <w:spacing w:line="276" w:lineRule="auto"/>
        <w:contextualSpacing/>
        <w:jc w:val="center"/>
        <w:rPr>
          <w:rFonts w:ascii="Garamond" w:hAnsi="Garamond"/>
          <w:kern w:val="2"/>
          <w:sz w:val="20"/>
          <w:szCs w:val="20"/>
        </w:rPr>
      </w:pPr>
    </w:p>
    <w:p w14:paraId="28C9D9D6" w14:textId="77777777" w:rsidR="00A76AA7" w:rsidRPr="00A5246B" w:rsidRDefault="00A76AA7" w:rsidP="00A45C06">
      <w:pPr>
        <w:autoSpaceDN/>
        <w:spacing w:line="276" w:lineRule="auto"/>
        <w:contextualSpacing/>
        <w:jc w:val="center"/>
        <w:rPr>
          <w:rFonts w:ascii="Garamond" w:hAnsi="Garamond"/>
          <w:kern w:val="2"/>
          <w:sz w:val="20"/>
          <w:szCs w:val="20"/>
        </w:rPr>
      </w:pPr>
    </w:p>
    <w:p w14:paraId="17910B1B" w14:textId="77777777" w:rsidR="00A76AA7" w:rsidRPr="00A5246B" w:rsidRDefault="00A76AA7" w:rsidP="00A45C06">
      <w:pPr>
        <w:autoSpaceDN/>
        <w:spacing w:line="276" w:lineRule="auto"/>
        <w:contextualSpacing/>
        <w:jc w:val="center"/>
        <w:rPr>
          <w:rFonts w:ascii="Garamond" w:hAnsi="Garamond"/>
          <w:kern w:val="2"/>
          <w:sz w:val="20"/>
          <w:szCs w:val="20"/>
        </w:rPr>
      </w:pPr>
    </w:p>
    <w:p w14:paraId="39C98E33" w14:textId="77777777" w:rsidR="00A76AA7" w:rsidRPr="00A5246B" w:rsidRDefault="00A76AA7" w:rsidP="00A45C06">
      <w:pPr>
        <w:autoSpaceDN/>
        <w:spacing w:line="276" w:lineRule="auto"/>
        <w:contextualSpacing/>
        <w:jc w:val="center"/>
        <w:rPr>
          <w:rFonts w:ascii="Garamond" w:hAnsi="Garamond"/>
          <w:kern w:val="2"/>
          <w:sz w:val="20"/>
          <w:szCs w:val="20"/>
        </w:rPr>
      </w:pPr>
    </w:p>
    <w:p w14:paraId="3AEB3200" w14:textId="77777777" w:rsidR="00C52DCB" w:rsidRPr="00A5246B" w:rsidRDefault="00C52DCB" w:rsidP="00A45C06">
      <w:pPr>
        <w:pBdr>
          <w:top w:val="nil"/>
          <w:left w:val="nil"/>
          <w:bottom w:val="nil"/>
          <w:right w:val="nil"/>
          <w:between w:val="nil"/>
        </w:pBdr>
        <w:spacing w:after="200" w:line="276" w:lineRule="auto"/>
        <w:jc w:val="right"/>
        <w:rPr>
          <w:rFonts w:ascii="Garamond" w:eastAsia="Arial" w:hAnsi="Garamond" w:cs="Arial"/>
          <w:sz w:val="20"/>
          <w:szCs w:val="20"/>
        </w:rPr>
      </w:pPr>
      <w:r w:rsidRPr="00A5246B">
        <w:rPr>
          <w:rFonts w:ascii="Garamond" w:eastAsia="Arial" w:hAnsi="Garamond" w:cs="Arial"/>
          <w:sz w:val="20"/>
          <w:szCs w:val="20"/>
        </w:rPr>
        <w:t>ZAŁĄCZNIK NR 5 DO SWZ</w:t>
      </w:r>
    </w:p>
    <w:p w14:paraId="6BEA07E2" w14:textId="77777777" w:rsidR="00C52DCB" w:rsidRPr="00A5246B" w:rsidRDefault="00C52DCB" w:rsidP="00A45C06">
      <w:pPr>
        <w:pBdr>
          <w:top w:val="nil"/>
          <w:left w:val="nil"/>
          <w:bottom w:val="nil"/>
          <w:right w:val="nil"/>
          <w:between w:val="nil"/>
        </w:pBdr>
        <w:spacing w:after="200" w:line="276" w:lineRule="auto"/>
        <w:rPr>
          <w:rFonts w:ascii="Garamond" w:eastAsia="Arial" w:hAnsi="Garamond" w:cs="Arial"/>
          <w:sz w:val="20"/>
          <w:szCs w:val="20"/>
        </w:rPr>
      </w:pPr>
      <w:r w:rsidRPr="00A5246B">
        <w:rPr>
          <w:rFonts w:ascii="Garamond" w:eastAsia="Arial" w:hAnsi="Garamond" w:cs="Arial"/>
          <w:sz w:val="20"/>
          <w:szCs w:val="20"/>
        </w:rPr>
        <w:t>Wykonawca:</w:t>
      </w:r>
    </w:p>
    <w:p w14:paraId="0C3D59CC" w14:textId="77777777" w:rsidR="00C52DCB" w:rsidRPr="00A5246B" w:rsidRDefault="00C52DCB" w:rsidP="00A45C06">
      <w:pPr>
        <w:pBdr>
          <w:top w:val="nil"/>
          <w:left w:val="nil"/>
          <w:bottom w:val="nil"/>
          <w:right w:val="nil"/>
          <w:between w:val="nil"/>
        </w:pBdr>
        <w:spacing w:after="200" w:line="276" w:lineRule="auto"/>
        <w:ind w:right="5954"/>
        <w:rPr>
          <w:rFonts w:ascii="Garamond" w:eastAsia="Arial" w:hAnsi="Garamond" w:cs="Arial"/>
          <w:sz w:val="20"/>
          <w:szCs w:val="20"/>
        </w:rPr>
      </w:pPr>
      <w:r w:rsidRPr="00A5246B">
        <w:rPr>
          <w:rFonts w:ascii="Garamond" w:eastAsia="Arial" w:hAnsi="Garamond" w:cs="Arial"/>
          <w:sz w:val="20"/>
          <w:szCs w:val="20"/>
        </w:rPr>
        <w:t>…………………………………………………………………………</w:t>
      </w:r>
    </w:p>
    <w:p w14:paraId="28AAA1C8" w14:textId="77777777" w:rsidR="00C52DCB" w:rsidRPr="00A5246B" w:rsidRDefault="00C52DCB" w:rsidP="00A45C06">
      <w:pPr>
        <w:pBdr>
          <w:top w:val="nil"/>
          <w:left w:val="nil"/>
          <w:bottom w:val="nil"/>
          <w:right w:val="nil"/>
          <w:between w:val="nil"/>
        </w:pBdr>
        <w:spacing w:after="200" w:line="276" w:lineRule="auto"/>
        <w:ind w:right="5953"/>
        <w:rPr>
          <w:rFonts w:ascii="Garamond" w:eastAsia="Arial" w:hAnsi="Garamond" w:cs="Arial"/>
          <w:sz w:val="20"/>
          <w:szCs w:val="20"/>
        </w:rPr>
      </w:pPr>
      <w:r w:rsidRPr="00A5246B">
        <w:rPr>
          <w:rFonts w:ascii="Garamond" w:eastAsia="Arial" w:hAnsi="Garamond" w:cs="Arial"/>
          <w:i/>
          <w:sz w:val="20"/>
          <w:szCs w:val="20"/>
        </w:rPr>
        <w:t>(pełna nazwa/firma, adres, w zależności od podmiotu: NIP/PESEL, KRS/</w:t>
      </w:r>
      <w:proofErr w:type="spellStart"/>
      <w:r w:rsidRPr="00A5246B">
        <w:rPr>
          <w:rFonts w:ascii="Garamond" w:eastAsia="Arial" w:hAnsi="Garamond" w:cs="Arial"/>
          <w:i/>
          <w:sz w:val="20"/>
          <w:szCs w:val="20"/>
        </w:rPr>
        <w:t>CEiDG</w:t>
      </w:r>
      <w:proofErr w:type="spellEnd"/>
      <w:r w:rsidRPr="00A5246B">
        <w:rPr>
          <w:rFonts w:ascii="Garamond" w:eastAsia="Arial" w:hAnsi="Garamond" w:cs="Arial"/>
          <w:i/>
          <w:sz w:val="20"/>
          <w:szCs w:val="20"/>
        </w:rPr>
        <w:t>)</w:t>
      </w:r>
    </w:p>
    <w:p w14:paraId="350D31C0" w14:textId="77777777" w:rsidR="00C52DCB" w:rsidRPr="00A5246B" w:rsidRDefault="00C52DCB" w:rsidP="00A45C06">
      <w:pPr>
        <w:pBdr>
          <w:top w:val="nil"/>
          <w:left w:val="nil"/>
          <w:bottom w:val="nil"/>
          <w:right w:val="nil"/>
          <w:between w:val="nil"/>
        </w:pBdr>
        <w:spacing w:after="200" w:line="276" w:lineRule="auto"/>
        <w:rPr>
          <w:rFonts w:ascii="Garamond" w:eastAsia="Arial" w:hAnsi="Garamond" w:cs="Arial"/>
          <w:sz w:val="20"/>
          <w:szCs w:val="20"/>
          <w:u w:val="single"/>
        </w:rPr>
      </w:pPr>
      <w:r w:rsidRPr="00A5246B">
        <w:rPr>
          <w:rFonts w:ascii="Garamond" w:eastAsia="Arial" w:hAnsi="Garamond" w:cs="Arial"/>
          <w:sz w:val="20"/>
          <w:szCs w:val="20"/>
          <w:u w:val="single"/>
        </w:rPr>
        <w:t>reprezentowany przez:</w:t>
      </w:r>
    </w:p>
    <w:p w14:paraId="563A6026" w14:textId="77777777" w:rsidR="00C52DCB" w:rsidRPr="00A5246B" w:rsidRDefault="00C52DCB" w:rsidP="00A45C06">
      <w:pPr>
        <w:pBdr>
          <w:top w:val="nil"/>
          <w:left w:val="nil"/>
          <w:bottom w:val="nil"/>
          <w:right w:val="nil"/>
          <w:between w:val="nil"/>
        </w:pBdr>
        <w:spacing w:after="200" w:line="276" w:lineRule="auto"/>
        <w:ind w:right="5954"/>
        <w:rPr>
          <w:rFonts w:ascii="Garamond" w:eastAsia="Arial" w:hAnsi="Garamond" w:cs="Arial"/>
          <w:sz w:val="20"/>
          <w:szCs w:val="20"/>
        </w:rPr>
      </w:pPr>
      <w:r w:rsidRPr="00A5246B">
        <w:rPr>
          <w:rFonts w:ascii="Garamond" w:eastAsia="Arial" w:hAnsi="Garamond" w:cs="Arial"/>
          <w:sz w:val="20"/>
          <w:szCs w:val="20"/>
        </w:rPr>
        <w:t>…………………………………………………………………………</w:t>
      </w:r>
    </w:p>
    <w:p w14:paraId="18878400" w14:textId="77777777" w:rsidR="00C52DCB" w:rsidRPr="00A5246B" w:rsidRDefault="00C52DCB" w:rsidP="00A45C06">
      <w:pPr>
        <w:pBdr>
          <w:top w:val="nil"/>
          <w:left w:val="nil"/>
          <w:bottom w:val="nil"/>
          <w:right w:val="nil"/>
          <w:between w:val="nil"/>
        </w:pBdr>
        <w:spacing w:after="200" w:line="276" w:lineRule="auto"/>
        <w:ind w:right="5953"/>
        <w:rPr>
          <w:rFonts w:ascii="Garamond" w:eastAsia="Arial" w:hAnsi="Garamond" w:cs="Arial"/>
          <w:i/>
          <w:sz w:val="20"/>
          <w:szCs w:val="20"/>
        </w:rPr>
      </w:pPr>
      <w:r w:rsidRPr="00A5246B">
        <w:rPr>
          <w:rFonts w:ascii="Garamond" w:eastAsia="Arial" w:hAnsi="Garamond" w:cs="Arial"/>
          <w:i/>
          <w:sz w:val="20"/>
          <w:szCs w:val="20"/>
        </w:rPr>
        <w:t>(imię, nazwisko, stanowisko/podstawa do  reprezentacji)</w:t>
      </w:r>
    </w:p>
    <w:p w14:paraId="1B2050E5" w14:textId="77777777" w:rsidR="00C52DCB" w:rsidRPr="00A5246B" w:rsidRDefault="00C52DCB" w:rsidP="00A45C06">
      <w:pPr>
        <w:pBdr>
          <w:top w:val="nil"/>
          <w:left w:val="nil"/>
          <w:bottom w:val="nil"/>
          <w:right w:val="nil"/>
          <w:between w:val="nil"/>
        </w:pBdr>
        <w:spacing w:after="120" w:line="276" w:lineRule="auto"/>
        <w:jc w:val="center"/>
        <w:rPr>
          <w:rFonts w:ascii="Garamond" w:eastAsia="Arial" w:hAnsi="Garamond" w:cs="Arial"/>
          <w:sz w:val="20"/>
          <w:szCs w:val="20"/>
          <w:u w:val="single"/>
        </w:rPr>
      </w:pPr>
      <w:r w:rsidRPr="00A5246B">
        <w:rPr>
          <w:rFonts w:ascii="Garamond" w:eastAsia="Arial" w:hAnsi="Garamond" w:cs="Arial"/>
          <w:sz w:val="20"/>
          <w:szCs w:val="20"/>
          <w:u w:val="single"/>
        </w:rPr>
        <w:t xml:space="preserve">Oświadczenie Wykonawcy </w:t>
      </w:r>
    </w:p>
    <w:p w14:paraId="41CC0FB9" w14:textId="77777777" w:rsidR="00C52DCB" w:rsidRPr="00A5246B" w:rsidRDefault="00C52DCB" w:rsidP="00A45C06">
      <w:pPr>
        <w:pBdr>
          <w:top w:val="nil"/>
          <w:left w:val="nil"/>
          <w:bottom w:val="nil"/>
          <w:right w:val="nil"/>
          <w:between w:val="nil"/>
        </w:pBdr>
        <w:spacing w:after="200" w:line="276" w:lineRule="auto"/>
        <w:jc w:val="center"/>
        <w:rPr>
          <w:rFonts w:ascii="Garamond" w:eastAsia="Arial" w:hAnsi="Garamond" w:cs="Arial"/>
          <w:sz w:val="20"/>
          <w:szCs w:val="20"/>
          <w:u w:val="single"/>
        </w:rPr>
      </w:pPr>
      <w:r w:rsidRPr="00A5246B">
        <w:rPr>
          <w:rFonts w:ascii="Garamond" w:eastAsia="Arial" w:hAnsi="Garamond" w:cs="Arial"/>
          <w:sz w:val="20"/>
          <w:szCs w:val="20"/>
          <w:u w:val="single"/>
        </w:rPr>
        <w:t>DOTYCZĄCE PRZYNALEŻNOŚCI LUB BRAKU PRZYNALEŻNOŚCI DO TEJ SAMEJ GRUPY KAPITAŁOWEJ</w:t>
      </w:r>
    </w:p>
    <w:p w14:paraId="4C83FE54" w14:textId="5B98FDBE" w:rsidR="00C52DCB" w:rsidRPr="00A5246B" w:rsidRDefault="00C52DCB" w:rsidP="00A45C06">
      <w:pPr>
        <w:spacing w:line="276" w:lineRule="auto"/>
        <w:jc w:val="center"/>
        <w:rPr>
          <w:rFonts w:ascii="Garamond" w:hAnsi="Garamond" w:cs="Arial"/>
          <w:kern w:val="0"/>
          <w:sz w:val="20"/>
          <w:szCs w:val="20"/>
          <w:u w:val="single"/>
          <w:lang w:eastAsia="pl-PL"/>
        </w:rPr>
      </w:pPr>
      <w:r w:rsidRPr="00A5246B">
        <w:rPr>
          <w:rFonts w:ascii="Garamond" w:eastAsia="Arial" w:hAnsi="Garamond" w:cs="Arial"/>
          <w:sz w:val="20"/>
          <w:szCs w:val="20"/>
          <w:u w:val="single"/>
        </w:rPr>
        <w:t xml:space="preserve">Na potrzeby </w:t>
      </w:r>
      <w:r w:rsidRPr="00A5246B">
        <w:rPr>
          <w:rFonts w:ascii="Garamond" w:hAnsi="Garamond" w:cs="Arial"/>
          <w:kern w:val="0"/>
          <w:sz w:val="20"/>
          <w:szCs w:val="20"/>
          <w:u w:val="single"/>
          <w:lang w:eastAsia="pl-PL"/>
        </w:rPr>
        <w:t>postępowania o udzielenie zamówienia publicznego pn. „</w:t>
      </w:r>
      <w:r w:rsidR="00960CCD" w:rsidRPr="00A5246B">
        <w:rPr>
          <w:rFonts w:ascii="Garamond" w:hAnsi="Garamond"/>
          <w:b/>
          <w:sz w:val="20"/>
          <w:szCs w:val="20"/>
        </w:rPr>
        <w:t>Przebudowa z nadbudową oraz z rozbudową budynku nr 2 wraz z łącznikiem, w których mieszczą się Klinika Kardiologii, Klinika Chorób Wewnętrznych</w:t>
      </w:r>
      <w:r w:rsidR="00960CCD" w:rsidRPr="00A5246B">
        <w:rPr>
          <w:rFonts w:ascii="Garamond" w:hAnsi="Garamond"/>
          <w:sz w:val="20"/>
          <w:szCs w:val="20"/>
        </w:rPr>
        <w:t xml:space="preserve"> </w:t>
      </w:r>
      <w:r w:rsidR="00CB24FF" w:rsidRPr="00A5246B">
        <w:rPr>
          <w:rFonts w:ascii="Garamond" w:hAnsi="Garamond"/>
          <w:b/>
          <w:sz w:val="20"/>
          <w:szCs w:val="20"/>
        </w:rPr>
        <w:t>w systemie projektuj i zbuduj</w:t>
      </w:r>
      <w:r w:rsidR="00CB24FF" w:rsidRPr="00A5246B">
        <w:rPr>
          <w:rFonts w:ascii="Garamond" w:hAnsi="Garamond"/>
          <w:sz w:val="20"/>
          <w:szCs w:val="20"/>
        </w:rPr>
        <w:t xml:space="preserve">  </w:t>
      </w:r>
      <w:r w:rsidR="00960CCD" w:rsidRPr="00A5246B">
        <w:rPr>
          <w:rFonts w:ascii="Garamond" w:hAnsi="Garamond"/>
          <w:sz w:val="20"/>
          <w:szCs w:val="20"/>
        </w:rPr>
        <w:t xml:space="preserve"> -  zadanie nr  91837”</w:t>
      </w:r>
      <w:r w:rsidRPr="00A5246B">
        <w:rPr>
          <w:rFonts w:ascii="Garamond" w:hAnsi="Garamond" w:cs="Arial"/>
          <w:kern w:val="0"/>
          <w:sz w:val="20"/>
          <w:szCs w:val="20"/>
          <w:u w:val="single"/>
          <w:lang w:eastAsia="pl-PL"/>
        </w:rPr>
        <w:t xml:space="preserve"> </w:t>
      </w:r>
    </w:p>
    <w:p w14:paraId="7EC0B959" w14:textId="77777777" w:rsidR="00C52DCB" w:rsidRPr="00A5246B" w:rsidRDefault="00C52DCB" w:rsidP="00A45C06">
      <w:pPr>
        <w:pStyle w:val="Tekstpodstawowywcity"/>
        <w:spacing w:after="0" w:line="276" w:lineRule="auto"/>
        <w:ind w:left="0"/>
        <w:jc w:val="both"/>
        <w:rPr>
          <w:rFonts w:ascii="Garamond" w:hAnsi="Garamond" w:cs="Arial"/>
          <w:sz w:val="20"/>
          <w:szCs w:val="20"/>
        </w:rPr>
      </w:pPr>
      <w:r w:rsidRPr="00A5246B">
        <w:rPr>
          <w:rFonts w:ascii="Garamond" w:hAnsi="Garamond" w:cs="Arial"/>
          <w:sz w:val="20"/>
          <w:szCs w:val="20"/>
        </w:rPr>
        <w:t xml:space="preserve">Oświadcza że: </w:t>
      </w:r>
    </w:p>
    <w:p w14:paraId="42938D8F" w14:textId="77777777" w:rsidR="00C52DCB" w:rsidRPr="00A5246B" w:rsidRDefault="00C52DCB" w:rsidP="00A45C06">
      <w:pPr>
        <w:pStyle w:val="Tekstpodstawowywcity"/>
        <w:spacing w:after="0" w:line="276" w:lineRule="auto"/>
        <w:ind w:left="0"/>
        <w:jc w:val="both"/>
        <w:rPr>
          <w:rFonts w:ascii="Garamond" w:hAnsi="Garamond" w:cs="Arial"/>
          <w:sz w:val="20"/>
          <w:szCs w:val="20"/>
        </w:rPr>
      </w:pPr>
    </w:p>
    <w:p w14:paraId="6C20F043" w14:textId="496CC975" w:rsidR="00243169" w:rsidRPr="00A5246B" w:rsidRDefault="00243169" w:rsidP="00A45C06">
      <w:pPr>
        <w:pStyle w:val="Tekstpodstawowywcity"/>
        <w:numPr>
          <w:ilvl w:val="0"/>
          <w:numId w:val="88"/>
        </w:numPr>
        <w:overflowPunct w:val="0"/>
        <w:autoSpaceDE w:val="0"/>
        <w:autoSpaceDN/>
        <w:spacing w:after="0" w:line="276" w:lineRule="auto"/>
        <w:jc w:val="both"/>
        <w:rPr>
          <w:rFonts w:ascii="Garamond" w:hAnsi="Garamond" w:cs="Arial"/>
          <w:sz w:val="20"/>
          <w:szCs w:val="20"/>
        </w:rPr>
      </w:pPr>
      <w:r w:rsidRPr="00A5246B">
        <w:rPr>
          <w:rFonts w:ascii="Garamond" w:hAnsi="Garamond" w:cs="Arial"/>
          <w:bCs/>
          <w:sz w:val="20"/>
          <w:szCs w:val="20"/>
        </w:rPr>
        <w:t>NIE NALEŻY</w:t>
      </w:r>
      <w:r w:rsidRPr="00A5246B">
        <w:rPr>
          <w:rFonts w:ascii="Garamond" w:hAnsi="Garamond" w:cs="Arial"/>
          <w:sz w:val="20"/>
          <w:szCs w:val="20"/>
        </w:rPr>
        <w:t xml:space="preserve"> z innym wykonawcą, który złożył odrębną ofertę do grupy kapitałowej w rozumieniu ustawy z dnia 16 lutego 2007 r. o ochronie konkurencji i konsumentów (Dz.U. z 2024 r. poz. 1616</w:t>
      </w:r>
      <w:r w:rsidR="00C21500" w:rsidRPr="00A5246B">
        <w:rPr>
          <w:rFonts w:ascii="Garamond" w:hAnsi="Garamond" w:cs="Arial"/>
          <w:sz w:val="20"/>
          <w:szCs w:val="20"/>
        </w:rPr>
        <w:t xml:space="preserve"> ze zm.</w:t>
      </w:r>
      <w:r w:rsidRPr="00A5246B">
        <w:rPr>
          <w:rFonts w:ascii="Garamond" w:hAnsi="Garamond" w:cs="Arial"/>
          <w:sz w:val="20"/>
          <w:szCs w:val="20"/>
        </w:rPr>
        <w:t>) w zakresie wynikającym z art. 108 ust. 1 pkt 5 ustawy PZP*</w:t>
      </w:r>
    </w:p>
    <w:p w14:paraId="735B2B3A" w14:textId="77777777" w:rsidR="00C52DCB" w:rsidRPr="00A5246B" w:rsidRDefault="00C52DCB" w:rsidP="00A45C06">
      <w:pPr>
        <w:pStyle w:val="Tekstpodstawowywcity"/>
        <w:spacing w:after="0" w:line="276" w:lineRule="auto"/>
        <w:ind w:left="720"/>
        <w:jc w:val="both"/>
        <w:rPr>
          <w:rFonts w:ascii="Garamond" w:hAnsi="Garamond" w:cs="Arial"/>
          <w:sz w:val="20"/>
          <w:szCs w:val="20"/>
        </w:rPr>
      </w:pPr>
    </w:p>
    <w:p w14:paraId="0B964689" w14:textId="77777777" w:rsidR="00C52DCB" w:rsidRPr="00A5246B" w:rsidRDefault="00C52DCB" w:rsidP="00A45C06">
      <w:pPr>
        <w:pStyle w:val="Tekstpodstawowywcity"/>
        <w:numPr>
          <w:ilvl w:val="0"/>
          <w:numId w:val="88"/>
        </w:numPr>
        <w:overflowPunct w:val="0"/>
        <w:autoSpaceDE w:val="0"/>
        <w:autoSpaceDN/>
        <w:spacing w:after="0" w:line="276" w:lineRule="auto"/>
        <w:jc w:val="both"/>
        <w:rPr>
          <w:rFonts w:ascii="Garamond" w:hAnsi="Garamond" w:cs="Arial"/>
          <w:sz w:val="20"/>
          <w:szCs w:val="20"/>
        </w:rPr>
      </w:pPr>
      <w:r w:rsidRPr="00A5246B">
        <w:rPr>
          <w:rFonts w:ascii="Garamond" w:hAnsi="Garamond" w:cs="Arial"/>
          <w:sz w:val="20"/>
          <w:szCs w:val="20"/>
        </w:rPr>
        <w:t xml:space="preserve">NALEŻY  do tej samej grupy kapitałowej w rozumieniu ustawy z dnia 16 lutego 2007 r. o ochronie konkurencji i konsumentów, w zakresie wynikającym z art. 108 ust. 1 pkt 5 ustawy PZP z następującymi Wykonawcami*: </w:t>
      </w:r>
    </w:p>
    <w:p w14:paraId="2A985BEC" w14:textId="77777777" w:rsidR="00C52DCB" w:rsidRPr="00A5246B" w:rsidRDefault="00C52DCB" w:rsidP="00A45C06">
      <w:pPr>
        <w:pStyle w:val="Tekstpodstawowywcity"/>
        <w:numPr>
          <w:ilvl w:val="1"/>
          <w:numId w:val="88"/>
        </w:numPr>
        <w:overflowPunct w:val="0"/>
        <w:autoSpaceDE w:val="0"/>
        <w:autoSpaceDN/>
        <w:spacing w:line="276" w:lineRule="auto"/>
        <w:jc w:val="both"/>
        <w:rPr>
          <w:rFonts w:ascii="Garamond" w:hAnsi="Garamond" w:cs="Arial"/>
          <w:sz w:val="20"/>
          <w:szCs w:val="20"/>
        </w:rPr>
      </w:pPr>
      <w:r w:rsidRPr="00A5246B">
        <w:rPr>
          <w:rFonts w:ascii="Garamond" w:hAnsi="Garamond" w:cs="Arial"/>
          <w:sz w:val="20"/>
          <w:szCs w:val="20"/>
        </w:rPr>
        <w:t>……………………………………..</w:t>
      </w:r>
    </w:p>
    <w:p w14:paraId="320B2C80" w14:textId="77777777" w:rsidR="00C52DCB" w:rsidRPr="00A5246B" w:rsidRDefault="00C52DCB" w:rsidP="00A45C06">
      <w:pPr>
        <w:pStyle w:val="Tekstpodstawowywcity"/>
        <w:numPr>
          <w:ilvl w:val="1"/>
          <w:numId w:val="88"/>
        </w:numPr>
        <w:overflowPunct w:val="0"/>
        <w:autoSpaceDE w:val="0"/>
        <w:autoSpaceDN/>
        <w:spacing w:line="276" w:lineRule="auto"/>
        <w:jc w:val="both"/>
        <w:rPr>
          <w:rFonts w:ascii="Garamond" w:hAnsi="Garamond" w:cs="Arial"/>
          <w:sz w:val="20"/>
          <w:szCs w:val="20"/>
        </w:rPr>
      </w:pPr>
      <w:r w:rsidRPr="00A5246B">
        <w:rPr>
          <w:rFonts w:ascii="Garamond" w:hAnsi="Garamond" w:cs="Arial"/>
          <w:sz w:val="20"/>
          <w:szCs w:val="20"/>
        </w:rPr>
        <w:t>……………………………………..</w:t>
      </w:r>
    </w:p>
    <w:p w14:paraId="71B6F414" w14:textId="77777777" w:rsidR="00C52DCB" w:rsidRPr="00A5246B" w:rsidRDefault="00C52DCB" w:rsidP="00A45C06">
      <w:pPr>
        <w:pStyle w:val="Tekstpodstawowywcity"/>
        <w:spacing w:line="276" w:lineRule="auto"/>
        <w:jc w:val="both"/>
        <w:rPr>
          <w:rFonts w:ascii="Garamond" w:hAnsi="Garamond" w:cs="Arial"/>
          <w:sz w:val="20"/>
          <w:szCs w:val="20"/>
        </w:rPr>
      </w:pPr>
      <w:r w:rsidRPr="00A5246B">
        <w:rPr>
          <w:rFonts w:ascii="Garamond" w:hAnsi="Garamond" w:cs="Arial"/>
          <w:sz w:val="20"/>
          <w:szCs w:val="20"/>
        </w:rPr>
        <w:t>2a. W załączeniu Wykonawca przekazuje dokumenty lub informacje potwierdzające przygotowanie oferty niezależnie od innego wykonawcy należącego do tej samej grupy kapitałowej**.</w:t>
      </w:r>
    </w:p>
    <w:p w14:paraId="12BE8B58" w14:textId="77777777" w:rsidR="00C52DCB" w:rsidRPr="00A5246B" w:rsidRDefault="00C52DCB" w:rsidP="00A45C06">
      <w:pPr>
        <w:spacing w:line="276" w:lineRule="auto"/>
        <w:ind w:left="708"/>
        <w:jc w:val="both"/>
        <w:rPr>
          <w:rFonts w:ascii="Garamond" w:hAnsi="Garamond" w:cs="Arial"/>
          <w:i/>
          <w:sz w:val="20"/>
          <w:szCs w:val="20"/>
        </w:rPr>
      </w:pPr>
      <w:r w:rsidRPr="00A5246B">
        <w:rPr>
          <w:rFonts w:ascii="Garamond" w:hAnsi="Garamond" w:cs="Arial"/>
          <w:sz w:val="20"/>
          <w:szCs w:val="20"/>
        </w:rPr>
        <w:t>**</w:t>
      </w:r>
      <w:r w:rsidRPr="00A5246B">
        <w:rPr>
          <w:rFonts w:ascii="Garamond" w:hAnsi="Garamond" w:cs="Arial"/>
          <w:i/>
          <w:sz w:val="20"/>
          <w:szCs w:val="20"/>
        </w:rPr>
        <w:t>(jeżeli dotyczy)</w:t>
      </w:r>
    </w:p>
    <w:p w14:paraId="32F46DFC" w14:textId="77777777" w:rsidR="00C52DCB" w:rsidRPr="00A5246B" w:rsidRDefault="00C52DCB" w:rsidP="00A45C06">
      <w:pPr>
        <w:pBdr>
          <w:top w:val="nil"/>
          <w:left w:val="nil"/>
          <w:bottom w:val="nil"/>
          <w:right w:val="nil"/>
          <w:between w:val="nil"/>
        </w:pBdr>
        <w:spacing w:after="200" w:line="276" w:lineRule="auto"/>
        <w:jc w:val="both"/>
        <w:rPr>
          <w:rFonts w:ascii="Garamond" w:eastAsia="Arial" w:hAnsi="Garamond" w:cs="Arial"/>
          <w:i/>
          <w:sz w:val="20"/>
          <w:szCs w:val="20"/>
        </w:rPr>
      </w:pPr>
      <w:r w:rsidRPr="00A5246B">
        <w:rPr>
          <w:rFonts w:ascii="Garamond" w:eastAsia="Arial" w:hAnsi="Garamond" w:cs="Arial"/>
          <w:i/>
          <w:sz w:val="20"/>
          <w:szCs w:val="20"/>
        </w:rPr>
        <w:t>*niepotrzebne skreślić</w:t>
      </w:r>
    </w:p>
    <w:p w14:paraId="662C2D2B" w14:textId="77777777" w:rsidR="0002497E" w:rsidRPr="00A5246B" w:rsidRDefault="0002497E" w:rsidP="00A45C06">
      <w:pPr>
        <w:pBdr>
          <w:top w:val="nil"/>
          <w:left w:val="nil"/>
          <w:bottom w:val="nil"/>
          <w:right w:val="nil"/>
          <w:between w:val="nil"/>
        </w:pBdr>
        <w:spacing w:after="200" w:line="276" w:lineRule="auto"/>
        <w:jc w:val="right"/>
        <w:rPr>
          <w:rFonts w:ascii="Garamond" w:eastAsia="Arial" w:hAnsi="Garamond" w:cs="Arial"/>
          <w:i/>
          <w:sz w:val="20"/>
          <w:szCs w:val="20"/>
        </w:rPr>
      </w:pPr>
      <w:r w:rsidRPr="00A5246B">
        <w:rPr>
          <w:rFonts w:ascii="Garamond" w:eastAsia="Arial" w:hAnsi="Garamond" w:cs="Arial"/>
          <w:i/>
          <w:sz w:val="20"/>
          <w:szCs w:val="20"/>
        </w:rPr>
        <w:t>………………………………………………….</w:t>
      </w:r>
    </w:p>
    <w:p w14:paraId="47CDB58B" w14:textId="77777777" w:rsidR="0002497E" w:rsidRPr="00A5246B" w:rsidRDefault="0002497E" w:rsidP="00A45C06">
      <w:pPr>
        <w:tabs>
          <w:tab w:val="left" w:pos="9214"/>
          <w:tab w:val="left" w:pos="9356"/>
        </w:tabs>
        <w:suppressAutoHyphens w:val="0"/>
        <w:autoSpaceDN/>
        <w:spacing w:line="276" w:lineRule="auto"/>
        <w:jc w:val="right"/>
        <w:textAlignment w:val="auto"/>
        <w:rPr>
          <w:rFonts w:ascii="Garamond" w:hAnsi="Garamond" w:cs="Arial"/>
          <w:i/>
          <w:kern w:val="0"/>
          <w:sz w:val="20"/>
          <w:szCs w:val="20"/>
          <w:lang w:eastAsia="pl-PL"/>
        </w:rPr>
      </w:pPr>
      <w:r w:rsidRPr="00A5246B">
        <w:rPr>
          <w:rFonts w:ascii="Garamond" w:hAnsi="Garamond"/>
          <w:i/>
          <w:kern w:val="0"/>
          <w:sz w:val="20"/>
          <w:szCs w:val="20"/>
          <w:lang w:eastAsia="pl-PL"/>
        </w:rPr>
        <w:t>podpis osoby (osób) upoważnionej do reprezentowania Wykonawcy</w:t>
      </w:r>
    </w:p>
    <w:p w14:paraId="39BA770E" w14:textId="77777777" w:rsidR="0002497E" w:rsidRPr="00A5246B" w:rsidRDefault="0002497E" w:rsidP="00A45C06">
      <w:pPr>
        <w:pBdr>
          <w:top w:val="nil"/>
          <w:left w:val="nil"/>
          <w:bottom w:val="nil"/>
          <w:right w:val="nil"/>
          <w:between w:val="nil"/>
        </w:pBdr>
        <w:spacing w:after="200" w:line="276" w:lineRule="auto"/>
        <w:jc w:val="both"/>
        <w:rPr>
          <w:rFonts w:ascii="Garamond" w:hAnsi="Garamond" w:cs="Garamond"/>
          <w:sz w:val="20"/>
          <w:szCs w:val="20"/>
        </w:rPr>
      </w:pPr>
    </w:p>
    <w:p w14:paraId="222530C3" w14:textId="77777777" w:rsidR="002D4742" w:rsidRPr="00A5246B" w:rsidRDefault="002D4742" w:rsidP="00A45C06">
      <w:pPr>
        <w:pBdr>
          <w:top w:val="nil"/>
          <w:left w:val="nil"/>
          <w:bottom w:val="nil"/>
          <w:right w:val="nil"/>
          <w:between w:val="nil"/>
        </w:pBdr>
        <w:spacing w:after="200" w:line="276" w:lineRule="auto"/>
        <w:jc w:val="both"/>
        <w:rPr>
          <w:rFonts w:ascii="Garamond" w:hAnsi="Garamond" w:cs="Garamond"/>
          <w:sz w:val="20"/>
          <w:szCs w:val="20"/>
        </w:rPr>
      </w:pPr>
    </w:p>
    <w:p w14:paraId="4A98EC13" w14:textId="77777777" w:rsidR="002D4742" w:rsidRPr="00A5246B" w:rsidRDefault="002D4742" w:rsidP="00A45C06">
      <w:pPr>
        <w:pBdr>
          <w:top w:val="nil"/>
          <w:left w:val="nil"/>
          <w:bottom w:val="nil"/>
          <w:right w:val="nil"/>
          <w:between w:val="nil"/>
        </w:pBdr>
        <w:spacing w:after="200" w:line="276" w:lineRule="auto"/>
        <w:jc w:val="both"/>
        <w:rPr>
          <w:rFonts w:ascii="Garamond" w:hAnsi="Garamond" w:cs="Garamond"/>
          <w:sz w:val="20"/>
          <w:szCs w:val="20"/>
        </w:rPr>
      </w:pPr>
    </w:p>
    <w:p w14:paraId="5045C451" w14:textId="77777777" w:rsidR="002D4742" w:rsidRPr="00A5246B" w:rsidRDefault="002D4742" w:rsidP="00A45C06">
      <w:pPr>
        <w:pBdr>
          <w:top w:val="nil"/>
          <w:left w:val="nil"/>
          <w:bottom w:val="nil"/>
          <w:right w:val="nil"/>
          <w:between w:val="nil"/>
        </w:pBdr>
        <w:spacing w:after="200" w:line="276" w:lineRule="auto"/>
        <w:jc w:val="both"/>
        <w:rPr>
          <w:rFonts w:ascii="Garamond" w:hAnsi="Garamond" w:cs="Garamond"/>
          <w:sz w:val="20"/>
          <w:szCs w:val="20"/>
        </w:rPr>
      </w:pPr>
    </w:p>
    <w:p w14:paraId="3D62DD2A" w14:textId="77777777" w:rsidR="000C55A0" w:rsidRPr="00A5246B" w:rsidRDefault="000C55A0" w:rsidP="00A45C06">
      <w:pPr>
        <w:spacing w:line="276" w:lineRule="auto"/>
        <w:jc w:val="center"/>
        <w:rPr>
          <w:rFonts w:ascii="Garamond" w:hAnsi="Garamond" w:cs="Garamond"/>
          <w:sz w:val="20"/>
          <w:szCs w:val="20"/>
        </w:rPr>
      </w:pPr>
    </w:p>
    <w:p w14:paraId="64C09F5D" w14:textId="77777777" w:rsidR="00B23856" w:rsidRPr="00A5246B" w:rsidRDefault="00B23856" w:rsidP="00A45C06">
      <w:pPr>
        <w:spacing w:line="276" w:lineRule="auto"/>
        <w:jc w:val="center"/>
        <w:rPr>
          <w:rFonts w:ascii="Garamond" w:hAnsi="Garamond" w:cs="Garamond"/>
          <w:sz w:val="20"/>
          <w:szCs w:val="20"/>
        </w:rPr>
      </w:pPr>
    </w:p>
    <w:p w14:paraId="5F6CA6C3" w14:textId="77777777" w:rsidR="00B23856" w:rsidRPr="00A5246B" w:rsidRDefault="00B23856" w:rsidP="00A45C06">
      <w:pPr>
        <w:spacing w:line="276" w:lineRule="auto"/>
        <w:jc w:val="center"/>
        <w:rPr>
          <w:rFonts w:ascii="Garamond" w:hAnsi="Garamond" w:cs="Garamond"/>
          <w:sz w:val="20"/>
          <w:szCs w:val="20"/>
        </w:rPr>
      </w:pPr>
    </w:p>
    <w:p w14:paraId="35B57C59" w14:textId="77777777" w:rsidR="00B23856" w:rsidRPr="00A5246B" w:rsidRDefault="00B23856" w:rsidP="00A45C06">
      <w:pPr>
        <w:spacing w:line="276" w:lineRule="auto"/>
        <w:jc w:val="center"/>
        <w:rPr>
          <w:rFonts w:ascii="Garamond" w:hAnsi="Garamond" w:cs="Garamond"/>
          <w:sz w:val="20"/>
          <w:szCs w:val="20"/>
        </w:rPr>
      </w:pPr>
    </w:p>
    <w:p w14:paraId="022BBC63" w14:textId="77777777" w:rsidR="00B23856" w:rsidRPr="00A5246B" w:rsidRDefault="00B23856" w:rsidP="00A45C06">
      <w:pPr>
        <w:spacing w:line="276" w:lineRule="auto"/>
        <w:jc w:val="center"/>
        <w:rPr>
          <w:rFonts w:ascii="Garamond" w:hAnsi="Garamond" w:cs="Garamond"/>
          <w:sz w:val="20"/>
          <w:szCs w:val="20"/>
        </w:rPr>
      </w:pPr>
    </w:p>
    <w:p w14:paraId="4A247DEB" w14:textId="77777777" w:rsidR="00B23856" w:rsidRPr="00A5246B" w:rsidRDefault="00B23856" w:rsidP="00A45C06">
      <w:pPr>
        <w:spacing w:line="276" w:lineRule="auto"/>
        <w:jc w:val="center"/>
        <w:rPr>
          <w:rFonts w:ascii="Garamond" w:hAnsi="Garamond" w:cs="Garamond"/>
          <w:sz w:val="20"/>
          <w:szCs w:val="20"/>
        </w:rPr>
      </w:pPr>
    </w:p>
    <w:p w14:paraId="0808DAE8" w14:textId="77777777" w:rsidR="00B23856" w:rsidRPr="00A5246B" w:rsidRDefault="00B23856" w:rsidP="00A45C06">
      <w:pPr>
        <w:spacing w:line="276" w:lineRule="auto"/>
        <w:jc w:val="center"/>
        <w:rPr>
          <w:rFonts w:ascii="Garamond" w:hAnsi="Garamond" w:cs="Garamond"/>
          <w:sz w:val="20"/>
          <w:szCs w:val="20"/>
        </w:rPr>
      </w:pPr>
    </w:p>
    <w:p w14:paraId="14CB74FE" w14:textId="77777777" w:rsidR="000C55A0" w:rsidRPr="00A5246B" w:rsidRDefault="000C55A0" w:rsidP="00A45C06">
      <w:pPr>
        <w:spacing w:after="200" w:line="276" w:lineRule="auto"/>
        <w:jc w:val="right"/>
        <w:rPr>
          <w:rFonts w:ascii="Garamond" w:eastAsia="Arial" w:hAnsi="Garamond" w:cs="Arial"/>
          <w:sz w:val="20"/>
          <w:szCs w:val="20"/>
        </w:rPr>
      </w:pPr>
      <w:r w:rsidRPr="00A5246B">
        <w:rPr>
          <w:rFonts w:ascii="Garamond" w:eastAsia="Arial" w:hAnsi="Garamond" w:cs="Arial"/>
          <w:sz w:val="20"/>
          <w:szCs w:val="20"/>
        </w:rPr>
        <w:t>ZAŁĄCZNIK NR 6 DO SWZ</w:t>
      </w:r>
    </w:p>
    <w:p w14:paraId="5C53FADB" w14:textId="77777777" w:rsidR="000C55A0" w:rsidRPr="00A5246B" w:rsidRDefault="000C55A0" w:rsidP="00A45C06">
      <w:pPr>
        <w:spacing w:line="276" w:lineRule="auto"/>
        <w:jc w:val="right"/>
        <w:rPr>
          <w:rFonts w:ascii="Garamond" w:eastAsia="Arial" w:hAnsi="Garamond" w:cs="Arial"/>
          <w:sz w:val="20"/>
          <w:szCs w:val="20"/>
        </w:rPr>
      </w:pPr>
    </w:p>
    <w:p w14:paraId="1CCB8172"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r w:rsidRPr="00A5246B">
        <w:rPr>
          <w:rFonts w:ascii="Garamond" w:hAnsi="Garamond" w:cs="Arial"/>
          <w:caps/>
          <w:sz w:val="20"/>
          <w:szCs w:val="20"/>
          <w:shd w:val="clear" w:color="auto" w:fill="D0CECE"/>
          <w:lang w:eastAsia="en-GB"/>
        </w:rPr>
        <w:t>Oświadczenie WYKONAWCY o niepodleganiu wykluczeniu</w:t>
      </w:r>
      <w:r w:rsidRPr="00A5246B">
        <w:rPr>
          <w:rFonts w:ascii="Garamond" w:hAnsi="Garamond" w:cs="Arial"/>
          <w:sz w:val="20"/>
          <w:szCs w:val="20"/>
          <w:vertAlign w:val="superscript"/>
          <w:lang w:eastAsia="en-GB"/>
        </w:rPr>
        <w:t xml:space="preserve"> </w:t>
      </w:r>
      <w:r w:rsidRPr="00A5246B">
        <w:rPr>
          <w:rFonts w:ascii="Garamond" w:hAnsi="Garamond" w:cs="Arial"/>
          <w:caps/>
          <w:sz w:val="20"/>
          <w:szCs w:val="20"/>
          <w:shd w:val="clear" w:color="auto" w:fill="D0CECE"/>
          <w:lang w:eastAsia="en-GB"/>
        </w:rPr>
        <w:t xml:space="preserve"> </w:t>
      </w:r>
    </w:p>
    <w:p w14:paraId="4631BCBE" w14:textId="77777777" w:rsidR="000C55A0" w:rsidRPr="00A5246B" w:rsidRDefault="000C55A0" w:rsidP="00A45C06">
      <w:pPr>
        <w:shd w:val="clear" w:color="auto" w:fill="D0CECE"/>
        <w:spacing w:line="276" w:lineRule="auto"/>
        <w:jc w:val="center"/>
        <w:rPr>
          <w:rFonts w:ascii="Garamond" w:hAnsi="Garamond" w:cs="Arial"/>
          <w:sz w:val="20"/>
          <w:szCs w:val="20"/>
          <w:shd w:val="clear" w:color="auto" w:fill="D0CECE"/>
          <w:lang w:eastAsia="en-GB"/>
        </w:rPr>
      </w:pPr>
      <w:r w:rsidRPr="00A5246B">
        <w:rPr>
          <w:rFonts w:ascii="Garamond" w:hAnsi="Garamond" w:cs="Arial"/>
          <w:sz w:val="20"/>
          <w:szCs w:val="20"/>
          <w:shd w:val="clear" w:color="auto" w:fill="D0CECE"/>
          <w:lang w:eastAsia="en-GB"/>
        </w:rPr>
        <w:t xml:space="preserve">na podstawie art. 7 ust. 1 </w:t>
      </w:r>
    </w:p>
    <w:p w14:paraId="7D22A60D"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r w:rsidRPr="00A5246B">
        <w:rPr>
          <w:rFonts w:ascii="Garamond" w:hAnsi="Garamond" w:cs="Arial"/>
          <w:caps/>
          <w:sz w:val="20"/>
          <w:szCs w:val="20"/>
          <w:shd w:val="clear" w:color="auto" w:fill="D0CECE"/>
          <w:lang w:eastAsia="en-GB"/>
        </w:rPr>
        <w:t>U</w:t>
      </w:r>
      <w:r w:rsidRPr="00A5246B">
        <w:rPr>
          <w:rFonts w:ascii="Garamond" w:hAnsi="Garamond" w:cs="Arial"/>
          <w:sz w:val="20"/>
          <w:szCs w:val="20"/>
          <w:shd w:val="clear" w:color="auto" w:fill="D0CECE"/>
          <w:lang w:eastAsia="en-GB"/>
        </w:rPr>
        <w:t>stawy z dnia 13 kwietnia 2022 r.</w:t>
      </w:r>
      <w:r w:rsidRPr="00A5246B">
        <w:rPr>
          <w:rFonts w:ascii="Garamond" w:hAnsi="Garamond" w:cs="Arial"/>
          <w:caps/>
          <w:sz w:val="20"/>
          <w:szCs w:val="20"/>
          <w:shd w:val="clear" w:color="auto" w:fill="D0CECE"/>
          <w:lang w:eastAsia="en-GB"/>
        </w:rPr>
        <w:t xml:space="preserve"> </w:t>
      </w:r>
    </w:p>
    <w:p w14:paraId="3549498B"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r w:rsidRPr="00A5246B">
        <w:rPr>
          <w:rFonts w:ascii="Garamond" w:hAnsi="Garamond" w:cs="Arial"/>
          <w:sz w:val="20"/>
          <w:szCs w:val="20"/>
          <w:shd w:val="clear" w:color="auto" w:fill="D0CECE"/>
          <w:lang w:eastAsia="en-GB"/>
        </w:rPr>
        <w:t>o szczególnych rozwiązaniach w zakresie przeciwdziałania wspieraniu agresji na Ukrainę oraz służących ochronie bezpieczeństwa narodowego</w:t>
      </w:r>
      <w:r w:rsidRPr="00A5246B">
        <w:rPr>
          <w:rFonts w:ascii="Garamond" w:hAnsi="Garamond" w:cs="Arial"/>
          <w:caps/>
          <w:sz w:val="20"/>
          <w:szCs w:val="20"/>
          <w:shd w:val="clear" w:color="auto" w:fill="D0CECE"/>
          <w:lang w:eastAsia="en-GB"/>
        </w:rPr>
        <w:t xml:space="preserve"> </w:t>
      </w:r>
    </w:p>
    <w:p w14:paraId="5797270C"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p>
    <w:p w14:paraId="5CC1D11F"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r w:rsidRPr="00A5246B">
        <w:rPr>
          <w:rFonts w:ascii="Garamond" w:hAnsi="Garamond" w:cs="Arial"/>
          <w:sz w:val="20"/>
          <w:szCs w:val="20"/>
          <w:shd w:val="clear" w:color="auto" w:fill="D0CECE"/>
          <w:lang w:eastAsia="en-GB"/>
        </w:rPr>
        <w:t>oraz</w:t>
      </w:r>
    </w:p>
    <w:p w14:paraId="12808355"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r w:rsidRPr="00A5246B">
        <w:rPr>
          <w:rFonts w:ascii="Garamond" w:hAnsi="Garamond" w:cs="Arial"/>
          <w:caps/>
          <w:sz w:val="20"/>
          <w:szCs w:val="20"/>
          <w:shd w:val="clear" w:color="auto" w:fill="D0CECE"/>
          <w:lang w:eastAsia="en-GB"/>
        </w:rPr>
        <w:t>Oświadczenie WYKONAWCY o niepodleganiu zakazowi udzielania lub dalszego wykonywania wszelich</w:t>
      </w:r>
      <w:r w:rsidRPr="00A5246B">
        <w:rPr>
          <w:rFonts w:ascii="Garamond" w:hAnsi="Garamond" w:cs="Arial"/>
          <w:sz w:val="20"/>
          <w:szCs w:val="20"/>
        </w:rPr>
        <w:t xml:space="preserve"> </w:t>
      </w:r>
      <w:r w:rsidRPr="00A5246B">
        <w:rPr>
          <w:rFonts w:ascii="Garamond" w:hAnsi="Garamond" w:cs="Arial"/>
          <w:caps/>
          <w:sz w:val="20"/>
          <w:szCs w:val="20"/>
          <w:shd w:val="clear" w:color="auto" w:fill="D0CECE"/>
          <w:lang w:eastAsia="en-GB"/>
        </w:rPr>
        <w:t xml:space="preserve">zamówień publicznych </w:t>
      </w:r>
    </w:p>
    <w:p w14:paraId="673B0B06" w14:textId="77777777" w:rsidR="000C55A0" w:rsidRPr="00A5246B" w:rsidRDefault="000C55A0" w:rsidP="00A45C06">
      <w:pPr>
        <w:shd w:val="clear" w:color="auto" w:fill="D0CECE"/>
        <w:spacing w:line="276" w:lineRule="auto"/>
        <w:jc w:val="center"/>
        <w:rPr>
          <w:rFonts w:ascii="Garamond" w:hAnsi="Garamond" w:cs="Arial"/>
          <w:caps/>
          <w:sz w:val="20"/>
          <w:szCs w:val="20"/>
          <w:shd w:val="clear" w:color="auto" w:fill="D0CECE"/>
          <w:lang w:eastAsia="en-GB"/>
        </w:rPr>
      </w:pPr>
      <w:r w:rsidRPr="00A5246B">
        <w:rPr>
          <w:rFonts w:ascii="Garamond" w:hAnsi="Garamond" w:cs="Arial"/>
          <w:sz w:val="20"/>
          <w:szCs w:val="20"/>
          <w:shd w:val="clear" w:color="auto" w:fill="D0CECE"/>
          <w:lang w:eastAsia="en-GB"/>
        </w:rPr>
        <w:t>na podstawie artykułu 5k ust. 1 Rozporządzenia Rady (UE) nr 833/2014 z dnia 31 lipca 2014 r. dotyczącego środków ograniczających w związku z działaniami Rosji destabilizującymi sytuację na Ukrainie</w:t>
      </w:r>
    </w:p>
    <w:p w14:paraId="5F22D964" w14:textId="77777777" w:rsidR="000C55A0" w:rsidRPr="00A5246B" w:rsidRDefault="000C55A0" w:rsidP="00A45C06">
      <w:pPr>
        <w:spacing w:after="200" w:line="276" w:lineRule="auto"/>
        <w:jc w:val="right"/>
        <w:rPr>
          <w:rFonts w:ascii="Garamond" w:eastAsia="Arial" w:hAnsi="Garamond" w:cs="Arial"/>
          <w:sz w:val="20"/>
          <w:szCs w:val="20"/>
        </w:rPr>
      </w:pPr>
    </w:p>
    <w:p w14:paraId="56FAC6F7" w14:textId="77777777" w:rsidR="000C55A0" w:rsidRPr="00A5246B" w:rsidRDefault="000C55A0" w:rsidP="00A45C06">
      <w:pPr>
        <w:spacing w:after="200" w:line="276" w:lineRule="auto"/>
        <w:jc w:val="both"/>
        <w:rPr>
          <w:rFonts w:ascii="Garamond" w:eastAsia="Arial" w:hAnsi="Garamond" w:cs="Arial"/>
          <w:sz w:val="20"/>
          <w:szCs w:val="20"/>
        </w:rPr>
      </w:pPr>
      <w:r w:rsidRPr="00A5246B">
        <w:rPr>
          <w:rFonts w:ascii="Garamond" w:eastAsia="Arial" w:hAnsi="Garamond" w:cs="Arial"/>
          <w:sz w:val="20"/>
          <w:szCs w:val="20"/>
        </w:rPr>
        <w:t>Nazwa Wykonawcy.................................................................................................................................</w:t>
      </w:r>
    </w:p>
    <w:p w14:paraId="6DAFD250" w14:textId="77777777" w:rsidR="000C55A0" w:rsidRPr="00A5246B" w:rsidRDefault="000C55A0" w:rsidP="00A45C06">
      <w:pPr>
        <w:spacing w:after="200" w:line="276" w:lineRule="auto"/>
        <w:rPr>
          <w:rFonts w:ascii="Garamond" w:eastAsia="Arial" w:hAnsi="Garamond" w:cs="Arial"/>
          <w:sz w:val="20"/>
          <w:szCs w:val="20"/>
        </w:rPr>
      </w:pPr>
      <w:r w:rsidRPr="00A5246B">
        <w:rPr>
          <w:rFonts w:ascii="Garamond" w:eastAsia="Arial" w:hAnsi="Garamond" w:cs="Arial"/>
          <w:sz w:val="20"/>
          <w:szCs w:val="20"/>
        </w:rPr>
        <w:t>Adres Wykonawcy...................................................................................................................................</w:t>
      </w:r>
    </w:p>
    <w:p w14:paraId="0D242613" w14:textId="5BBF6CC2" w:rsidR="000C55A0" w:rsidRPr="00A5246B" w:rsidRDefault="00C21500" w:rsidP="00A45C06">
      <w:pPr>
        <w:spacing w:after="200" w:line="276" w:lineRule="auto"/>
        <w:jc w:val="both"/>
        <w:rPr>
          <w:rFonts w:ascii="Garamond" w:eastAsia="Arial" w:hAnsi="Garamond" w:cs="Arial"/>
          <w:sz w:val="20"/>
          <w:szCs w:val="20"/>
        </w:rPr>
      </w:pPr>
      <w:r w:rsidRPr="00A5246B">
        <w:rPr>
          <w:rFonts w:ascii="Garamond" w:eastAsia="Arial" w:hAnsi="Garamond" w:cs="Arial"/>
          <w:sz w:val="20"/>
          <w:szCs w:val="20"/>
        </w:rPr>
        <w:t>Wykonawca o</w:t>
      </w:r>
      <w:r w:rsidR="000C55A0" w:rsidRPr="00A5246B">
        <w:rPr>
          <w:rFonts w:ascii="Garamond" w:eastAsia="Arial" w:hAnsi="Garamond" w:cs="Arial"/>
          <w:sz w:val="20"/>
          <w:szCs w:val="20"/>
        </w:rPr>
        <w:t>świadcza</w:t>
      </w:r>
      <w:r w:rsidRPr="00A5246B">
        <w:rPr>
          <w:rFonts w:ascii="Garamond" w:eastAsia="Arial" w:hAnsi="Garamond" w:cs="Arial"/>
          <w:sz w:val="20"/>
          <w:szCs w:val="20"/>
        </w:rPr>
        <w:t>, że:</w:t>
      </w:r>
    </w:p>
    <w:p w14:paraId="2A58E341" w14:textId="669C41D2" w:rsidR="00243169" w:rsidRPr="00A5246B" w:rsidRDefault="000C55A0" w:rsidP="00A45C06">
      <w:pPr>
        <w:numPr>
          <w:ilvl w:val="0"/>
          <w:numId w:val="89"/>
        </w:numPr>
        <w:suppressAutoHyphens w:val="0"/>
        <w:spacing w:line="276" w:lineRule="auto"/>
        <w:ind w:left="284" w:hanging="284"/>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 xml:space="preserve">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w:t>
      </w:r>
      <w:r w:rsidR="00C21500" w:rsidRPr="00A5246B">
        <w:rPr>
          <w:rFonts w:ascii="Garamond" w:hAnsi="Garamond" w:cs="Arial"/>
          <w:sz w:val="20"/>
          <w:szCs w:val="20"/>
          <w:lang w:eastAsia="en-GB"/>
        </w:rPr>
        <w:t>który stanowi, że z</w:t>
      </w:r>
      <w:r w:rsidR="00243169" w:rsidRPr="00A5246B">
        <w:rPr>
          <w:rFonts w:ascii="Garamond" w:hAnsi="Garamond" w:cs="Arial"/>
          <w:sz w:val="20"/>
          <w:szCs w:val="20"/>
          <w:lang w:eastAsia="en-GB"/>
        </w:rPr>
        <w:t xml:space="preserve"> postępowania o udzielenie zamówienia publicznego lub konkursu prowadzonego na podstawie </w:t>
      </w:r>
      <w:hyperlink r:id="rId23" w:anchor="/document/18903829?cm=DOCUMENT" w:history="1">
        <w:r w:rsidR="00243169" w:rsidRPr="00A5246B">
          <w:rPr>
            <w:rStyle w:val="Hipercze"/>
            <w:rFonts w:ascii="Garamond" w:hAnsi="Garamond" w:cs="Arial"/>
            <w:color w:val="auto"/>
            <w:sz w:val="20"/>
            <w:szCs w:val="20"/>
            <w:lang w:eastAsia="en-GB"/>
          </w:rPr>
          <w:t>ustawy</w:t>
        </w:r>
      </w:hyperlink>
      <w:r w:rsidR="00243169" w:rsidRPr="00A5246B">
        <w:rPr>
          <w:rFonts w:ascii="Garamond" w:hAnsi="Garamond" w:cs="Arial"/>
          <w:sz w:val="20"/>
          <w:szCs w:val="20"/>
          <w:lang w:eastAsia="en-GB"/>
        </w:rPr>
        <w:t xml:space="preserve"> z dnia 11 września 2019 r. – Prawo zamówień publicznych wyklucza się:</w:t>
      </w:r>
    </w:p>
    <w:p w14:paraId="2F130FE1" w14:textId="77777777" w:rsidR="00243169" w:rsidRPr="00A5246B" w:rsidRDefault="00243169" w:rsidP="00A45C06">
      <w:pPr>
        <w:numPr>
          <w:ilvl w:val="0"/>
          <w:numId w:val="90"/>
        </w:numPr>
        <w:suppressAutoHyphens w:val="0"/>
        <w:spacing w:line="276" w:lineRule="auto"/>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wykonawcę oraz uczestnika konkursu wymienionego w wykazach określonych w </w:t>
      </w:r>
      <w:hyperlink r:id="rId24" w:anchor="/document/67607987?cm=DOCUMENT" w:history="1">
        <w:r w:rsidRPr="00A5246B">
          <w:rPr>
            <w:rStyle w:val="Hipercze"/>
            <w:rFonts w:ascii="Garamond" w:hAnsi="Garamond" w:cs="Arial"/>
            <w:color w:val="auto"/>
            <w:sz w:val="20"/>
            <w:szCs w:val="20"/>
            <w:lang w:eastAsia="en-GB"/>
          </w:rPr>
          <w:t>rozporządzeniu</w:t>
        </w:r>
      </w:hyperlink>
      <w:r w:rsidRPr="00A5246B">
        <w:rPr>
          <w:rFonts w:ascii="Garamond" w:hAnsi="Garamond" w:cs="Arial"/>
          <w:sz w:val="20"/>
          <w:szCs w:val="20"/>
          <w:lang w:eastAsia="en-GB"/>
        </w:rPr>
        <w:t xml:space="preserve"> 765/2006 i </w:t>
      </w:r>
      <w:hyperlink r:id="rId25" w:anchor="/document/68410867?cm=DOCUMENT" w:history="1">
        <w:r w:rsidRPr="00A5246B">
          <w:rPr>
            <w:rStyle w:val="Hipercze"/>
            <w:rFonts w:ascii="Garamond" w:hAnsi="Garamond" w:cs="Arial"/>
            <w:color w:val="auto"/>
            <w:sz w:val="20"/>
            <w:szCs w:val="20"/>
            <w:lang w:eastAsia="en-GB"/>
          </w:rPr>
          <w:t>rozporządzeniu</w:t>
        </w:r>
      </w:hyperlink>
      <w:r w:rsidRPr="00A5246B">
        <w:rPr>
          <w:rFonts w:ascii="Garamond" w:hAnsi="Garamond" w:cs="Arial"/>
          <w:sz w:val="20"/>
          <w:szCs w:val="20"/>
          <w:lang w:eastAsia="en-GB"/>
        </w:rPr>
        <w:t xml:space="preserve"> 269/2014 albo wpisanego na listę na podstawie decyzji w sprawie wpisu na listę rozstrzygającej o zastosowaniu środka, o którym mowa w art. 1 pkt 3;</w:t>
      </w:r>
    </w:p>
    <w:p w14:paraId="0954F2DC" w14:textId="77777777" w:rsidR="00243169" w:rsidRPr="00A5246B" w:rsidRDefault="00243169" w:rsidP="00A45C06">
      <w:pPr>
        <w:numPr>
          <w:ilvl w:val="0"/>
          <w:numId w:val="90"/>
        </w:numPr>
        <w:suppressAutoHyphens w:val="0"/>
        <w:spacing w:line="276" w:lineRule="auto"/>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 xml:space="preserve">wykonawcę oraz uczestnika konkursu, którego beneficjentem rzeczywistym w rozumieniu </w:t>
      </w:r>
      <w:hyperlink r:id="rId26" w:anchor="/document/18708093?cm=DOCUMENT" w:history="1">
        <w:r w:rsidRPr="00A5246B">
          <w:rPr>
            <w:rStyle w:val="Hipercze"/>
            <w:rFonts w:ascii="Garamond" w:hAnsi="Garamond" w:cs="Arial"/>
            <w:color w:val="auto"/>
            <w:sz w:val="20"/>
            <w:szCs w:val="20"/>
            <w:lang w:eastAsia="en-GB"/>
          </w:rPr>
          <w:t>ustawy</w:t>
        </w:r>
      </w:hyperlink>
      <w:r w:rsidRPr="00A5246B">
        <w:rPr>
          <w:rFonts w:ascii="Garamond" w:hAnsi="Garamond" w:cs="Arial"/>
          <w:sz w:val="20"/>
          <w:szCs w:val="20"/>
          <w:lang w:eastAsia="en-GB"/>
        </w:rPr>
        <w:t xml:space="preserve"> z dnia 1 marca 2018 r. o przeciwdziałaniu praniu pieniędzy oraz finansowaniu terroryzmu (Dz.U. z 2023 r. poz. 1124 ze zm.) jest osoba wymieniona w wykazach określonych w </w:t>
      </w:r>
      <w:hyperlink r:id="rId27" w:anchor="/document/67607987?cm=DOCUMENT" w:history="1">
        <w:r w:rsidRPr="00A5246B">
          <w:rPr>
            <w:rStyle w:val="Hipercze"/>
            <w:rFonts w:ascii="Garamond" w:hAnsi="Garamond" w:cs="Arial"/>
            <w:color w:val="auto"/>
            <w:sz w:val="20"/>
            <w:szCs w:val="20"/>
            <w:lang w:eastAsia="en-GB"/>
          </w:rPr>
          <w:t>rozporządzeniu</w:t>
        </w:r>
      </w:hyperlink>
      <w:r w:rsidRPr="00A5246B">
        <w:rPr>
          <w:rFonts w:ascii="Garamond" w:hAnsi="Garamond" w:cs="Arial"/>
          <w:sz w:val="20"/>
          <w:szCs w:val="20"/>
          <w:lang w:eastAsia="en-GB"/>
        </w:rPr>
        <w:t xml:space="preserve"> 765/2006 i </w:t>
      </w:r>
      <w:hyperlink r:id="rId28" w:anchor="/document/68410867?cm=DOCUMENT" w:history="1">
        <w:r w:rsidRPr="00A5246B">
          <w:rPr>
            <w:rStyle w:val="Hipercze"/>
            <w:rFonts w:ascii="Garamond" w:hAnsi="Garamond" w:cs="Arial"/>
            <w:color w:val="auto"/>
            <w:sz w:val="20"/>
            <w:szCs w:val="20"/>
            <w:lang w:eastAsia="en-GB"/>
          </w:rPr>
          <w:t>rozporządzeniu</w:t>
        </w:r>
      </w:hyperlink>
      <w:r w:rsidRPr="00A5246B">
        <w:rPr>
          <w:rFonts w:ascii="Garamond" w:hAnsi="Garamond" w:cs="Arial"/>
          <w:sz w:val="20"/>
          <w:szCs w:val="20"/>
          <w:lang w:eastAsia="en-GB"/>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AF5A207" w14:textId="77777777" w:rsidR="00243169" w:rsidRPr="00A5246B" w:rsidRDefault="00243169" w:rsidP="00A45C06">
      <w:pPr>
        <w:numPr>
          <w:ilvl w:val="0"/>
          <w:numId w:val="90"/>
        </w:numPr>
        <w:suppressAutoHyphens w:val="0"/>
        <w:spacing w:line="276" w:lineRule="auto"/>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 xml:space="preserve">wykonawcę oraz uczestnika konkursu, którego jednostką dominującą w rozumieniu </w:t>
      </w:r>
      <w:hyperlink r:id="rId29" w:anchor="/document/16796295?unitId=art(3)ust(1)pkt(37)&amp;cm=DOCUMENT" w:history="1">
        <w:r w:rsidRPr="00A5246B">
          <w:rPr>
            <w:rStyle w:val="Hipercze"/>
            <w:rFonts w:ascii="Garamond" w:hAnsi="Garamond" w:cs="Arial"/>
            <w:color w:val="auto"/>
            <w:sz w:val="20"/>
            <w:szCs w:val="20"/>
            <w:lang w:eastAsia="en-GB"/>
          </w:rPr>
          <w:t>art. 3 ust. 1 pkt 37</w:t>
        </w:r>
      </w:hyperlink>
      <w:r w:rsidRPr="00A5246B">
        <w:rPr>
          <w:rFonts w:ascii="Garamond" w:hAnsi="Garamond" w:cs="Arial"/>
          <w:sz w:val="20"/>
          <w:szCs w:val="20"/>
          <w:lang w:eastAsia="en-GB"/>
        </w:rPr>
        <w:t xml:space="preserve"> ustawy z dnia 29 września 1994 r. o rachunkowości (Dz.U. z 2023 r. poz. 120 ze zm.) jest podmiot wymieniony w wykazach określonych w </w:t>
      </w:r>
      <w:hyperlink r:id="rId30" w:anchor="/document/67607987?cm=DOCUMENT" w:history="1">
        <w:r w:rsidRPr="00A5246B">
          <w:rPr>
            <w:rStyle w:val="Hipercze"/>
            <w:rFonts w:ascii="Garamond" w:hAnsi="Garamond" w:cs="Arial"/>
            <w:color w:val="auto"/>
            <w:sz w:val="20"/>
            <w:szCs w:val="20"/>
            <w:lang w:eastAsia="en-GB"/>
          </w:rPr>
          <w:t>rozporządzeniu</w:t>
        </w:r>
      </w:hyperlink>
      <w:r w:rsidRPr="00A5246B">
        <w:rPr>
          <w:rFonts w:ascii="Garamond" w:hAnsi="Garamond" w:cs="Arial"/>
          <w:sz w:val="20"/>
          <w:szCs w:val="20"/>
          <w:lang w:eastAsia="en-GB"/>
        </w:rPr>
        <w:t xml:space="preserve"> 765/2006 i </w:t>
      </w:r>
      <w:hyperlink r:id="rId31" w:anchor="/document/68410867?cm=DOCUMENT" w:history="1">
        <w:r w:rsidRPr="00A5246B">
          <w:rPr>
            <w:rStyle w:val="Hipercze"/>
            <w:rFonts w:ascii="Garamond" w:hAnsi="Garamond" w:cs="Arial"/>
            <w:color w:val="auto"/>
            <w:sz w:val="20"/>
            <w:szCs w:val="20"/>
            <w:lang w:eastAsia="en-GB"/>
          </w:rPr>
          <w:t>rozporządzeniu</w:t>
        </w:r>
      </w:hyperlink>
      <w:r w:rsidRPr="00A5246B">
        <w:rPr>
          <w:rFonts w:ascii="Garamond" w:hAnsi="Garamond" w:cs="Arial"/>
          <w:sz w:val="20"/>
          <w:szCs w:val="20"/>
          <w:lang w:eastAsia="en-GB"/>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5C5595EF" w14:textId="084ABD0F" w:rsidR="00243169" w:rsidRPr="00A5246B" w:rsidRDefault="00C21500" w:rsidP="00A45C06">
      <w:pPr>
        <w:spacing w:line="276" w:lineRule="auto"/>
        <w:rPr>
          <w:rFonts w:ascii="Garamond" w:hAnsi="Garamond" w:cs="Arial"/>
          <w:b/>
          <w:sz w:val="20"/>
          <w:szCs w:val="20"/>
          <w:lang w:eastAsia="en-GB"/>
        </w:rPr>
      </w:pPr>
      <w:r w:rsidRPr="00A5246B">
        <w:rPr>
          <w:rFonts w:ascii="Garamond" w:hAnsi="Garamond" w:cs="Arial"/>
          <w:b/>
          <w:sz w:val="20"/>
          <w:szCs w:val="20"/>
          <w:lang w:eastAsia="en-GB"/>
        </w:rPr>
        <w:t>Wykonawca z</w:t>
      </w:r>
      <w:r w:rsidR="00243169" w:rsidRPr="00A5246B">
        <w:rPr>
          <w:rFonts w:ascii="Garamond" w:hAnsi="Garamond" w:cs="Arial"/>
          <w:b/>
          <w:sz w:val="20"/>
          <w:szCs w:val="20"/>
          <w:lang w:eastAsia="en-GB"/>
        </w:rPr>
        <w:t>obowiązuj się do niezwłocznego poinformowania o zmianie tego statusu.</w:t>
      </w:r>
    </w:p>
    <w:p w14:paraId="27DF4DC1" w14:textId="77777777" w:rsidR="000C55A0" w:rsidRPr="00A5246B" w:rsidRDefault="000C55A0" w:rsidP="00A45C06">
      <w:pPr>
        <w:spacing w:line="276" w:lineRule="auto"/>
        <w:ind w:left="360"/>
        <w:contextualSpacing/>
        <w:rPr>
          <w:rFonts w:ascii="Garamond" w:hAnsi="Garamond" w:cs="Arial"/>
          <w:sz w:val="20"/>
          <w:szCs w:val="20"/>
          <w:lang w:eastAsia="en-GB"/>
        </w:rPr>
      </w:pPr>
    </w:p>
    <w:p w14:paraId="3CB6AA46" w14:textId="77777777" w:rsidR="000C55A0" w:rsidRPr="00A5246B" w:rsidRDefault="000C55A0" w:rsidP="00A45C06">
      <w:pPr>
        <w:spacing w:line="276" w:lineRule="auto"/>
        <w:rPr>
          <w:rFonts w:ascii="Garamond" w:hAnsi="Garamond" w:cs="Arial"/>
          <w:i/>
          <w:sz w:val="20"/>
          <w:szCs w:val="20"/>
          <w:u w:val="single"/>
          <w:lang w:eastAsia="en-GB"/>
        </w:rPr>
      </w:pPr>
      <w:r w:rsidRPr="00A5246B">
        <w:rPr>
          <w:rFonts w:ascii="Garamond" w:hAnsi="Garamond" w:cs="Arial"/>
          <w:i/>
          <w:sz w:val="20"/>
          <w:szCs w:val="20"/>
          <w:u w:val="single"/>
          <w:lang w:eastAsia="en-GB"/>
        </w:rPr>
        <w:t>A jeśli zachodzą podstawy wykluczenia, to Wykonawca składa oświadczenie o następującej treści:</w:t>
      </w:r>
    </w:p>
    <w:p w14:paraId="46AF0C02" w14:textId="0E4D1A33" w:rsidR="000C55A0" w:rsidRPr="00A5246B" w:rsidRDefault="000C55A0" w:rsidP="00A45C06">
      <w:pPr>
        <w:spacing w:line="276" w:lineRule="auto"/>
        <w:rPr>
          <w:rFonts w:ascii="Garamond" w:hAnsi="Garamond" w:cs="Arial"/>
          <w:sz w:val="20"/>
          <w:szCs w:val="20"/>
          <w:lang w:eastAsia="en-GB"/>
        </w:rPr>
      </w:pPr>
      <w:r w:rsidRPr="00A5246B">
        <w:rPr>
          <w:rFonts w:ascii="Garamond" w:hAnsi="Garamond" w:cs="Arial"/>
          <w:sz w:val="20"/>
          <w:szCs w:val="20"/>
          <w:lang w:eastAsia="en-GB"/>
        </w:rPr>
        <w:t xml:space="preserve">Oświadczam, że zachodzą w stosunku do mnie podstawy wykluczenia, o których mowa w art. 7 ust. 1 pkt. …………….. ustawy </w:t>
      </w:r>
      <w:r w:rsidR="00C21500" w:rsidRPr="00A5246B">
        <w:rPr>
          <w:rFonts w:ascii="Garamond" w:hAnsi="Garamond" w:cs="Arial"/>
          <w:i/>
          <w:iCs/>
          <w:sz w:val="20"/>
          <w:szCs w:val="20"/>
          <w:lang w:eastAsia="en-GB"/>
        </w:rPr>
        <w:t>[</w:t>
      </w:r>
      <w:r w:rsidRPr="00A5246B">
        <w:rPr>
          <w:rFonts w:ascii="Garamond" w:hAnsi="Garamond" w:cs="Arial"/>
          <w:i/>
          <w:iCs/>
          <w:sz w:val="20"/>
          <w:szCs w:val="20"/>
          <w:lang w:eastAsia="en-GB"/>
        </w:rPr>
        <w:t>wskazać właściwy punkt z powyższych</w:t>
      </w:r>
      <w:r w:rsidR="00C21500" w:rsidRPr="00A5246B">
        <w:rPr>
          <w:rFonts w:ascii="Garamond" w:hAnsi="Garamond" w:cs="Arial"/>
          <w:i/>
          <w:iCs/>
          <w:sz w:val="20"/>
          <w:szCs w:val="20"/>
          <w:lang w:eastAsia="en-GB"/>
        </w:rPr>
        <w:t>]</w:t>
      </w:r>
      <w:r w:rsidRPr="00A5246B">
        <w:rPr>
          <w:rFonts w:ascii="Garamond" w:hAnsi="Garamond" w:cs="Arial"/>
          <w:sz w:val="20"/>
          <w:szCs w:val="20"/>
          <w:lang w:eastAsia="en-GB"/>
        </w:rPr>
        <w:t>.</w:t>
      </w:r>
    </w:p>
    <w:p w14:paraId="446C74A1" w14:textId="77777777" w:rsidR="000C55A0" w:rsidRPr="00A5246B" w:rsidRDefault="000C55A0" w:rsidP="00A45C06">
      <w:pPr>
        <w:spacing w:line="276" w:lineRule="auto"/>
        <w:rPr>
          <w:rFonts w:ascii="Garamond" w:hAnsi="Garamond" w:cs="Arial"/>
          <w:sz w:val="20"/>
          <w:szCs w:val="20"/>
          <w:lang w:eastAsia="en-GB"/>
        </w:rPr>
      </w:pPr>
      <w:r w:rsidRPr="00A5246B">
        <w:rPr>
          <w:rFonts w:ascii="Garamond" w:hAnsi="Garamond" w:cs="Arial"/>
          <w:sz w:val="20"/>
          <w:szCs w:val="20"/>
          <w:lang w:eastAsia="en-GB"/>
        </w:rPr>
        <w:t>Zobowiązuję się do niezwłocznego poinformowania Zamawiającego o zmianie tego stanu.</w:t>
      </w:r>
    </w:p>
    <w:p w14:paraId="0FC31E68" w14:textId="77777777" w:rsidR="000C55A0" w:rsidRPr="00A5246B" w:rsidRDefault="000C55A0" w:rsidP="00A45C06">
      <w:pPr>
        <w:spacing w:line="276" w:lineRule="auto"/>
        <w:rPr>
          <w:rFonts w:ascii="Garamond" w:hAnsi="Garamond" w:cs="Arial"/>
          <w:sz w:val="20"/>
          <w:szCs w:val="20"/>
          <w:lang w:eastAsia="en-GB"/>
        </w:rPr>
      </w:pPr>
    </w:p>
    <w:p w14:paraId="4B722E0F" w14:textId="77777777" w:rsidR="000C55A0" w:rsidRPr="00A5246B" w:rsidRDefault="000C55A0" w:rsidP="00A45C06">
      <w:pPr>
        <w:shd w:val="clear" w:color="auto" w:fill="D0CECE"/>
        <w:spacing w:line="276" w:lineRule="auto"/>
        <w:rPr>
          <w:rFonts w:ascii="Garamond" w:hAnsi="Garamond" w:cs="Arial"/>
          <w:sz w:val="20"/>
          <w:szCs w:val="20"/>
          <w:lang w:eastAsia="en-GB"/>
        </w:rPr>
      </w:pPr>
      <w:r w:rsidRPr="00A5246B">
        <w:rPr>
          <w:rFonts w:ascii="Garamond" w:hAnsi="Garamond" w:cs="Arial"/>
          <w:sz w:val="20"/>
          <w:szCs w:val="20"/>
          <w:lang w:eastAsia="en-GB"/>
        </w:rPr>
        <w:t>OŚWIADCZENIE DOTYCZĄCE PODANYCH INFORMACJI</w:t>
      </w:r>
    </w:p>
    <w:p w14:paraId="765DCAB7" w14:textId="77777777" w:rsidR="000C55A0" w:rsidRPr="00A5246B" w:rsidRDefault="000C55A0" w:rsidP="00A45C06">
      <w:pPr>
        <w:spacing w:line="276" w:lineRule="auto"/>
        <w:rPr>
          <w:rFonts w:ascii="Garamond" w:hAnsi="Garamond" w:cs="Arial"/>
          <w:sz w:val="20"/>
          <w:szCs w:val="20"/>
        </w:rPr>
      </w:pPr>
      <w:r w:rsidRPr="00A5246B">
        <w:rPr>
          <w:rFonts w:ascii="Garamond" w:hAnsi="Garamond" w:cs="Arial"/>
          <w:sz w:val="20"/>
          <w:szCs w:val="20"/>
          <w:lang w:val="x-none"/>
        </w:rPr>
        <w:t xml:space="preserve">Oświadczam, że wszystkie informacje podane </w:t>
      </w:r>
      <w:r w:rsidRPr="00A5246B">
        <w:rPr>
          <w:rFonts w:ascii="Garamond" w:hAnsi="Garamond" w:cs="Arial"/>
          <w:sz w:val="20"/>
          <w:szCs w:val="20"/>
        </w:rPr>
        <w:t>w pkt A)</w:t>
      </w:r>
      <w:r w:rsidRPr="00A5246B">
        <w:rPr>
          <w:rFonts w:ascii="Garamond" w:hAnsi="Garamond" w:cs="Arial"/>
          <w:sz w:val="20"/>
          <w:szCs w:val="20"/>
          <w:lang w:val="x-none"/>
        </w:rPr>
        <w:t xml:space="preserve"> </w:t>
      </w:r>
      <w:r w:rsidRPr="00A5246B">
        <w:rPr>
          <w:rFonts w:ascii="Garamond" w:hAnsi="Garamond" w:cs="Arial"/>
          <w:sz w:val="20"/>
          <w:szCs w:val="20"/>
        </w:rPr>
        <w:t>oświadczenia</w:t>
      </w:r>
      <w:r w:rsidRPr="00A5246B">
        <w:rPr>
          <w:rFonts w:ascii="Garamond" w:hAnsi="Garamond" w:cs="Arial"/>
          <w:sz w:val="20"/>
          <w:szCs w:val="20"/>
          <w:lang w:val="x-none"/>
        </w:rPr>
        <w:t xml:space="preserve"> są aktualne i zgodne</w:t>
      </w:r>
      <w:r w:rsidRPr="00A5246B">
        <w:rPr>
          <w:rFonts w:ascii="Garamond" w:hAnsi="Garamond" w:cs="Arial"/>
          <w:sz w:val="20"/>
          <w:szCs w:val="20"/>
        </w:rPr>
        <w:t xml:space="preserve"> z </w:t>
      </w:r>
      <w:r w:rsidRPr="00A5246B">
        <w:rPr>
          <w:rFonts w:ascii="Garamond" w:hAnsi="Garamond" w:cs="Arial"/>
          <w:sz w:val="20"/>
          <w:szCs w:val="20"/>
          <w:lang w:val="x-none"/>
        </w:rPr>
        <w:t>prawdą oraz zostały przedstawione z pełną świadomością konsekwencji wprowadzenia Zamawiającego w błąd przy przedstawianiu informacji</w:t>
      </w:r>
      <w:r w:rsidRPr="00A5246B">
        <w:rPr>
          <w:rFonts w:ascii="Garamond" w:hAnsi="Garamond" w:cs="Arial"/>
          <w:sz w:val="20"/>
          <w:szCs w:val="20"/>
        </w:rPr>
        <w:t>.</w:t>
      </w:r>
    </w:p>
    <w:p w14:paraId="0736C373" w14:textId="77777777" w:rsidR="000C55A0" w:rsidRPr="00A5246B" w:rsidRDefault="000C55A0" w:rsidP="00A45C06">
      <w:pPr>
        <w:spacing w:line="276" w:lineRule="auto"/>
        <w:rPr>
          <w:rFonts w:ascii="Garamond" w:hAnsi="Garamond" w:cs="Arial"/>
          <w:sz w:val="20"/>
          <w:szCs w:val="20"/>
          <w:lang w:eastAsia="en-GB"/>
        </w:rPr>
      </w:pPr>
    </w:p>
    <w:p w14:paraId="5AF4B4B8" w14:textId="77777777" w:rsidR="000C55A0" w:rsidRPr="00A5246B" w:rsidRDefault="000C55A0" w:rsidP="00A45C06">
      <w:pPr>
        <w:spacing w:line="276" w:lineRule="auto"/>
        <w:rPr>
          <w:rFonts w:ascii="Garamond" w:hAnsi="Garamond" w:cs="Arial"/>
          <w:sz w:val="20"/>
          <w:szCs w:val="20"/>
          <w:lang w:eastAsia="en-GB"/>
        </w:rPr>
      </w:pPr>
    </w:p>
    <w:p w14:paraId="78C5DB8B" w14:textId="03723659" w:rsidR="000C55A0" w:rsidRPr="00A5246B" w:rsidRDefault="00C21500" w:rsidP="00A45C06">
      <w:pPr>
        <w:numPr>
          <w:ilvl w:val="0"/>
          <w:numId w:val="91"/>
        </w:numPr>
        <w:suppressAutoHyphens w:val="0"/>
        <w:spacing w:line="276" w:lineRule="auto"/>
        <w:ind w:left="284" w:hanging="284"/>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Wykonawca o</w:t>
      </w:r>
      <w:r w:rsidR="000C55A0" w:rsidRPr="00A5246B">
        <w:rPr>
          <w:rFonts w:ascii="Garamond" w:hAnsi="Garamond" w:cs="Arial"/>
          <w:sz w:val="20"/>
          <w:szCs w:val="20"/>
          <w:lang w:eastAsia="en-GB"/>
        </w:rPr>
        <w:t>świadcza, że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000C55A0" w:rsidRPr="00A5246B">
        <w:rPr>
          <w:rFonts w:ascii="Garamond" w:hAnsi="Garamond" w:cs="Arial"/>
          <w:sz w:val="20"/>
          <w:szCs w:val="20"/>
          <w:lang w:eastAsia="en-GB"/>
        </w:rPr>
        <w:t>późn</w:t>
      </w:r>
      <w:proofErr w:type="spellEnd"/>
      <w:r w:rsidR="000C55A0" w:rsidRPr="00A5246B">
        <w:rPr>
          <w:rFonts w:ascii="Garamond" w:hAnsi="Garamond" w:cs="Arial"/>
          <w:sz w:val="20"/>
          <w:szCs w:val="20"/>
          <w:lang w:eastAsia="en-GB"/>
        </w:rPr>
        <w:t>. zm.), zgodnie, z którym:</w:t>
      </w:r>
    </w:p>
    <w:p w14:paraId="5984687E" w14:textId="4EF4A7F8" w:rsidR="000C55A0" w:rsidRPr="00A5246B" w:rsidRDefault="000C55A0">
      <w:pPr>
        <w:pStyle w:val="Akapitzlist"/>
        <w:numPr>
          <w:ilvl w:val="1"/>
          <w:numId w:val="127"/>
        </w:numPr>
        <w:tabs>
          <w:tab w:val="clear" w:pos="1440"/>
          <w:tab w:val="num" w:pos="567"/>
        </w:tabs>
        <w:suppressAutoHyphens w:val="0"/>
        <w:ind w:left="567" w:hanging="283"/>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A9937F" w14:textId="77777777" w:rsidR="000C55A0" w:rsidRPr="00A5246B" w:rsidRDefault="000C55A0" w:rsidP="00A45C06">
      <w:pPr>
        <w:numPr>
          <w:ilvl w:val="0"/>
          <w:numId w:val="92"/>
        </w:numPr>
        <w:suppressAutoHyphens w:val="0"/>
        <w:spacing w:line="276" w:lineRule="auto"/>
        <w:ind w:left="851"/>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obywateli rosyjskich lub osób fizycznych lub prawnych, podmiotów lub organów z siedzibą w Rosji;</w:t>
      </w:r>
    </w:p>
    <w:p w14:paraId="4F8C544A" w14:textId="77777777" w:rsidR="000C55A0" w:rsidRPr="00A5246B" w:rsidRDefault="000C55A0" w:rsidP="00A45C06">
      <w:pPr>
        <w:numPr>
          <w:ilvl w:val="0"/>
          <w:numId w:val="92"/>
        </w:numPr>
        <w:suppressAutoHyphens w:val="0"/>
        <w:spacing w:line="276" w:lineRule="auto"/>
        <w:ind w:left="851"/>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osób prawnych, podmiotów lub organów, do których prawa własności bezpośrednio lub pośrednio w ponad 50 % należą do podmiotu, o którym mowa w lit. a) niniejszego ustępu; lub</w:t>
      </w:r>
    </w:p>
    <w:p w14:paraId="558A7CF7" w14:textId="77777777" w:rsidR="000C55A0" w:rsidRPr="00A5246B" w:rsidRDefault="000C55A0" w:rsidP="00A45C06">
      <w:pPr>
        <w:numPr>
          <w:ilvl w:val="0"/>
          <w:numId w:val="92"/>
        </w:numPr>
        <w:suppressAutoHyphens w:val="0"/>
        <w:spacing w:line="276" w:lineRule="auto"/>
        <w:ind w:left="851"/>
        <w:contextualSpacing/>
        <w:jc w:val="both"/>
        <w:textAlignment w:val="auto"/>
        <w:rPr>
          <w:rFonts w:ascii="Garamond" w:hAnsi="Garamond" w:cs="Arial"/>
          <w:sz w:val="20"/>
          <w:szCs w:val="20"/>
          <w:lang w:eastAsia="en-GB"/>
        </w:rPr>
      </w:pPr>
      <w:r w:rsidRPr="00A5246B">
        <w:rPr>
          <w:rFonts w:ascii="Garamond" w:hAnsi="Garamond" w:cs="Arial"/>
          <w:sz w:val="20"/>
          <w:szCs w:val="20"/>
          <w:lang w:eastAsia="en-GB"/>
        </w:rPr>
        <w:t>osób fizycznych lub prawnych, podmiotów lub organów działających w imieniu lub pod kierunkiem podmiotu, o którym mowa w lit. a) lub b) niniejszego ustępu,</w:t>
      </w:r>
    </w:p>
    <w:p w14:paraId="3CE8E0A7" w14:textId="77777777" w:rsidR="000C55A0" w:rsidRPr="00A5246B" w:rsidRDefault="000C55A0" w:rsidP="00A45C06">
      <w:pPr>
        <w:spacing w:line="276" w:lineRule="auto"/>
        <w:ind w:left="851"/>
        <w:contextualSpacing/>
        <w:rPr>
          <w:rFonts w:ascii="Garamond" w:hAnsi="Garamond" w:cs="Arial"/>
          <w:sz w:val="20"/>
          <w:szCs w:val="20"/>
          <w:lang w:eastAsia="en-GB"/>
        </w:rPr>
      </w:pPr>
    </w:p>
    <w:p w14:paraId="4CFF471A" w14:textId="77777777" w:rsidR="000C55A0" w:rsidRPr="00A5246B" w:rsidRDefault="000C55A0" w:rsidP="00A45C06">
      <w:pPr>
        <w:spacing w:line="276" w:lineRule="auto"/>
        <w:ind w:left="491"/>
        <w:contextualSpacing/>
        <w:rPr>
          <w:rFonts w:ascii="Garamond" w:hAnsi="Garamond" w:cs="Arial"/>
          <w:sz w:val="20"/>
          <w:szCs w:val="20"/>
          <w:lang w:eastAsia="en-GB"/>
        </w:rPr>
      </w:pPr>
      <w:r w:rsidRPr="00A5246B">
        <w:rPr>
          <w:rFonts w:ascii="Garamond" w:hAnsi="Garamond" w:cs="Arial"/>
          <w:sz w:val="20"/>
          <w:szCs w:val="20"/>
          <w:lang w:eastAsia="en-GB"/>
        </w:rPr>
        <w:t>w tym podwykonawców, dostawców lub podmiotów, na których zdolności polega się w rozumieniu dyrektyw w sprawie zamówień publicznych, w przypadku gdy przypada na nich ponad 10 % wartości zamówienia.</w:t>
      </w:r>
    </w:p>
    <w:p w14:paraId="78578184" w14:textId="77777777" w:rsidR="000C55A0" w:rsidRPr="00A5246B" w:rsidRDefault="000C55A0" w:rsidP="00A45C06">
      <w:pPr>
        <w:spacing w:line="276" w:lineRule="auto"/>
        <w:ind w:firstLine="491"/>
        <w:contextualSpacing/>
        <w:rPr>
          <w:rFonts w:ascii="Garamond" w:hAnsi="Garamond" w:cs="Arial"/>
          <w:sz w:val="20"/>
          <w:szCs w:val="20"/>
          <w:lang w:eastAsia="en-GB"/>
        </w:rPr>
      </w:pPr>
      <w:r w:rsidRPr="00A5246B">
        <w:rPr>
          <w:rFonts w:ascii="Garamond" w:hAnsi="Garamond" w:cs="Arial"/>
          <w:sz w:val="20"/>
          <w:szCs w:val="20"/>
          <w:lang w:eastAsia="en-GB"/>
        </w:rPr>
        <w:t>Zobowiązuję się do niezwłocznego poinformowania Zamawiającego o zmianie tego stanu.</w:t>
      </w:r>
    </w:p>
    <w:p w14:paraId="50109352" w14:textId="77777777" w:rsidR="000C55A0" w:rsidRPr="00A5246B" w:rsidRDefault="000C55A0" w:rsidP="00A45C06">
      <w:pPr>
        <w:spacing w:line="276" w:lineRule="auto"/>
        <w:ind w:left="708"/>
        <w:rPr>
          <w:rFonts w:ascii="Garamond" w:hAnsi="Garamond" w:cs="Arial"/>
          <w:sz w:val="20"/>
          <w:szCs w:val="20"/>
          <w:lang w:eastAsia="en-GB"/>
        </w:rPr>
      </w:pPr>
    </w:p>
    <w:p w14:paraId="26F0A00F" w14:textId="77777777" w:rsidR="000C55A0" w:rsidRPr="00A5246B" w:rsidRDefault="000C55A0" w:rsidP="00A45C06">
      <w:pPr>
        <w:spacing w:line="276" w:lineRule="auto"/>
        <w:rPr>
          <w:rFonts w:ascii="Garamond" w:hAnsi="Garamond" w:cs="Arial"/>
          <w:i/>
          <w:sz w:val="20"/>
          <w:szCs w:val="20"/>
          <w:u w:val="single"/>
          <w:lang w:eastAsia="en-GB"/>
        </w:rPr>
      </w:pPr>
      <w:r w:rsidRPr="00A5246B">
        <w:rPr>
          <w:rFonts w:ascii="Garamond" w:hAnsi="Garamond" w:cs="Arial"/>
          <w:i/>
          <w:sz w:val="20"/>
          <w:szCs w:val="20"/>
          <w:u w:val="single"/>
          <w:lang w:eastAsia="en-GB"/>
        </w:rPr>
        <w:t>Jeśli Wykonawca podlega zakazowi to składa oświadczenie o następującej treści:</w:t>
      </w:r>
    </w:p>
    <w:p w14:paraId="78392F2B" w14:textId="77777777" w:rsidR="000C55A0" w:rsidRPr="00A5246B" w:rsidRDefault="000C55A0" w:rsidP="00A45C06">
      <w:pPr>
        <w:spacing w:line="276" w:lineRule="auto"/>
        <w:rPr>
          <w:rFonts w:ascii="Garamond" w:hAnsi="Garamond" w:cs="Arial"/>
          <w:sz w:val="20"/>
          <w:szCs w:val="20"/>
          <w:lang w:eastAsia="en-GB"/>
        </w:rPr>
      </w:pPr>
      <w:r w:rsidRPr="00A5246B">
        <w:rPr>
          <w:rFonts w:ascii="Garamond" w:hAnsi="Garamond" w:cs="Arial"/>
          <w:sz w:val="20"/>
          <w:szCs w:val="20"/>
          <w:lang w:eastAsia="en-GB"/>
        </w:rPr>
        <w:t>Oświadczam, że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o których mowa w artykuł 5k ust. 1 lit. …………….. Rozporządzenia /</w:t>
      </w:r>
      <w:r w:rsidRPr="00A5246B">
        <w:rPr>
          <w:rFonts w:ascii="Garamond" w:hAnsi="Garamond" w:cs="Arial"/>
          <w:i/>
          <w:sz w:val="20"/>
          <w:szCs w:val="20"/>
          <w:lang w:eastAsia="en-GB"/>
        </w:rPr>
        <w:t>wskazać właściwą literę z powyższych</w:t>
      </w:r>
      <w:r w:rsidRPr="00A5246B">
        <w:rPr>
          <w:rFonts w:ascii="Garamond" w:hAnsi="Garamond" w:cs="Arial"/>
          <w:sz w:val="20"/>
          <w:szCs w:val="20"/>
          <w:lang w:eastAsia="en-GB"/>
        </w:rPr>
        <w:t>/.</w:t>
      </w:r>
    </w:p>
    <w:p w14:paraId="44D38F04" w14:textId="77777777" w:rsidR="000C55A0" w:rsidRPr="00A5246B" w:rsidRDefault="000C55A0" w:rsidP="00A45C06">
      <w:pPr>
        <w:spacing w:line="276" w:lineRule="auto"/>
        <w:rPr>
          <w:rFonts w:ascii="Garamond" w:hAnsi="Garamond" w:cs="Arial"/>
          <w:sz w:val="20"/>
          <w:szCs w:val="20"/>
          <w:lang w:eastAsia="en-GB"/>
        </w:rPr>
      </w:pPr>
      <w:r w:rsidRPr="00A5246B">
        <w:rPr>
          <w:rFonts w:ascii="Garamond" w:hAnsi="Garamond" w:cs="Arial"/>
          <w:sz w:val="20"/>
          <w:szCs w:val="20"/>
          <w:lang w:eastAsia="en-GB"/>
        </w:rPr>
        <w:t>Zobowiązuję się do niezwłocznego poinformowania Zamawiającego o zmianie tego stanu.</w:t>
      </w:r>
    </w:p>
    <w:p w14:paraId="032252D1" w14:textId="77777777" w:rsidR="000C55A0" w:rsidRPr="00A5246B" w:rsidRDefault="000C55A0" w:rsidP="00A45C06">
      <w:pPr>
        <w:spacing w:line="276" w:lineRule="auto"/>
        <w:rPr>
          <w:rFonts w:ascii="Garamond" w:hAnsi="Garamond" w:cs="Arial"/>
          <w:sz w:val="20"/>
          <w:szCs w:val="20"/>
        </w:rPr>
      </w:pPr>
    </w:p>
    <w:p w14:paraId="56CFBE8B" w14:textId="77777777" w:rsidR="000C55A0" w:rsidRPr="00A5246B" w:rsidRDefault="000C55A0" w:rsidP="00A45C06">
      <w:pPr>
        <w:spacing w:line="276" w:lineRule="auto"/>
        <w:ind w:firstLine="709"/>
        <w:rPr>
          <w:rFonts w:ascii="Garamond" w:hAnsi="Garamond" w:cs="Arial"/>
          <w:sz w:val="20"/>
          <w:szCs w:val="20"/>
        </w:rPr>
      </w:pPr>
    </w:p>
    <w:p w14:paraId="7ACDB130" w14:textId="77777777" w:rsidR="000C55A0" w:rsidRPr="00A5246B" w:rsidRDefault="000C55A0" w:rsidP="00A45C06">
      <w:pPr>
        <w:shd w:val="clear" w:color="auto" w:fill="D0CECE"/>
        <w:spacing w:line="276" w:lineRule="auto"/>
        <w:rPr>
          <w:rFonts w:ascii="Garamond" w:hAnsi="Garamond" w:cs="Arial"/>
          <w:sz w:val="20"/>
          <w:szCs w:val="20"/>
          <w:lang w:eastAsia="en-GB"/>
        </w:rPr>
      </w:pPr>
      <w:r w:rsidRPr="00A5246B">
        <w:rPr>
          <w:rFonts w:ascii="Garamond" w:hAnsi="Garamond" w:cs="Arial"/>
          <w:sz w:val="20"/>
          <w:szCs w:val="20"/>
          <w:lang w:eastAsia="en-GB"/>
        </w:rPr>
        <w:t>OŚWIADCZENIE DOTYCZĄCE PODANYCH INFORMACJI</w:t>
      </w:r>
    </w:p>
    <w:p w14:paraId="40137559" w14:textId="77777777" w:rsidR="000C55A0" w:rsidRPr="00A5246B" w:rsidRDefault="000C55A0" w:rsidP="00A45C06">
      <w:pPr>
        <w:spacing w:line="276" w:lineRule="auto"/>
        <w:rPr>
          <w:rFonts w:ascii="Garamond" w:hAnsi="Garamond" w:cs="Arial"/>
          <w:sz w:val="20"/>
          <w:szCs w:val="20"/>
        </w:rPr>
      </w:pPr>
      <w:r w:rsidRPr="00A5246B">
        <w:rPr>
          <w:rFonts w:ascii="Garamond" w:hAnsi="Garamond" w:cs="Arial"/>
          <w:sz w:val="20"/>
          <w:szCs w:val="20"/>
          <w:lang w:val="x-none"/>
        </w:rPr>
        <w:t xml:space="preserve">Oświadczam, że wszystkie informacje podane </w:t>
      </w:r>
      <w:r w:rsidRPr="00A5246B">
        <w:rPr>
          <w:rFonts w:ascii="Garamond" w:hAnsi="Garamond" w:cs="Arial"/>
          <w:sz w:val="20"/>
          <w:szCs w:val="20"/>
        </w:rPr>
        <w:t>w pkt B)</w:t>
      </w:r>
      <w:r w:rsidRPr="00A5246B">
        <w:rPr>
          <w:rFonts w:ascii="Garamond" w:hAnsi="Garamond" w:cs="Arial"/>
          <w:sz w:val="20"/>
          <w:szCs w:val="20"/>
          <w:lang w:val="x-none"/>
        </w:rPr>
        <w:t xml:space="preserve"> </w:t>
      </w:r>
      <w:r w:rsidRPr="00A5246B">
        <w:rPr>
          <w:rFonts w:ascii="Garamond" w:hAnsi="Garamond" w:cs="Arial"/>
          <w:sz w:val="20"/>
          <w:szCs w:val="20"/>
        </w:rPr>
        <w:t>oświadczenia</w:t>
      </w:r>
      <w:r w:rsidRPr="00A5246B">
        <w:rPr>
          <w:rFonts w:ascii="Garamond" w:hAnsi="Garamond" w:cs="Arial"/>
          <w:sz w:val="20"/>
          <w:szCs w:val="20"/>
          <w:lang w:val="x-none"/>
        </w:rPr>
        <w:t xml:space="preserve"> są aktualne i zgodne</w:t>
      </w:r>
      <w:r w:rsidRPr="00A5246B">
        <w:rPr>
          <w:rFonts w:ascii="Garamond" w:hAnsi="Garamond" w:cs="Arial"/>
          <w:sz w:val="20"/>
          <w:szCs w:val="20"/>
        </w:rPr>
        <w:t xml:space="preserve"> z </w:t>
      </w:r>
      <w:r w:rsidRPr="00A5246B">
        <w:rPr>
          <w:rFonts w:ascii="Garamond" w:hAnsi="Garamond" w:cs="Arial"/>
          <w:sz w:val="20"/>
          <w:szCs w:val="20"/>
          <w:lang w:val="x-none"/>
        </w:rPr>
        <w:t>prawdą oraz zostały przedstawione z pełną świadomością konsekwencji wprowadzenia Zamawiającego w błąd przy przedstawianiu informacji</w:t>
      </w:r>
      <w:r w:rsidRPr="00A5246B">
        <w:rPr>
          <w:rFonts w:ascii="Garamond" w:hAnsi="Garamond" w:cs="Arial"/>
          <w:sz w:val="20"/>
          <w:szCs w:val="20"/>
        </w:rPr>
        <w:t>.</w:t>
      </w:r>
    </w:p>
    <w:p w14:paraId="37FA658D" w14:textId="12DB09DA" w:rsidR="000C55A0" w:rsidRPr="00A5246B" w:rsidRDefault="000C55A0" w:rsidP="00A45C06">
      <w:pPr>
        <w:pBdr>
          <w:top w:val="nil"/>
          <w:left w:val="nil"/>
          <w:bottom w:val="nil"/>
          <w:right w:val="nil"/>
          <w:between w:val="nil"/>
        </w:pBdr>
        <w:spacing w:after="200" w:line="276" w:lineRule="auto"/>
        <w:jc w:val="right"/>
        <w:rPr>
          <w:rFonts w:ascii="Garamond" w:hAnsi="Garamond"/>
          <w:i/>
          <w:kern w:val="0"/>
          <w:sz w:val="20"/>
          <w:szCs w:val="20"/>
          <w:lang w:eastAsia="pl-PL"/>
        </w:rPr>
      </w:pPr>
      <w:r w:rsidRPr="00A5246B">
        <w:rPr>
          <w:rFonts w:ascii="Garamond" w:eastAsia="Arial" w:hAnsi="Garamond" w:cs="Arial"/>
          <w:i/>
          <w:sz w:val="20"/>
          <w:szCs w:val="20"/>
        </w:rPr>
        <w:t>…………………………………………………….</w:t>
      </w:r>
      <w:r w:rsidRPr="00A5246B">
        <w:rPr>
          <w:rFonts w:ascii="Garamond" w:hAnsi="Garamond"/>
          <w:i/>
          <w:kern w:val="0"/>
          <w:sz w:val="20"/>
          <w:szCs w:val="20"/>
          <w:lang w:eastAsia="pl-PL"/>
        </w:rPr>
        <w:t>podpis osoby (osób) upoważnionej do reprezentowania Wykonawcy</w:t>
      </w:r>
    </w:p>
    <w:p w14:paraId="058049FB" w14:textId="77777777" w:rsidR="00A0263D" w:rsidRPr="00A5246B" w:rsidRDefault="00A0263D"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04A47B05"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4656D08C"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7F830319"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00E35CF6"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0ABB481A"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4DE5B765"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2D509AD1"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013180CE"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6ED0A365"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461694E8"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2D26218C"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2FA78635" w14:textId="77777777" w:rsidR="00B23856" w:rsidRPr="00A5246B" w:rsidRDefault="00B23856" w:rsidP="00A45C06">
      <w:pPr>
        <w:pBdr>
          <w:top w:val="nil"/>
          <w:left w:val="nil"/>
          <w:bottom w:val="nil"/>
          <w:right w:val="nil"/>
          <w:between w:val="nil"/>
        </w:pBdr>
        <w:spacing w:after="200" w:line="276" w:lineRule="auto"/>
        <w:jc w:val="right"/>
        <w:rPr>
          <w:rFonts w:ascii="Garamond" w:hAnsi="Garamond"/>
          <w:i/>
          <w:kern w:val="0"/>
          <w:sz w:val="20"/>
          <w:szCs w:val="20"/>
          <w:lang w:eastAsia="pl-PL"/>
        </w:rPr>
      </w:pPr>
    </w:p>
    <w:p w14:paraId="586287C8" w14:textId="3CD366AE" w:rsidR="00A0263D" w:rsidRPr="00A5246B" w:rsidRDefault="00A0263D" w:rsidP="00A45C06">
      <w:pPr>
        <w:suppressAutoHyphens w:val="0"/>
        <w:autoSpaceDN/>
        <w:spacing w:after="80" w:line="276" w:lineRule="auto"/>
        <w:jc w:val="right"/>
        <w:textAlignment w:val="auto"/>
        <w:rPr>
          <w:rFonts w:ascii="Garamond" w:hAnsi="Garamond"/>
          <w:b/>
          <w:bCs/>
          <w:kern w:val="0"/>
          <w:sz w:val="20"/>
          <w:szCs w:val="20"/>
          <w:lang w:eastAsia="pl-PL"/>
        </w:rPr>
      </w:pPr>
      <w:r w:rsidRPr="00A5246B">
        <w:rPr>
          <w:rFonts w:ascii="Garamond" w:hAnsi="Garamond"/>
          <w:b/>
          <w:bCs/>
          <w:kern w:val="0"/>
          <w:sz w:val="20"/>
          <w:szCs w:val="20"/>
          <w:lang w:eastAsia="pl-PL"/>
        </w:rPr>
        <w:t>Załącznik nr 7 do SWZ</w:t>
      </w:r>
    </w:p>
    <w:p w14:paraId="56FFF612" w14:textId="2DB9C0B9" w:rsidR="00A0263D" w:rsidRPr="00A5246B" w:rsidRDefault="00A0263D" w:rsidP="00A45C06">
      <w:pPr>
        <w:suppressAutoHyphens w:val="0"/>
        <w:autoSpaceDN/>
        <w:spacing w:after="80" w:line="276" w:lineRule="auto"/>
        <w:jc w:val="center"/>
        <w:textAlignment w:val="auto"/>
        <w:rPr>
          <w:rFonts w:ascii="Garamond" w:hAnsi="Garamond"/>
          <w:sz w:val="20"/>
          <w:szCs w:val="20"/>
        </w:rPr>
      </w:pPr>
      <w:r w:rsidRPr="00A5246B">
        <w:rPr>
          <w:rFonts w:ascii="Garamond" w:hAnsi="Garamond"/>
          <w:kern w:val="0"/>
          <w:sz w:val="20"/>
          <w:szCs w:val="20"/>
          <w:lang w:eastAsia="pl-PL"/>
        </w:rPr>
        <w:t xml:space="preserve">Protokół z odbycia wizji lokalnej </w:t>
      </w:r>
      <w:bookmarkStart w:id="42" w:name="_Hlk191575930"/>
      <w:r w:rsidRPr="00A5246B">
        <w:rPr>
          <w:rFonts w:ascii="Garamond" w:hAnsi="Garamond"/>
          <w:kern w:val="0"/>
          <w:sz w:val="20"/>
          <w:szCs w:val="20"/>
          <w:lang w:eastAsia="pl-PL"/>
        </w:rPr>
        <w:t xml:space="preserve">i zapoznania się z dokumentami </w:t>
      </w:r>
      <w:r w:rsidRPr="00A5246B">
        <w:rPr>
          <w:rFonts w:ascii="Garamond" w:hAnsi="Garamond"/>
          <w:sz w:val="20"/>
          <w:szCs w:val="20"/>
        </w:rPr>
        <w:t xml:space="preserve">związanymi z realizacją zamówienia </w:t>
      </w:r>
    </w:p>
    <w:bookmarkEnd w:id="42"/>
    <w:p w14:paraId="348FF864" w14:textId="77777777" w:rsidR="00A0263D" w:rsidRPr="00A5246B" w:rsidRDefault="00A0263D" w:rsidP="00A45C06">
      <w:pPr>
        <w:tabs>
          <w:tab w:val="left" w:pos="6237"/>
        </w:tabs>
        <w:suppressAutoHyphens w:val="0"/>
        <w:autoSpaceDN/>
        <w:spacing w:before="720" w:line="276" w:lineRule="auto"/>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w:t>
      </w:r>
      <w:r w:rsidRPr="00A5246B">
        <w:rPr>
          <w:rFonts w:ascii="Garamond" w:eastAsia="Calibri" w:hAnsi="Garamond"/>
          <w:kern w:val="0"/>
          <w:sz w:val="20"/>
          <w:szCs w:val="20"/>
          <w:lang w:eastAsia="en-US"/>
        </w:rPr>
        <w:tab/>
        <w:t xml:space="preserve">    ………….……………………………</w:t>
      </w:r>
    </w:p>
    <w:p w14:paraId="1238E4BB" w14:textId="7266D6D4" w:rsidR="00A0263D" w:rsidRPr="00A5246B" w:rsidRDefault="00A0263D" w:rsidP="00A45C06">
      <w:pPr>
        <w:tabs>
          <w:tab w:val="left" w:pos="6804"/>
        </w:tabs>
        <w:suppressAutoHyphens w:val="0"/>
        <w:autoSpaceDN/>
        <w:spacing w:after="160" w:line="276" w:lineRule="auto"/>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 xml:space="preserve">[pieczątka </w:t>
      </w:r>
      <w:r w:rsidR="00A33FCE" w:rsidRPr="00A5246B">
        <w:rPr>
          <w:rFonts w:ascii="Garamond" w:eastAsia="Calibri" w:hAnsi="Garamond"/>
          <w:kern w:val="0"/>
          <w:sz w:val="20"/>
          <w:szCs w:val="20"/>
          <w:lang w:eastAsia="en-US"/>
        </w:rPr>
        <w:t>oferenta</w:t>
      </w:r>
      <w:r w:rsidRPr="00A5246B">
        <w:rPr>
          <w:rFonts w:ascii="Garamond" w:eastAsia="Calibri" w:hAnsi="Garamond"/>
          <w:kern w:val="0"/>
          <w:sz w:val="20"/>
          <w:szCs w:val="20"/>
          <w:lang w:eastAsia="en-US"/>
        </w:rPr>
        <w:t>]</w:t>
      </w:r>
      <w:r w:rsidRPr="00A5246B">
        <w:rPr>
          <w:rFonts w:ascii="Garamond" w:eastAsia="Calibri" w:hAnsi="Garamond"/>
          <w:kern w:val="0"/>
          <w:sz w:val="20"/>
          <w:szCs w:val="20"/>
          <w:lang w:eastAsia="en-US"/>
        </w:rPr>
        <w:tab/>
        <w:t>[miejscowość, data]</w:t>
      </w:r>
    </w:p>
    <w:p w14:paraId="2BAB8997" w14:textId="6F6C3571" w:rsidR="00A0263D" w:rsidRPr="00A5246B" w:rsidRDefault="00A0263D" w:rsidP="00A45C06">
      <w:pPr>
        <w:suppressAutoHyphens w:val="0"/>
        <w:autoSpaceDN/>
        <w:spacing w:before="720" w:after="80" w:line="276" w:lineRule="auto"/>
        <w:jc w:val="center"/>
        <w:textAlignment w:val="auto"/>
        <w:rPr>
          <w:rFonts w:ascii="Garamond" w:hAnsi="Garamond"/>
          <w:kern w:val="0"/>
          <w:sz w:val="20"/>
          <w:szCs w:val="20"/>
          <w:lang w:eastAsia="pl-PL"/>
        </w:rPr>
      </w:pPr>
      <w:r w:rsidRPr="00A5246B">
        <w:rPr>
          <w:rFonts w:ascii="Garamond" w:hAnsi="Garamond"/>
          <w:kern w:val="0"/>
          <w:sz w:val="20"/>
          <w:szCs w:val="20"/>
          <w:lang w:eastAsia="pl-PL"/>
        </w:rPr>
        <w:t xml:space="preserve"> ……………………………………………………………………………………………………………………………</w:t>
      </w:r>
      <w:r w:rsidR="00A33FCE" w:rsidRPr="00A5246B">
        <w:rPr>
          <w:rFonts w:ascii="Garamond" w:hAnsi="Garamond"/>
          <w:kern w:val="0"/>
          <w:sz w:val="20"/>
          <w:szCs w:val="20"/>
          <w:lang w:eastAsia="pl-PL"/>
        </w:rPr>
        <w:t>..</w:t>
      </w:r>
    </w:p>
    <w:p w14:paraId="6ECA2D69" w14:textId="112A467E" w:rsidR="00A0263D" w:rsidRPr="00A5246B" w:rsidRDefault="00A0263D" w:rsidP="00A45C06">
      <w:pPr>
        <w:suppressAutoHyphens w:val="0"/>
        <w:autoSpaceDN/>
        <w:spacing w:after="160" w:line="276" w:lineRule="auto"/>
        <w:jc w:val="center"/>
        <w:textAlignment w:val="auto"/>
        <w:rPr>
          <w:rFonts w:ascii="Garamond" w:eastAsia="Calibri" w:hAnsi="Garamond"/>
          <w:i/>
          <w:iCs/>
          <w:kern w:val="0"/>
          <w:sz w:val="20"/>
          <w:szCs w:val="20"/>
          <w:lang w:eastAsia="en-US"/>
        </w:rPr>
      </w:pPr>
      <w:r w:rsidRPr="00A5246B">
        <w:rPr>
          <w:rFonts w:ascii="Garamond" w:eastAsia="Calibri" w:hAnsi="Garamond"/>
          <w:i/>
          <w:iCs/>
          <w:kern w:val="0"/>
          <w:sz w:val="20"/>
          <w:szCs w:val="20"/>
          <w:lang w:eastAsia="en-US"/>
        </w:rPr>
        <w:t xml:space="preserve"> [imiona nazwiska i stanowiska osób uprawnionych do reprezentowania wykonawcy</w:t>
      </w:r>
      <w:r w:rsidR="00A33FCE" w:rsidRPr="00A5246B">
        <w:rPr>
          <w:rFonts w:ascii="Garamond" w:eastAsia="Calibri" w:hAnsi="Garamond"/>
          <w:i/>
          <w:iCs/>
          <w:kern w:val="0"/>
          <w:sz w:val="20"/>
          <w:szCs w:val="20"/>
          <w:lang w:eastAsia="en-US"/>
        </w:rPr>
        <w:t>]</w:t>
      </w:r>
    </w:p>
    <w:p w14:paraId="5D3D00E4" w14:textId="4C9513BC" w:rsidR="00A0263D" w:rsidRPr="00A5246B" w:rsidRDefault="00A0263D" w:rsidP="00A45C06">
      <w:pPr>
        <w:suppressAutoHyphens w:val="0"/>
        <w:autoSpaceDN/>
        <w:spacing w:after="160" w:line="276" w:lineRule="auto"/>
        <w:jc w:val="center"/>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jako uprawnieni do występowania w imieniu:</w:t>
      </w:r>
    </w:p>
    <w:p w14:paraId="08580C77" w14:textId="77777777" w:rsidR="00A0263D" w:rsidRPr="00A5246B" w:rsidRDefault="00A0263D" w:rsidP="00A45C06">
      <w:pPr>
        <w:suppressAutoHyphens w:val="0"/>
        <w:autoSpaceDN/>
        <w:spacing w:before="120" w:after="80" w:line="276" w:lineRule="auto"/>
        <w:jc w:val="center"/>
        <w:textAlignment w:val="auto"/>
        <w:rPr>
          <w:rFonts w:ascii="Garamond" w:hAnsi="Garamond"/>
          <w:kern w:val="0"/>
          <w:sz w:val="20"/>
          <w:szCs w:val="20"/>
          <w:lang w:eastAsia="pl-PL"/>
        </w:rPr>
      </w:pPr>
      <w:r w:rsidRPr="00A5246B">
        <w:rPr>
          <w:rFonts w:ascii="Garamond" w:hAnsi="Garamond"/>
          <w:kern w:val="0"/>
          <w:sz w:val="20"/>
          <w:szCs w:val="20"/>
          <w:lang w:eastAsia="pl-PL"/>
        </w:rPr>
        <w:t xml:space="preserve"> ………………………………………………………………..</w:t>
      </w:r>
    </w:p>
    <w:p w14:paraId="34E2D858" w14:textId="0E22FD06" w:rsidR="00A0263D" w:rsidRPr="00A5246B" w:rsidRDefault="00A0263D" w:rsidP="00A45C06">
      <w:pPr>
        <w:suppressAutoHyphens w:val="0"/>
        <w:autoSpaceDN/>
        <w:spacing w:before="120" w:after="80" w:line="276" w:lineRule="auto"/>
        <w:jc w:val="center"/>
        <w:textAlignment w:val="auto"/>
        <w:rPr>
          <w:rFonts w:ascii="Garamond" w:hAnsi="Garamond"/>
          <w:kern w:val="0"/>
          <w:sz w:val="20"/>
          <w:szCs w:val="20"/>
          <w:lang w:eastAsia="pl-PL"/>
        </w:rPr>
      </w:pPr>
      <w:r w:rsidRPr="00A5246B">
        <w:rPr>
          <w:rFonts w:ascii="Garamond" w:hAnsi="Garamond"/>
          <w:kern w:val="0"/>
          <w:sz w:val="20"/>
          <w:szCs w:val="20"/>
          <w:lang w:eastAsia="pl-PL"/>
        </w:rPr>
        <w:t>…………………………..</w:t>
      </w:r>
      <w:r w:rsidR="00A33FCE" w:rsidRPr="00A5246B">
        <w:rPr>
          <w:rFonts w:ascii="Garamond" w:hAnsi="Garamond"/>
          <w:kern w:val="0"/>
          <w:sz w:val="20"/>
          <w:szCs w:val="20"/>
          <w:lang w:eastAsia="pl-PL"/>
        </w:rPr>
        <w:t xml:space="preserve"> </w:t>
      </w:r>
      <w:r w:rsidRPr="00A5246B">
        <w:rPr>
          <w:rFonts w:ascii="Garamond" w:hAnsi="Garamond"/>
          <w:kern w:val="0"/>
          <w:sz w:val="20"/>
          <w:szCs w:val="20"/>
          <w:lang w:eastAsia="pl-PL"/>
        </w:rPr>
        <w:t xml:space="preserve">z siedzibą ……………………………………………………………………………………………………….., KRS ………………………………, NIP ……………………………………, REGON ………………………………………………….., </w:t>
      </w:r>
    </w:p>
    <w:p w14:paraId="7D927AC3" w14:textId="25233DA5" w:rsidR="00A0263D" w:rsidRPr="00A5246B" w:rsidRDefault="00A0263D" w:rsidP="00A45C06">
      <w:pPr>
        <w:suppressAutoHyphens w:val="0"/>
        <w:autoSpaceDN/>
        <w:spacing w:after="160" w:line="276" w:lineRule="auto"/>
        <w:jc w:val="center"/>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 xml:space="preserve">[pełna nazwa i adres </w:t>
      </w:r>
      <w:r w:rsidR="00A33FCE" w:rsidRPr="00A5246B">
        <w:rPr>
          <w:rFonts w:ascii="Garamond" w:eastAsia="Calibri" w:hAnsi="Garamond"/>
          <w:kern w:val="0"/>
          <w:sz w:val="20"/>
          <w:szCs w:val="20"/>
          <w:lang w:eastAsia="en-US"/>
        </w:rPr>
        <w:t>podmiotu gospodarczego</w:t>
      </w:r>
      <w:r w:rsidRPr="00A5246B">
        <w:rPr>
          <w:rFonts w:ascii="Garamond" w:eastAsia="Calibri" w:hAnsi="Garamond"/>
          <w:kern w:val="0"/>
          <w:sz w:val="20"/>
          <w:szCs w:val="20"/>
          <w:lang w:eastAsia="en-US"/>
        </w:rPr>
        <w:t>]</w:t>
      </w:r>
    </w:p>
    <w:p w14:paraId="777C8006" w14:textId="77777777" w:rsidR="00A0263D" w:rsidRPr="00A5246B" w:rsidRDefault="00A0263D" w:rsidP="00A45C06">
      <w:pPr>
        <w:suppressAutoHyphens w:val="0"/>
        <w:autoSpaceDN/>
        <w:spacing w:before="240" w:line="276" w:lineRule="auto"/>
        <w:jc w:val="center"/>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niniejszym, zgodnie z wymogami zamawiającego</w:t>
      </w:r>
    </w:p>
    <w:p w14:paraId="7E4869AD" w14:textId="5400AE18" w:rsidR="00A0263D" w:rsidRPr="00A5246B" w:rsidRDefault="00A0263D" w:rsidP="00A45C06">
      <w:pPr>
        <w:suppressAutoHyphens w:val="0"/>
        <w:autoSpaceDN/>
        <w:spacing w:line="276" w:lineRule="auto"/>
        <w:jc w:val="center"/>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oświadczam/</w:t>
      </w:r>
      <w:r w:rsidR="00A33FCE" w:rsidRPr="00A5246B">
        <w:rPr>
          <w:rFonts w:ascii="Garamond" w:eastAsia="Calibri" w:hAnsi="Garamond"/>
          <w:kern w:val="0"/>
          <w:sz w:val="20"/>
          <w:szCs w:val="20"/>
          <w:lang w:eastAsia="en-US"/>
        </w:rPr>
        <w:t>-</w:t>
      </w:r>
      <w:r w:rsidRPr="00A5246B">
        <w:rPr>
          <w:rFonts w:ascii="Garamond" w:eastAsia="Calibri" w:hAnsi="Garamond"/>
          <w:kern w:val="0"/>
          <w:sz w:val="20"/>
          <w:szCs w:val="20"/>
          <w:lang w:eastAsia="en-US"/>
        </w:rPr>
        <w:t>y,</w:t>
      </w:r>
    </w:p>
    <w:p w14:paraId="3B0B09A9" w14:textId="751BDD95" w:rsidR="00A0263D" w:rsidRPr="00A5246B" w:rsidRDefault="00A0263D" w:rsidP="00A45C06">
      <w:pPr>
        <w:suppressAutoHyphens w:val="0"/>
        <w:autoSpaceDN/>
        <w:spacing w:line="276" w:lineRule="auto"/>
        <w:jc w:val="center"/>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że przeprowadziliśmy wizję lokalną na obiekcie</w:t>
      </w:r>
      <w:r w:rsidRPr="00A5246B">
        <w:rPr>
          <w:rFonts w:ascii="Garamond" w:hAnsi="Garamond"/>
          <w:kern w:val="0"/>
          <w:sz w:val="20"/>
          <w:szCs w:val="20"/>
          <w:lang w:eastAsia="pl-PL"/>
        </w:rPr>
        <w:t xml:space="preserve"> i zapoznaliśmy się z dokumentami </w:t>
      </w:r>
      <w:r w:rsidRPr="00A5246B">
        <w:rPr>
          <w:rFonts w:ascii="Garamond" w:hAnsi="Garamond"/>
          <w:sz w:val="20"/>
          <w:szCs w:val="20"/>
        </w:rPr>
        <w:t>związanymi z realizacją zamówienia o których mowa w pkt 5.</w:t>
      </w:r>
      <w:r w:rsidR="00960CCD" w:rsidRPr="00A5246B">
        <w:rPr>
          <w:rFonts w:ascii="Garamond" w:hAnsi="Garamond"/>
          <w:sz w:val="20"/>
          <w:szCs w:val="20"/>
        </w:rPr>
        <w:t>11</w:t>
      </w:r>
      <w:r w:rsidRPr="00A5246B">
        <w:rPr>
          <w:rFonts w:ascii="Garamond" w:hAnsi="Garamond"/>
          <w:sz w:val="20"/>
          <w:szCs w:val="20"/>
        </w:rPr>
        <w:t xml:space="preserve"> SWZ</w:t>
      </w:r>
      <w:r w:rsidRPr="00A5246B">
        <w:rPr>
          <w:rFonts w:ascii="Garamond" w:eastAsia="Calibri" w:hAnsi="Garamond"/>
          <w:kern w:val="0"/>
          <w:sz w:val="20"/>
          <w:szCs w:val="20"/>
          <w:lang w:eastAsia="en-US"/>
        </w:rPr>
        <w:t>.</w:t>
      </w:r>
    </w:p>
    <w:p w14:paraId="57C0DE32" w14:textId="713FE333" w:rsidR="00A0263D" w:rsidRPr="00A5246B" w:rsidRDefault="00A0263D" w:rsidP="00A45C06">
      <w:pPr>
        <w:suppressAutoHyphens w:val="0"/>
        <w:autoSpaceDN/>
        <w:spacing w:before="240" w:after="160" w:line="276" w:lineRule="auto"/>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Potwierdzam</w:t>
      </w:r>
      <w:r w:rsidR="00A33FCE" w:rsidRPr="00A5246B">
        <w:rPr>
          <w:rFonts w:ascii="Garamond" w:eastAsia="Calibri" w:hAnsi="Garamond"/>
          <w:kern w:val="0"/>
          <w:sz w:val="20"/>
          <w:szCs w:val="20"/>
          <w:lang w:eastAsia="en-US"/>
        </w:rPr>
        <w:t>y</w:t>
      </w:r>
      <w:r w:rsidRPr="00A5246B">
        <w:rPr>
          <w:rFonts w:ascii="Garamond" w:eastAsia="Calibri" w:hAnsi="Garamond"/>
          <w:kern w:val="0"/>
          <w:sz w:val="20"/>
          <w:szCs w:val="20"/>
          <w:lang w:eastAsia="en-US"/>
        </w:rPr>
        <w:t>, że</w:t>
      </w:r>
      <w:r w:rsidR="00A33FCE" w:rsidRPr="00A5246B">
        <w:rPr>
          <w:rFonts w:ascii="Garamond" w:eastAsia="Calibri" w:hAnsi="Garamond"/>
          <w:kern w:val="0"/>
          <w:sz w:val="20"/>
          <w:szCs w:val="20"/>
          <w:lang w:eastAsia="en-US"/>
        </w:rPr>
        <w:t xml:space="preserve"> przedstawiciele </w:t>
      </w:r>
      <w:r w:rsidRPr="00A5246B">
        <w:rPr>
          <w:rFonts w:ascii="Garamond" w:eastAsia="Calibri" w:hAnsi="Garamond"/>
          <w:kern w:val="0"/>
          <w:sz w:val="20"/>
          <w:szCs w:val="20"/>
          <w:lang w:eastAsia="en-US"/>
        </w:rPr>
        <w:t>.............................</w:t>
      </w:r>
      <w:r w:rsidR="00A33FCE" w:rsidRPr="00A5246B">
        <w:rPr>
          <w:rFonts w:ascii="Garamond" w:eastAsia="Calibri" w:hAnsi="Garamond"/>
          <w:kern w:val="0"/>
          <w:sz w:val="20"/>
          <w:szCs w:val="20"/>
          <w:lang w:eastAsia="en-US"/>
        </w:rPr>
        <w:t xml:space="preserve"> </w:t>
      </w:r>
      <w:r w:rsidRPr="00A5246B">
        <w:rPr>
          <w:rFonts w:ascii="Garamond" w:eastAsia="Calibri" w:hAnsi="Garamond"/>
          <w:kern w:val="0"/>
          <w:sz w:val="20"/>
          <w:szCs w:val="20"/>
          <w:lang w:eastAsia="en-US"/>
        </w:rPr>
        <w:t>przeprowadzi</w:t>
      </w:r>
      <w:r w:rsidR="00A33FCE" w:rsidRPr="00A5246B">
        <w:rPr>
          <w:rFonts w:ascii="Garamond" w:eastAsia="Calibri" w:hAnsi="Garamond"/>
          <w:kern w:val="0"/>
          <w:sz w:val="20"/>
          <w:szCs w:val="20"/>
          <w:lang w:eastAsia="en-US"/>
        </w:rPr>
        <w:t>li</w:t>
      </w:r>
      <w:r w:rsidRPr="00A5246B">
        <w:rPr>
          <w:rFonts w:ascii="Garamond" w:eastAsia="Calibri" w:hAnsi="Garamond"/>
          <w:kern w:val="0"/>
          <w:sz w:val="20"/>
          <w:szCs w:val="20"/>
          <w:lang w:eastAsia="en-US"/>
        </w:rPr>
        <w:t xml:space="preserve"> wizję lokalną i </w:t>
      </w:r>
      <w:r w:rsidRPr="00A5246B">
        <w:rPr>
          <w:rFonts w:ascii="Garamond" w:hAnsi="Garamond"/>
          <w:kern w:val="0"/>
          <w:sz w:val="20"/>
          <w:szCs w:val="20"/>
          <w:lang w:eastAsia="pl-PL"/>
        </w:rPr>
        <w:t>zapozna</w:t>
      </w:r>
      <w:r w:rsidR="00A33FCE" w:rsidRPr="00A5246B">
        <w:rPr>
          <w:rFonts w:ascii="Garamond" w:hAnsi="Garamond"/>
          <w:kern w:val="0"/>
          <w:sz w:val="20"/>
          <w:szCs w:val="20"/>
          <w:lang w:eastAsia="pl-PL"/>
        </w:rPr>
        <w:t>li</w:t>
      </w:r>
      <w:r w:rsidRPr="00A5246B">
        <w:rPr>
          <w:rFonts w:ascii="Garamond" w:hAnsi="Garamond"/>
          <w:kern w:val="0"/>
          <w:sz w:val="20"/>
          <w:szCs w:val="20"/>
          <w:lang w:eastAsia="pl-PL"/>
        </w:rPr>
        <w:t xml:space="preserve"> się z dokumentami </w:t>
      </w:r>
      <w:r w:rsidRPr="00A5246B">
        <w:rPr>
          <w:rFonts w:ascii="Garamond" w:hAnsi="Garamond"/>
          <w:sz w:val="20"/>
          <w:szCs w:val="20"/>
        </w:rPr>
        <w:t>związanymi z realizacją zamówienia o których mowa w pkt 5.</w:t>
      </w:r>
      <w:r w:rsidR="00960CCD" w:rsidRPr="00A5246B">
        <w:rPr>
          <w:rFonts w:ascii="Garamond" w:hAnsi="Garamond"/>
          <w:sz w:val="20"/>
          <w:szCs w:val="20"/>
        </w:rPr>
        <w:t>11</w:t>
      </w:r>
      <w:r w:rsidRPr="00A5246B">
        <w:rPr>
          <w:rFonts w:ascii="Garamond" w:hAnsi="Garamond"/>
          <w:sz w:val="20"/>
          <w:szCs w:val="20"/>
        </w:rPr>
        <w:t xml:space="preserve"> SWZ</w:t>
      </w:r>
      <w:r w:rsidR="00A33FCE" w:rsidRPr="00A5246B">
        <w:rPr>
          <w:rFonts w:ascii="Garamond" w:hAnsi="Garamond"/>
          <w:sz w:val="20"/>
          <w:szCs w:val="20"/>
        </w:rPr>
        <w:t>,</w:t>
      </w:r>
      <w:r w:rsidR="002F1D3C" w:rsidRPr="00A5246B">
        <w:rPr>
          <w:rFonts w:ascii="Garamond" w:hAnsi="Garamond"/>
          <w:sz w:val="20"/>
          <w:szCs w:val="20"/>
        </w:rPr>
        <w:t xml:space="preserve"> w tym zdoby</w:t>
      </w:r>
      <w:r w:rsidR="00A33FCE" w:rsidRPr="00A5246B">
        <w:rPr>
          <w:rFonts w:ascii="Garamond" w:hAnsi="Garamond"/>
          <w:sz w:val="20"/>
          <w:szCs w:val="20"/>
        </w:rPr>
        <w:t xml:space="preserve">li </w:t>
      </w:r>
      <w:r w:rsidR="002F1D3C" w:rsidRPr="00A5246B">
        <w:rPr>
          <w:rFonts w:ascii="Garamond" w:hAnsi="Garamond"/>
          <w:sz w:val="20"/>
          <w:szCs w:val="20"/>
        </w:rPr>
        <w:t xml:space="preserve">wszelkie informacje co do wszystkich inwestycji budowalnych </w:t>
      </w:r>
      <w:r w:rsidR="00A33FCE" w:rsidRPr="00A5246B">
        <w:rPr>
          <w:rFonts w:ascii="Garamond" w:hAnsi="Garamond"/>
          <w:sz w:val="20"/>
          <w:szCs w:val="20"/>
        </w:rPr>
        <w:t xml:space="preserve">i robót </w:t>
      </w:r>
      <w:r w:rsidR="002F1D3C" w:rsidRPr="00A5246B">
        <w:rPr>
          <w:rFonts w:ascii="Garamond" w:hAnsi="Garamond"/>
          <w:sz w:val="20"/>
          <w:szCs w:val="20"/>
        </w:rPr>
        <w:t>toczących się na terenie 5 WSZK</w:t>
      </w:r>
      <w:r w:rsidR="00A33FCE" w:rsidRPr="00A5246B">
        <w:rPr>
          <w:rFonts w:ascii="Garamond" w:hAnsi="Garamond"/>
          <w:sz w:val="20"/>
          <w:szCs w:val="20"/>
        </w:rPr>
        <w:t xml:space="preserve">, które to mogą </w:t>
      </w:r>
      <w:r w:rsidR="002F1D3C" w:rsidRPr="00A5246B">
        <w:rPr>
          <w:rFonts w:ascii="Garamond" w:hAnsi="Garamond"/>
          <w:sz w:val="20"/>
          <w:szCs w:val="20"/>
        </w:rPr>
        <w:t xml:space="preserve">mieć wpływ na tok </w:t>
      </w:r>
      <w:r w:rsidR="00A33FCE" w:rsidRPr="00A5246B">
        <w:rPr>
          <w:rFonts w:ascii="Garamond" w:hAnsi="Garamond"/>
          <w:sz w:val="20"/>
          <w:szCs w:val="20"/>
        </w:rPr>
        <w:t xml:space="preserve">inwestycji objętej niniejszym postępowaniem. </w:t>
      </w:r>
    </w:p>
    <w:p w14:paraId="1D19110A" w14:textId="77777777" w:rsidR="00A0263D" w:rsidRPr="00A5246B" w:rsidRDefault="00A0263D" w:rsidP="00A45C06">
      <w:pPr>
        <w:suppressAutoHyphens w:val="0"/>
        <w:autoSpaceDN/>
        <w:spacing w:before="240" w:after="160" w:line="276" w:lineRule="auto"/>
        <w:jc w:val="center"/>
        <w:textAlignment w:val="auto"/>
        <w:rPr>
          <w:rFonts w:ascii="Garamond" w:eastAsia="Calibri" w:hAnsi="Garamond"/>
          <w:kern w:val="0"/>
          <w:sz w:val="20"/>
          <w:szCs w:val="20"/>
          <w:lang w:eastAsia="en-US"/>
        </w:rPr>
      </w:pPr>
      <w:r w:rsidRPr="00A5246B">
        <w:rPr>
          <w:rFonts w:ascii="Garamond" w:eastAsia="Calibri" w:hAnsi="Garamond"/>
          <w:kern w:val="0"/>
          <w:sz w:val="20"/>
          <w:szCs w:val="20"/>
          <w:lang w:eastAsia="en-US"/>
        </w:rPr>
        <w:t>.................................................................</w:t>
      </w:r>
    </w:p>
    <w:p w14:paraId="65AF5D2F" w14:textId="307CB483" w:rsidR="00A0263D" w:rsidRPr="00A5246B" w:rsidRDefault="00A0263D" w:rsidP="00A45C06">
      <w:pPr>
        <w:suppressAutoHyphens w:val="0"/>
        <w:autoSpaceDN/>
        <w:spacing w:after="160" w:line="276" w:lineRule="auto"/>
        <w:jc w:val="center"/>
        <w:textAlignment w:val="auto"/>
        <w:rPr>
          <w:rFonts w:ascii="Garamond" w:eastAsia="Calibri" w:hAnsi="Garamond"/>
          <w:i/>
          <w:iCs/>
          <w:kern w:val="0"/>
          <w:sz w:val="20"/>
          <w:szCs w:val="20"/>
          <w:lang w:eastAsia="en-US"/>
        </w:rPr>
      </w:pPr>
      <w:r w:rsidRPr="00A5246B">
        <w:rPr>
          <w:rFonts w:ascii="Garamond" w:eastAsia="Calibri" w:hAnsi="Garamond"/>
          <w:i/>
          <w:iCs/>
          <w:kern w:val="0"/>
          <w:sz w:val="20"/>
          <w:szCs w:val="20"/>
          <w:lang w:eastAsia="en-US"/>
        </w:rPr>
        <w:t>[podpis osoby upoważnionej</w:t>
      </w:r>
      <w:r w:rsidR="00A33FCE" w:rsidRPr="00A5246B">
        <w:rPr>
          <w:rFonts w:ascii="Garamond" w:eastAsia="Calibri" w:hAnsi="Garamond"/>
          <w:i/>
          <w:iCs/>
          <w:kern w:val="0"/>
          <w:sz w:val="20"/>
          <w:szCs w:val="20"/>
          <w:lang w:eastAsia="en-US"/>
        </w:rPr>
        <w:t xml:space="preserve"> ze strony Zamawiającego</w:t>
      </w:r>
      <w:r w:rsidRPr="00A5246B">
        <w:rPr>
          <w:rFonts w:ascii="Garamond" w:eastAsia="Calibri" w:hAnsi="Garamond"/>
          <w:i/>
          <w:iCs/>
          <w:kern w:val="0"/>
          <w:sz w:val="20"/>
          <w:szCs w:val="20"/>
          <w:lang w:eastAsia="en-US"/>
        </w:rPr>
        <w:t>]</w:t>
      </w:r>
    </w:p>
    <w:p w14:paraId="1396C8E4" w14:textId="77777777" w:rsidR="00A0263D" w:rsidRPr="00A5246B" w:rsidRDefault="00A0263D" w:rsidP="00A45C06">
      <w:pPr>
        <w:suppressAutoHyphens w:val="0"/>
        <w:autoSpaceDN/>
        <w:spacing w:before="360" w:after="80" w:line="276" w:lineRule="auto"/>
        <w:jc w:val="center"/>
        <w:textAlignment w:val="auto"/>
        <w:rPr>
          <w:rFonts w:ascii="Garamond" w:hAnsi="Garamond"/>
          <w:kern w:val="0"/>
          <w:sz w:val="20"/>
          <w:szCs w:val="20"/>
          <w:lang w:eastAsia="pl-PL"/>
        </w:rPr>
      </w:pPr>
      <w:r w:rsidRPr="00A5246B">
        <w:rPr>
          <w:rFonts w:ascii="Garamond" w:hAnsi="Garamond"/>
          <w:kern w:val="0"/>
          <w:sz w:val="20"/>
          <w:szCs w:val="20"/>
          <w:lang w:eastAsia="pl-PL"/>
        </w:rPr>
        <w:t>Podpisy osób upoważnionych do reprezentowania wykonawcy:</w:t>
      </w:r>
    </w:p>
    <w:p w14:paraId="1AA58D20" w14:textId="77777777" w:rsidR="00A0263D" w:rsidRPr="00A5246B" w:rsidRDefault="00A0263D" w:rsidP="00A45C06">
      <w:pPr>
        <w:suppressAutoHyphens w:val="0"/>
        <w:autoSpaceDN/>
        <w:spacing w:before="240" w:after="80" w:line="276" w:lineRule="auto"/>
        <w:jc w:val="center"/>
        <w:textAlignment w:val="auto"/>
        <w:rPr>
          <w:rFonts w:ascii="Garamond" w:hAnsi="Garamond"/>
          <w:kern w:val="0"/>
          <w:sz w:val="20"/>
          <w:szCs w:val="20"/>
          <w:lang w:eastAsia="pl-PL"/>
        </w:rPr>
      </w:pPr>
      <w:r w:rsidRPr="00A5246B">
        <w:rPr>
          <w:rFonts w:ascii="Garamond" w:hAnsi="Garamond"/>
          <w:kern w:val="0"/>
          <w:sz w:val="20"/>
          <w:szCs w:val="20"/>
          <w:lang w:eastAsia="pl-PL"/>
        </w:rPr>
        <w:t>.........................................................................................................................</w:t>
      </w:r>
    </w:p>
    <w:p w14:paraId="287831FF" w14:textId="77777777" w:rsidR="00B23856" w:rsidRPr="00A5246B" w:rsidRDefault="00A0263D" w:rsidP="00A45C06">
      <w:pPr>
        <w:suppressAutoHyphens w:val="0"/>
        <w:autoSpaceDN/>
        <w:spacing w:before="240" w:after="80" w:line="276" w:lineRule="auto"/>
        <w:jc w:val="center"/>
        <w:textAlignment w:val="auto"/>
        <w:rPr>
          <w:rFonts w:ascii="Garamond" w:hAnsi="Garamond"/>
          <w:kern w:val="0"/>
          <w:sz w:val="20"/>
          <w:szCs w:val="20"/>
          <w:lang w:eastAsia="pl-PL"/>
        </w:rPr>
      </w:pPr>
      <w:r w:rsidRPr="00A5246B">
        <w:rPr>
          <w:rFonts w:ascii="Garamond" w:hAnsi="Garamond"/>
          <w:kern w:val="0"/>
          <w:sz w:val="20"/>
          <w:szCs w:val="20"/>
          <w:lang w:eastAsia="pl-PL"/>
        </w:rPr>
        <w:t>.........................................................................................................................</w:t>
      </w:r>
    </w:p>
    <w:p w14:paraId="783EB80F" w14:textId="77777777" w:rsidR="00B23856" w:rsidRPr="00A5246B" w:rsidRDefault="00B23856" w:rsidP="00A45C06">
      <w:pPr>
        <w:suppressAutoHyphens w:val="0"/>
        <w:autoSpaceDN/>
        <w:spacing w:before="240" w:after="80" w:line="276" w:lineRule="auto"/>
        <w:jc w:val="right"/>
        <w:textAlignment w:val="auto"/>
        <w:rPr>
          <w:rFonts w:ascii="Garamond" w:hAnsi="Garamond" w:cs="Garamond"/>
          <w:b/>
          <w:kern w:val="2"/>
          <w:sz w:val="20"/>
          <w:szCs w:val="20"/>
        </w:rPr>
      </w:pPr>
    </w:p>
    <w:p w14:paraId="560C8DB3" w14:textId="5BAC48FA" w:rsidR="00886C8F" w:rsidRPr="00A5246B" w:rsidRDefault="00886C8F" w:rsidP="00A45C06">
      <w:pPr>
        <w:pageBreakBefore/>
        <w:tabs>
          <w:tab w:val="left" w:pos="576"/>
        </w:tabs>
        <w:autoSpaceDE w:val="0"/>
        <w:autoSpaceDN/>
        <w:spacing w:line="276" w:lineRule="auto"/>
        <w:jc w:val="right"/>
        <w:rPr>
          <w:rFonts w:ascii="Garamond" w:hAnsi="Garamond"/>
          <w:kern w:val="2"/>
          <w:sz w:val="20"/>
          <w:szCs w:val="20"/>
        </w:rPr>
      </w:pPr>
      <w:r w:rsidRPr="00A5246B">
        <w:rPr>
          <w:rFonts w:ascii="Garamond" w:hAnsi="Garamond" w:cs="Garamond"/>
          <w:b/>
          <w:kern w:val="2"/>
          <w:sz w:val="20"/>
          <w:szCs w:val="20"/>
        </w:rPr>
        <w:t>ZAŁĄCZNIK NR 8 do SIWZ</w:t>
      </w:r>
    </w:p>
    <w:p w14:paraId="3AA4E711" w14:textId="77777777" w:rsidR="00886C8F" w:rsidRPr="00A5246B" w:rsidRDefault="00886C8F"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w:t>
      </w:r>
    </w:p>
    <w:p w14:paraId="63414540" w14:textId="77777777" w:rsidR="00886C8F" w:rsidRPr="00A5246B" w:rsidRDefault="00886C8F"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(miejscowość i data)</w:t>
      </w:r>
    </w:p>
    <w:p w14:paraId="5A0A8C6E" w14:textId="77777777" w:rsidR="00886C8F" w:rsidRPr="00A5246B" w:rsidRDefault="00886C8F"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w:t>
      </w:r>
    </w:p>
    <w:p w14:paraId="61BA2C2E" w14:textId="77777777" w:rsidR="00886C8F" w:rsidRPr="00A5246B" w:rsidRDefault="00886C8F" w:rsidP="00A45C06">
      <w:pPr>
        <w:widowControl w:val="0"/>
        <w:tabs>
          <w:tab w:val="left" w:pos="576"/>
        </w:tabs>
        <w:autoSpaceDN/>
        <w:spacing w:line="276" w:lineRule="auto"/>
        <w:jc w:val="both"/>
        <w:rPr>
          <w:rFonts w:ascii="Garamond" w:hAnsi="Garamond"/>
          <w:kern w:val="2"/>
          <w:sz w:val="20"/>
          <w:szCs w:val="20"/>
        </w:rPr>
      </w:pPr>
      <w:r w:rsidRPr="00A5246B">
        <w:rPr>
          <w:rFonts w:ascii="Garamond" w:eastAsia="Garamond" w:hAnsi="Garamond" w:cs="Garamond"/>
          <w:kern w:val="2"/>
          <w:sz w:val="20"/>
          <w:szCs w:val="20"/>
        </w:rPr>
        <w:t xml:space="preserve"> </w:t>
      </w:r>
      <w:r w:rsidRPr="00A5246B">
        <w:rPr>
          <w:rFonts w:ascii="Garamond" w:hAnsi="Garamond" w:cs="Garamond"/>
          <w:kern w:val="2"/>
          <w:sz w:val="20"/>
          <w:szCs w:val="20"/>
        </w:rPr>
        <w:t>(nazwa i siedziba Wykonawcy)</w:t>
      </w:r>
    </w:p>
    <w:p w14:paraId="3E3DC0D8" w14:textId="77777777" w:rsidR="00886C8F" w:rsidRPr="00A5246B" w:rsidRDefault="00886C8F"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FAX: ........................................</w:t>
      </w:r>
    </w:p>
    <w:p w14:paraId="621BFA08" w14:textId="77777777" w:rsidR="00886C8F" w:rsidRPr="00A5246B" w:rsidRDefault="00886C8F"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Adres e-mail………………………………</w:t>
      </w:r>
    </w:p>
    <w:p w14:paraId="6653DD65"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b/>
          <w:kern w:val="2"/>
          <w:sz w:val="20"/>
          <w:szCs w:val="20"/>
        </w:rPr>
        <w:t>WYKAZ ROBÓT BUDOWLANYCH</w:t>
      </w:r>
    </w:p>
    <w:p w14:paraId="3A615963" w14:textId="77777777" w:rsidR="00886C8F" w:rsidRPr="00A5246B" w:rsidRDefault="00886C8F" w:rsidP="00A45C06">
      <w:pPr>
        <w:widowControl w:val="0"/>
        <w:tabs>
          <w:tab w:val="left" w:pos="576"/>
        </w:tabs>
        <w:autoSpaceDN/>
        <w:spacing w:line="276" w:lineRule="auto"/>
        <w:rPr>
          <w:rFonts w:ascii="Garamond" w:eastAsia="Garamond" w:hAnsi="Garamond" w:cs="Garamond"/>
          <w:kern w:val="2"/>
          <w:sz w:val="20"/>
          <w:szCs w:val="20"/>
        </w:rPr>
      </w:pPr>
    </w:p>
    <w:p w14:paraId="43AF01CF" w14:textId="77777777" w:rsidR="00886C8F" w:rsidRPr="00A5246B" w:rsidRDefault="00886C8F" w:rsidP="00A45C06">
      <w:pPr>
        <w:widowControl w:val="0"/>
        <w:tabs>
          <w:tab w:val="left" w:pos="576"/>
        </w:tabs>
        <w:autoSpaceDN/>
        <w:spacing w:line="276" w:lineRule="auto"/>
        <w:rPr>
          <w:rFonts w:ascii="Garamond" w:hAnsi="Garamond"/>
          <w:kern w:val="2"/>
          <w:sz w:val="20"/>
          <w:szCs w:val="20"/>
        </w:rPr>
      </w:pPr>
      <w:r w:rsidRPr="00A5246B">
        <w:rPr>
          <w:rFonts w:ascii="Garamond" w:hAnsi="Garamond" w:cs="Garamond"/>
          <w:kern w:val="2"/>
          <w:sz w:val="20"/>
          <w:szCs w:val="20"/>
        </w:rPr>
        <w:t xml:space="preserve">Do: </w:t>
      </w:r>
      <w:r w:rsidRPr="00A5246B">
        <w:rPr>
          <w:rFonts w:ascii="Garamond" w:hAnsi="Garamond"/>
          <w:kern w:val="2"/>
          <w:sz w:val="20"/>
          <w:szCs w:val="20"/>
        </w:rPr>
        <w:t xml:space="preserve">5 </w:t>
      </w:r>
      <w:r w:rsidRPr="00A5246B">
        <w:rPr>
          <w:rFonts w:ascii="Garamond" w:hAnsi="Garamond" w:cs="Garamond"/>
          <w:sz w:val="20"/>
          <w:szCs w:val="20"/>
        </w:rPr>
        <w:t>Wojskowy Szpital Kliniczny z Polikliniką – Samodzielny Publiczny Zakład Opieki Zdrowotnej w Krakowie z siedzibą przy ul. Wrocławskiej 1–3, 30–901 Kraków</w:t>
      </w:r>
    </w:p>
    <w:p w14:paraId="2BE529AF" w14:textId="77777777" w:rsidR="00886C8F" w:rsidRPr="00A5246B" w:rsidRDefault="00886C8F" w:rsidP="00A45C06">
      <w:pPr>
        <w:widowControl w:val="0"/>
        <w:tabs>
          <w:tab w:val="left" w:pos="576"/>
        </w:tabs>
        <w:autoSpaceDN/>
        <w:spacing w:line="276" w:lineRule="auto"/>
        <w:jc w:val="right"/>
        <w:rPr>
          <w:rFonts w:ascii="Garamond" w:hAnsi="Garamond"/>
          <w:kern w:val="2"/>
          <w:sz w:val="20"/>
          <w:szCs w:val="20"/>
        </w:rPr>
      </w:pPr>
    </w:p>
    <w:p w14:paraId="117CDCFE" w14:textId="77777777" w:rsidR="00886C8F" w:rsidRPr="00A5246B" w:rsidRDefault="00886C8F" w:rsidP="00A45C06">
      <w:pPr>
        <w:widowControl w:val="0"/>
        <w:tabs>
          <w:tab w:val="left" w:pos="576"/>
        </w:tabs>
        <w:autoSpaceDN/>
        <w:spacing w:line="276" w:lineRule="auto"/>
        <w:jc w:val="right"/>
        <w:rPr>
          <w:rFonts w:ascii="Garamond" w:hAnsi="Garamond" w:cs="Garamond"/>
          <w:kern w:val="2"/>
          <w:sz w:val="20"/>
          <w:szCs w:val="20"/>
        </w:rPr>
      </w:pPr>
    </w:p>
    <w:p w14:paraId="7E36BB82" w14:textId="62BE3693" w:rsidR="00886C8F" w:rsidRPr="00A5246B" w:rsidRDefault="00886C8F"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na potwierdzenie spełnienia warunku o którym mowa 7.2.4 SWZ lit</w:t>
      </w:r>
      <w:r w:rsidR="00A33FCE" w:rsidRPr="00A5246B">
        <w:rPr>
          <w:rFonts w:ascii="Garamond" w:hAnsi="Garamond" w:cs="Garamond"/>
          <w:kern w:val="2"/>
          <w:sz w:val="20"/>
          <w:szCs w:val="20"/>
        </w:rPr>
        <w:t>.</w:t>
      </w:r>
      <w:r w:rsidRPr="00A5246B">
        <w:rPr>
          <w:rFonts w:ascii="Garamond" w:hAnsi="Garamond" w:cs="Garamond"/>
          <w:kern w:val="2"/>
          <w:sz w:val="20"/>
          <w:szCs w:val="20"/>
        </w:rPr>
        <w:t xml:space="preserve"> a</w:t>
      </w:r>
      <w:r w:rsidR="00A33FCE" w:rsidRPr="00A5246B">
        <w:rPr>
          <w:rFonts w:ascii="Garamond" w:hAnsi="Garamond" w:cs="Garamond"/>
          <w:kern w:val="2"/>
          <w:sz w:val="20"/>
          <w:szCs w:val="20"/>
        </w:rPr>
        <w:t>).</w:t>
      </w:r>
    </w:p>
    <w:p w14:paraId="14C4761F" w14:textId="77777777" w:rsidR="00886C8F" w:rsidRPr="00A5246B" w:rsidRDefault="00886C8F" w:rsidP="00A45C06">
      <w:pPr>
        <w:widowControl w:val="0"/>
        <w:tabs>
          <w:tab w:val="left" w:pos="576"/>
        </w:tabs>
        <w:autoSpaceDN/>
        <w:spacing w:line="276" w:lineRule="auto"/>
        <w:jc w:val="both"/>
        <w:rPr>
          <w:rFonts w:ascii="Garamond" w:hAnsi="Garamond" w:cs="Garamond"/>
          <w:kern w:val="2"/>
          <w:sz w:val="20"/>
          <w:szCs w:val="20"/>
        </w:rPr>
      </w:pPr>
    </w:p>
    <w:tbl>
      <w:tblPr>
        <w:tblW w:w="0" w:type="auto"/>
        <w:tblInd w:w="-20" w:type="dxa"/>
        <w:tblLayout w:type="fixed"/>
        <w:tblLook w:val="0000" w:firstRow="0" w:lastRow="0" w:firstColumn="0" w:lastColumn="0" w:noHBand="0" w:noVBand="0"/>
      </w:tblPr>
      <w:tblGrid>
        <w:gridCol w:w="543"/>
        <w:gridCol w:w="2087"/>
        <w:gridCol w:w="3290"/>
        <w:gridCol w:w="2057"/>
        <w:gridCol w:w="2222"/>
      </w:tblGrid>
      <w:tr w:rsidR="00A5246B" w:rsidRPr="00A5246B" w14:paraId="3BF972E3" w14:textId="77777777" w:rsidTr="00B06C4C">
        <w:tc>
          <w:tcPr>
            <w:tcW w:w="543" w:type="dxa"/>
            <w:tcBorders>
              <w:top w:val="single" w:sz="4" w:space="0" w:color="000000"/>
              <w:left w:val="single" w:sz="4" w:space="0" w:color="000000"/>
              <w:bottom w:val="single" w:sz="4" w:space="0" w:color="000000"/>
            </w:tcBorders>
            <w:vAlign w:val="center"/>
          </w:tcPr>
          <w:p w14:paraId="4FF43B88"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Lp.</w:t>
            </w:r>
          </w:p>
        </w:tc>
        <w:tc>
          <w:tcPr>
            <w:tcW w:w="2087" w:type="dxa"/>
            <w:tcBorders>
              <w:top w:val="single" w:sz="4" w:space="0" w:color="000000"/>
              <w:left w:val="single" w:sz="4" w:space="0" w:color="000000"/>
              <w:bottom w:val="single" w:sz="4" w:space="0" w:color="000000"/>
            </w:tcBorders>
            <w:vAlign w:val="center"/>
          </w:tcPr>
          <w:p w14:paraId="679CBA0E"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Odbiorca usługi</w:t>
            </w:r>
          </w:p>
          <w:p w14:paraId="029A8946"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(nazwa i adres)</w:t>
            </w:r>
          </w:p>
        </w:tc>
        <w:tc>
          <w:tcPr>
            <w:tcW w:w="3290" w:type="dxa"/>
            <w:tcBorders>
              <w:top w:val="single" w:sz="4" w:space="0" w:color="000000"/>
              <w:left w:val="single" w:sz="4" w:space="0" w:color="000000"/>
              <w:bottom w:val="single" w:sz="4" w:space="0" w:color="000000"/>
            </w:tcBorders>
            <w:vAlign w:val="center"/>
          </w:tcPr>
          <w:p w14:paraId="7D910244"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Określenie przedmiotu i zakresu prac</w:t>
            </w:r>
          </w:p>
        </w:tc>
        <w:tc>
          <w:tcPr>
            <w:tcW w:w="2057" w:type="dxa"/>
            <w:tcBorders>
              <w:top w:val="single" w:sz="4" w:space="0" w:color="000000"/>
              <w:left w:val="single" w:sz="4" w:space="0" w:color="000000"/>
              <w:bottom w:val="single" w:sz="4" w:space="0" w:color="000000"/>
            </w:tcBorders>
            <w:vAlign w:val="center"/>
          </w:tcPr>
          <w:p w14:paraId="3F10E19E"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Wartość brutto</w:t>
            </w:r>
          </w:p>
        </w:tc>
        <w:tc>
          <w:tcPr>
            <w:tcW w:w="2222" w:type="dxa"/>
            <w:tcBorders>
              <w:top w:val="single" w:sz="4" w:space="0" w:color="000000"/>
              <w:left w:val="single" w:sz="4" w:space="0" w:color="000000"/>
              <w:bottom w:val="single" w:sz="4" w:space="0" w:color="000000"/>
              <w:right w:val="single" w:sz="4" w:space="0" w:color="000000"/>
            </w:tcBorders>
            <w:vAlign w:val="center"/>
          </w:tcPr>
          <w:p w14:paraId="05AC3EFF"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Data rozpoczęcia i zakończenia</w:t>
            </w:r>
          </w:p>
        </w:tc>
      </w:tr>
      <w:tr w:rsidR="00A5246B" w:rsidRPr="00A5246B" w14:paraId="5DEFF132" w14:textId="77777777" w:rsidTr="00B06C4C">
        <w:tc>
          <w:tcPr>
            <w:tcW w:w="543" w:type="dxa"/>
            <w:tcBorders>
              <w:top w:val="single" w:sz="4" w:space="0" w:color="000000"/>
              <w:left w:val="single" w:sz="4" w:space="0" w:color="000000"/>
              <w:bottom w:val="single" w:sz="4" w:space="0" w:color="000000"/>
            </w:tcBorders>
          </w:tcPr>
          <w:p w14:paraId="6BB9356B"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1</w:t>
            </w:r>
          </w:p>
        </w:tc>
        <w:tc>
          <w:tcPr>
            <w:tcW w:w="2087" w:type="dxa"/>
            <w:tcBorders>
              <w:top w:val="single" w:sz="4" w:space="0" w:color="000000"/>
              <w:left w:val="single" w:sz="4" w:space="0" w:color="000000"/>
              <w:bottom w:val="single" w:sz="4" w:space="0" w:color="000000"/>
            </w:tcBorders>
          </w:tcPr>
          <w:p w14:paraId="3B434A99"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3290" w:type="dxa"/>
            <w:tcBorders>
              <w:top w:val="single" w:sz="4" w:space="0" w:color="000000"/>
              <w:left w:val="single" w:sz="4" w:space="0" w:color="000000"/>
              <w:bottom w:val="single" w:sz="4" w:space="0" w:color="000000"/>
            </w:tcBorders>
          </w:tcPr>
          <w:p w14:paraId="1F91ABD2"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057" w:type="dxa"/>
            <w:tcBorders>
              <w:top w:val="single" w:sz="4" w:space="0" w:color="000000"/>
              <w:left w:val="single" w:sz="4" w:space="0" w:color="000000"/>
              <w:bottom w:val="single" w:sz="4" w:space="0" w:color="000000"/>
            </w:tcBorders>
          </w:tcPr>
          <w:p w14:paraId="327961C5"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222" w:type="dxa"/>
            <w:tcBorders>
              <w:top w:val="single" w:sz="4" w:space="0" w:color="000000"/>
              <w:left w:val="single" w:sz="4" w:space="0" w:color="000000"/>
              <w:bottom w:val="single" w:sz="4" w:space="0" w:color="000000"/>
              <w:right w:val="single" w:sz="4" w:space="0" w:color="000000"/>
            </w:tcBorders>
          </w:tcPr>
          <w:p w14:paraId="75A88B2B"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r>
      <w:tr w:rsidR="00A5246B" w:rsidRPr="00A5246B" w14:paraId="74F3BD9F" w14:textId="77777777" w:rsidTr="00B06C4C">
        <w:tc>
          <w:tcPr>
            <w:tcW w:w="543" w:type="dxa"/>
            <w:tcBorders>
              <w:top w:val="single" w:sz="4" w:space="0" w:color="000000"/>
              <w:left w:val="single" w:sz="4" w:space="0" w:color="000000"/>
              <w:bottom w:val="single" w:sz="4" w:space="0" w:color="000000"/>
            </w:tcBorders>
          </w:tcPr>
          <w:p w14:paraId="5904FFAD"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2</w:t>
            </w:r>
          </w:p>
        </w:tc>
        <w:tc>
          <w:tcPr>
            <w:tcW w:w="2087" w:type="dxa"/>
            <w:tcBorders>
              <w:top w:val="single" w:sz="4" w:space="0" w:color="000000"/>
              <w:left w:val="single" w:sz="4" w:space="0" w:color="000000"/>
              <w:bottom w:val="single" w:sz="4" w:space="0" w:color="000000"/>
            </w:tcBorders>
          </w:tcPr>
          <w:p w14:paraId="2FD17AFF"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3290" w:type="dxa"/>
            <w:tcBorders>
              <w:top w:val="single" w:sz="4" w:space="0" w:color="000000"/>
              <w:left w:val="single" w:sz="4" w:space="0" w:color="000000"/>
              <w:bottom w:val="single" w:sz="4" w:space="0" w:color="000000"/>
            </w:tcBorders>
          </w:tcPr>
          <w:p w14:paraId="126858BD"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057" w:type="dxa"/>
            <w:tcBorders>
              <w:top w:val="single" w:sz="4" w:space="0" w:color="000000"/>
              <w:left w:val="single" w:sz="4" w:space="0" w:color="000000"/>
              <w:bottom w:val="single" w:sz="4" w:space="0" w:color="000000"/>
            </w:tcBorders>
          </w:tcPr>
          <w:p w14:paraId="482104CE"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222" w:type="dxa"/>
            <w:tcBorders>
              <w:top w:val="single" w:sz="4" w:space="0" w:color="000000"/>
              <w:left w:val="single" w:sz="4" w:space="0" w:color="000000"/>
              <w:bottom w:val="single" w:sz="4" w:space="0" w:color="000000"/>
              <w:right w:val="single" w:sz="4" w:space="0" w:color="000000"/>
            </w:tcBorders>
          </w:tcPr>
          <w:p w14:paraId="35C22AE1"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r>
      <w:tr w:rsidR="00A5246B" w:rsidRPr="00A5246B" w14:paraId="374FDBD0" w14:textId="77777777" w:rsidTr="00B06C4C">
        <w:tc>
          <w:tcPr>
            <w:tcW w:w="543" w:type="dxa"/>
            <w:tcBorders>
              <w:top w:val="single" w:sz="4" w:space="0" w:color="000000"/>
              <w:left w:val="single" w:sz="4" w:space="0" w:color="000000"/>
              <w:bottom w:val="single" w:sz="4" w:space="0" w:color="000000"/>
            </w:tcBorders>
          </w:tcPr>
          <w:p w14:paraId="45BE6C54"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3</w:t>
            </w:r>
          </w:p>
        </w:tc>
        <w:tc>
          <w:tcPr>
            <w:tcW w:w="2087" w:type="dxa"/>
            <w:tcBorders>
              <w:top w:val="single" w:sz="4" w:space="0" w:color="000000"/>
              <w:left w:val="single" w:sz="4" w:space="0" w:color="000000"/>
              <w:bottom w:val="single" w:sz="4" w:space="0" w:color="000000"/>
            </w:tcBorders>
          </w:tcPr>
          <w:p w14:paraId="354EBE30"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3290" w:type="dxa"/>
            <w:tcBorders>
              <w:top w:val="single" w:sz="4" w:space="0" w:color="000000"/>
              <w:left w:val="single" w:sz="4" w:space="0" w:color="000000"/>
              <w:bottom w:val="single" w:sz="4" w:space="0" w:color="000000"/>
            </w:tcBorders>
          </w:tcPr>
          <w:p w14:paraId="28E311F4"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057" w:type="dxa"/>
            <w:tcBorders>
              <w:top w:val="single" w:sz="4" w:space="0" w:color="000000"/>
              <w:left w:val="single" w:sz="4" w:space="0" w:color="000000"/>
              <w:bottom w:val="single" w:sz="4" w:space="0" w:color="000000"/>
            </w:tcBorders>
          </w:tcPr>
          <w:p w14:paraId="2A34814D"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222" w:type="dxa"/>
            <w:tcBorders>
              <w:top w:val="single" w:sz="4" w:space="0" w:color="000000"/>
              <w:left w:val="single" w:sz="4" w:space="0" w:color="000000"/>
              <w:bottom w:val="single" w:sz="4" w:space="0" w:color="000000"/>
              <w:right w:val="single" w:sz="4" w:space="0" w:color="000000"/>
            </w:tcBorders>
          </w:tcPr>
          <w:p w14:paraId="3B5141A3"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r>
      <w:tr w:rsidR="00A5246B" w:rsidRPr="00A5246B" w14:paraId="3C471C9F" w14:textId="77777777" w:rsidTr="00B06C4C">
        <w:tc>
          <w:tcPr>
            <w:tcW w:w="543" w:type="dxa"/>
            <w:tcBorders>
              <w:top w:val="single" w:sz="4" w:space="0" w:color="000000"/>
              <w:left w:val="single" w:sz="4" w:space="0" w:color="000000"/>
              <w:bottom w:val="single" w:sz="4" w:space="0" w:color="000000"/>
            </w:tcBorders>
          </w:tcPr>
          <w:p w14:paraId="0DB08CFD" w14:textId="77777777" w:rsidR="00886C8F" w:rsidRPr="00A5246B" w:rsidRDefault="00886C8F"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w:t>
            </w:r>
          </w:p>
        </w:tc>
        <w:tc>
          <w:tcPr>
            <w:tcW w:w="2087" w:type="dxa"/>
            <w:tcBorders>
              <w:top w:val="single" w:sz="4" w:space="0" w:color="000000"/>
              <w:left w:val="single" w:sz="4" w:space="0" w:color="000000"/>
              <w:bottom w:val="single" w:sz="4" w:space="0" w:color="000000"/>
            </w:tcBorders>
          </w:tcPr>
          <w:p w14:paraId="491D71E5"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3290" w:type="dxa"/>
            <w:tcBorders>
              <w:top w:val="single" w:sz="4" w:space="0" w:color="000000"/>
              <w:left w:val="single" w:sz="4" w:space="0" w:color="000000"/>
              <w:bottom w:val="single" w:sz="4" w:space="0" w:color="000000"/>
            </w:tcBorders>
          </w:tcPr>
          <w:p w14:paraId="09A72993"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057" w:type="dxa"/>
            <w:tcBorders>
              <w:top w:val="single" w:sz="4" w:space="0" w:color="000000"/>
              <w:left w:val="single" w:sz="4" w:space="0" w:color="000000"/>
              <w:bottom w:val="single" w:sz="4" w:space="0" w:color="000000"/>
            </w:tcBorders>
          </w:tcPr>
          <w:p w14:paraId="6CF29589"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c>
          <w:tcPr>
            <w:tcW w:w="2222" w:type="dxa"/>
            <w:tcBorders>
              <w:top w:val="single" w:sz="4" w:space="0" w:color="000000"/>
              <w:left w:val="single" w:sz="4" w:space="0" w:color="000000"/>
              <w:bottom w:val="single" w:sz="4" w:space="0" w:color="000000"/>
              <w:right w:val="single" w:sz="4" w:space="0" w:color="000000"/>
            </w:tcBorders>
          </w:tcPr>
          <w:p w14:paraId="315F9E42" w14:textId="77777777" w:rsidR="00886C8F" w:rsidRPr="00A5246B" w:rsidRDefault="00886C8F" w:rsidP="00A45C06">
            <w:pPr>
              <w:widowControl w:val="0"/>
              <w:tabs>
                <w:tab w:val="left" w:pos="576"/>
              </w:tabs>
              <w:autoSpaceDN/>
              <w:snapToGrid w:val="0"/>
              <w:spacing w:line="276" w:lineRule="auto"/>
              <w:jc w:val="both"/>
              <w:rPr>
                <w:rFonts w:ascii="Garamond" w:hAnsi="Garamond" w:cs="Garamond"/>
                <w:kern w:val="2"/>
                <w:sz w:val="20"/>
                <w:szCs w:val="20"/>
              </w:rPr>
            </w:pPr>
          </w:p>
        </w:tc>
      </w:tr>
    </w:tbl>
    <w:p w14:paraId="0F21E704" w14:textId="77777777" w:rsidR="00886C8F" w:rsidRPr="00A5246B" w:rsidRDefault="00886C8F" w:rsidP="00A45C06">
      <w:pPr>
        <w:widowControl w:val="0"/>
        <w:tabs>
          <w:tab w:val="left" w:pos="576"/>
        </w:tabs>
        <w:autoSpaceDN/>
        <w:spacing w:line="276" w:lineRule="auto"/>
        <w:jc w:val="both"/>
        <w:rPr>
          <w:rFonts w:ascii="Garamond" w:hAnsi="Garamond" w:cs="Garamond"/>
          <w:kern w:val="2"/>
          <w:sz w:val="20"/>
          <w:szCs w:val="20"/>
        </w:rPr>
      </w:pPr>
    </w:p>
    <w:p w14:paraId="22A84378" w14:textId="77777777" w:rsidR="00886C8F" w:rsidRPr="00A5246B" w:rsidRDefault="00886C8F"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Na potwierdzenie powyższego załączamy ........ szt. dokumentów potwierdzających, że usługi te zostały wykonane zgodnie z zasadami sztuki budowlanej</w:t>
      </w:r>
    </w:p>
    <w:p w14:paraId="2C312338" w14:textId="77777777" w:rsidR="00886C8F" w:rsidRPr="00A5246B" w:rsidRDefault="00886C8F"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w:t>
      </w:r>
    </w:p>
    <w:p w14:paraId="7420DFE6" w14:textId="77777777" w:rsidR="00886C8F" w:rsidRPr="00A5246B" w:rsidRDefault="00886C8F"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(podpis, pieczęć imienna umocowanego przedstawiciela Wykonawcy)</w:t>
      </w:r>
    </w:p>
    <w:p w14:paraId="2CC0D56E"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39FA3514"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12166112"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54683A8D"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00FD68BB"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767BC914"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2E0FB777"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50086D11"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190B8335"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6BA1257F"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48D2B23C" w14:textId="77777777" w:rsidR="00886C8F" w:rsidRPr="00A5246B" w:rsidRDefault="00886C8F" w:rsidP="00A45C06">
      <w:pPr>
        <w:suppressAutoHyphens w:val="0"/>
        <w:autoSpaceDN/>
        <w:spacing w:before="240" w:after="80" w:line="276" w:lineRule="auto"/>
        <w:jc w:val="right"/>
        <w:textAlignment w:val="auto"/>
        <w:rPr>
          <w:rFonts w:ascii="Garamond" w:hAnsi="Garamond" w:cs="Garamond"/>
          <w:b/>
          <w:kern w:val="2"/>
          <w:sz w:val="20"/>
          <w:szCs w:val="20"/>
        </w:rPr>
      </w:pPr>
    </w:p>
    <w:p w14:paraId="5B8CD676" w14:textId="59604A0E" w:rsidR="00B23856" w:rsidRPr="00A5246B" w:rsidRDefault="00B23856" w:rsidP="00A45C06">
      <w:pPr>
        <w:suppressAutoHyphens w:val="0"/>
        <w:autoSpaceDN/>
        <w:spacing w:before="240" w:after="80" w:line="276" w:lineRule="auto"/>
        <w:jc w:val="right"/>
        <w:textAlignment w:val="auto"/>
        <w:rPr>
          <w:rFonts w:ascii="Garamond" w:hAnsi="Garamond"/>
          <w:kern w:val="2"/>
          <w:sz w:val="20"/>
          <w:szCs w:val="20"/>
        </w:rPr>
      </w:pPr>
      <w:r w:rsidRPr="00A5246B">
        <w:rPr>
          <w:rFonts w:ascii="Garamond" w:hAnsi="Garamond" w:cs="Garamond"/>
          <w:b/>
          <w:kern w:val="2"/>
          <w:sz w:val="20"/>
          <w:szCs w:val="20"/>
        </w:rPr>
        <w:t xml:space="preserve">ZAŁĄCZNIK NR </w:t>
      </w:r>
      <w:r w:rsidR="00886C8F" w:rsidRPr="00A5246B">
        <w:rPr>
          <w:rFonts w:ascii="Garamond" w:hAnsi="Garamond" w:cs="Garamond"/>
          <w:b/>
          <w:kern w:val="2"/>
          <w:sz w:val="20"/>
          <w:szCs w:val="20"/>
        </w:rPr>
        <w:t>9</w:t>
      </w:r>
    </w:p>
    <w:p w14:paraId="450C48CE" w14:textId="77777777" w:rsidR="00B23856" w:rsidRPr="00A5246B" w:rsidRDefault="00B23856"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w:t>
      </w:r>
    </w:p>
    <w:p w14:paraId="0351DBCF" w14:textId="77777777" w:rsidR="00B23856" w:rsidRPr="00A5246B" w:rsidRDefault="00B23856"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(miejscowość i data)</w:t>
      </w:r>
    </w:p>
    <w:p w14:paraId="766A46EC" w14:textId="77777777" w:rsidR="00B23856" w:rsidRPr="00A5246B" w:rsidRDefault="00B23856"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w:t>
      </w:r>
    </w:p>
    <w:p w14:paraId="662FCAD0" w14:textId="77777777" w:rsidR="00B23856" w:rsidRPr="00A5246B" w:rsidRDefault="00B23856" w:rsidP="00A45C06">
      <w:pPr>
        <w:widowControl w:val="0"/>
        <w:tabs>
          <w:tab w:val="left" w:pos="576"/>
        </w:tabs>
        <w:autoSpaceDN/>
        <w:spacing w:line="276" w:lineRule="auto"/>
        <w:jc w:val="both"/>
        <w:rPr>
          <w:rFonts w:ascii="Garamond" w:hAnsi="Garamond"/>
          <w:kern w:val="2"/>
          <w:sz w:val="20"/>
          <w:szCs w:val="20"/>
        </w:rPr>
      </w:pPr>
      <w:r w:rsidRPr="00A5246B">
        <w:rPr>
          <w:rFonts w:ascii="Garamond" w:eastAsia="Garamond" w:hAnsi="Garamond" w:cs="Garamond"/>
          <w:kern w:val="2"/>
          <w:sz w:val="20"/>
          <w:szCs w:val="20"/>
        </w:rPr>
        <w:t xml:space="preserve"> </w:t>
      </w:r>
      <w:r w:rsidRPr="00A5246B">
        <w:rPr>
          <w:rFonts w:ascii="Garamond" w:hAnsi="Garamond" w:cs="Garamond"/>
          <w:kern w:val="2"/>
          <w:sz w:val="20"/>
          <w:szCs w:val="20"/>
        </w:rPr>
        <w:t>(nazwa i siedziba Wykonawcy)</w:t>
      </w:r>
    </w:p>
    <w:p w14:paraId="528480E0" w14:textId="77777777" w:rsidR="00B23856" w:rsidRPr="00A5246B" w:rsidRDefault="00B23856"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FAX: ........................................</w:t>
      </w:r>
    </w:p>
    <w:p w14:paraId="4051001F" w14:textId="77777777" w:rsidR="00B23856" w:rsidRPr="00A5246B" w:rsidRDefault="00B23856" w:rsidP="00A45C06">
      <w:pPr>
        <w:widowControl w:val="0"/>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Adres e-mail………………………………</w:t>
      </w:r>
    </w:p>
    <w:p w14:paraId="7E7E6A91" w14:textId="77777777" w:rsidR="00B23856" w:rsidRPr="00A5246B" w:rsidRDefault="00B23856" w:rsidP="00A45C06">
      <w:pPr>
        <w:widowControl w:val="0"/>
        <w:tabs>
          <w:tab w:val="left" w:pos="576"/>
        </w:tabs>
        <w:autoSpaceDN/>
        <w:spacing w:line="276" w:lineRule="auto"/>
        <w:jc w:val="center"/>
        <w:rPr>
          <w:rFonts w:ascii="Garamond" w:hAnsi="Garamond"/>
          <w:kern w:val="2"/>
          <w:sz w:val="20"/>
          <w:szCs w:val="20"/>
        </w:rPr>
      </w:pPr>
      <w:r w:rsidRPr="00A5246B">
        <w:rPr>
          <w:rFonts w:ascii="Garamond" w:hAnsi="Garamond" w:cs="Garamond"/>
          <w:b/>
          <w:kern w:val="2"/>
          <w:sz w:val="20"/>
          <w:szCs w:val="20"/>
        </w:rPr>
        <w:t>WYKAZ OSÓB</w:t>
      </w:r>
    </w:p>
    <w:p w14:paraId="52CB3D8D" w14:textId="374F8CC1" w:rsidR="00B23856" w:rsidRPr="00A5246B" w:rsidRDefault="00B23856" w:rsidP="00A45C06">
      <w:pPr>
        <w:widowControl w:val="0"/>
        <w:tabs>
          <w:tab w:val="left" w:pos="576"/>
        </w:tabs>
        <w:autoSpaceDN/>
        <w:spacing w:line="276" w:lineRule="auto"/>
        <w:rPr>
          <w:rFonts w:ascii="Garamond" w:hAnsi="Garamond"/>
          <w:kern w:val="2"/>
          <w:sz w:val="20"/>
          <w:szCs w:val="20"/>
        </w:rPr>
      </w:pPr>
      <w:r w:rsidRPr="00A5246B">
        <w:rPr>
          <w:rFonts w:ascii="Garamond" w:hAnsi="Garamond" w:cs="Garamond"/>
          <w:kern w:val="2"/>
          <w:sz w:val="20"/>
          <w:szCs w:val="20"/>
        </w:rPr>
        <w:t xml:space="preserve">Do: </w:t>
      </w:r>
      <w:r w:rsidRPr="00A5246B">
        <w:rPr>
          <w:rFonts w:ascii="Garamond" w:hAnsi="Garamond"/>
          <w:kern w:val="2"/>
          <w:sz w:val="20"/>
          <w:szCs w:val="20"/>
        </w:rPr>
        <w:t xml:space="preserve">5 </w:t>
      </w:r>
      <w:r w:rsidRPr="00A5246B">
        <w:rPr>
          <w:rFonts w:ascii="Garamond" w:hAnsi="Garamond" w:cs="Garamond"/>
          <w:sz w:val="20"/>
          <w:szCs w:val="20"/>
        </w:rPr>
        <w:t>Wojskowy Szpital Kliniczny z Polikliniką Samodzielny Publiczny Zakład Opieki Zdrowotnej w Krakowie z siedzibą przy ul. Wrocławskiej 1–3, 30–901 Kraków</w:t>
      </w:r>
    </w:p>
    <w:p w14:paraId="5A05343F" w14:textId="77777777" w:rsidR="00B23856" w:rsidRPr="00A5246B" w:rsidRDefault="00B23856" w:rsidP="00A45C06">
      <w:pPr>
        <w:widowControl w:val="0"/>
        <w:tabs>
          <w:tab w:val="left" w:pos="576"/>
        </w:tabs>
        <w:autoSpaceDN/>
        <w:spacing w:line="276" w:lineRule="auto"/>
        <w:jc w:val="right"/>
        <w:rPr>
          <w:rFonts w:ascii="Garamond" w:hAnsi="Garamond"/>
          <w:kern w:val="2"/>
          <w:sz w:val="20"/>
          <w:szCs w:val="20"/>
        </w:rPr>
      </w:pPr>
    </w:p>
    <w:p w14:paraId="14B22F8E" w14:textId="77777777" w:rsidR="00B23856" w:rsidRPr="00A5246B" w:rsidRDefault="00B23856" w:rsidP="00A45C06">
      <w:pPr>
        <w:autoSpaceDN/>
        <w:spacing w:line="276" w:lineRule="auto"/>
        <w:jc w:val="both"/>
        <w:rPr>
          <w:rFonts w:ascii="Garamond" w:hAnsi="Garamond" w:cs="Garamond"/>
          <w:kern w:val="2"/>
          <w:sz w:val="20"/>
          <w:szCs w:val="20"/>
        </w:rPr>
      </w:pPr>
    </w:p>
    <w:p w14:paraId="12D705D3" w14:textId="77777777" w:rsidR="00B23856" w:rsidRPr="00A5246B" w:rsidRDefault="00B23856" w:rsidP="00A45C06">
      <w:pPr>
        <w:autoSpaceDN/>
        <w:spacing w:line="276" w:lineRule="auto"/>
        <w:jc w:val="both"/>
        <w:rPr>
          <w:rFonts w:ascii="Garamond" w:hAnsi="Garamond"/>
          <w:kern w:val="2"/>
          <w:sz w:val="20"/>
          <w:szCs w:val="20"/>
        </w:rPr>
      </w:pPr>
      <w:r w:rsidRPr="00A5246B">
        <w:rPr>
          <w:rFonts w:ascii="Garamond" w:hAnsi="Garamond" w:cs="Garamond"/>
          <w:kern w:val="2"/>
          <w:sz w:val="20"/>
          <w:szCs w:val="20"/>
        </w:rP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 na potwierdzenie spełnienia warunku o którym mowa 7.2.4 SIWZ lit. b</w:t>
      </w:r>
    </w:p>
    <w:p w14:paraId="5E071BB5" w14:textId="77777777" w:rsidR="00B23856" w:rsidRPr="00A5246B" w:rsidRDefault="00B23856" w:rsidP="00A45C06">
      <w:pPr>
        <w:autoSpaceDN/>
        <w:spacing w:line="276" w:lineRule="auto"/>
        <w:jc w:val="both"/>
        <w:rPr>
          <w:rFonts w:ascii="Garamond" w:hAnsi="Garamond" w:cs="Garamond"/>
          <w:kern w:val="2"/>
          <w:sz w:val="20"/>
          <w:szCs w:val="20"/>
        </w:rPr>
      </w:pPr>
    </w:p>
    <w:p w14:paraId="51BEE776" w14:textId="77777777" w:rsidR="00B23856" w:rsidRPr="00A5246B" w:rsidRDefault="00B23856" w:rsidP="00A45C06">
      <w:pPr>
        <w:autoSpaceDN/>
        <w:spacing w:line="276" w:lineRule="auto"/>
        <w:jc w:val="both"/>
        <w:rPr>
          <w:rFonts w:ascii="Garamond" w:hAnsi="Garamond" w:cs="Garamond"/>
          <w:kern w:val="2"/>
          <w:sz w:val="20"/>
          <w:szCs w:val="20"/>
        </w:rPr>
      </w:pPr>
    </w:p>
    <w:tbl>
      <w:tblPr>
        <w:tblW w:w="0" w:type="auto"/>
        <w:tblInd w:w="-25" w:type="dxa"/>
        <w:tblLayout w:type="fixed"/>
        <w:tblLook w:val="0000" w:firstRow="0" w:lastRow="0" w:firstColumn="0" w:lastColumn="0" w:noHBand="0" w:noVBand="0"/>
      </w:tblPr>
      <w:tblGrid>
        <w:gridCol w:w="543"/>
        <w:gridCol w:w="2551"/>
        <w:gridCol w:w="4527"/>
        <w:gridCol w:w="1275"/>
        <w:gridCol w:w="1326"/>
      </w:tblGrid>
      <w:tr w:rsidR="00A5246B" w:rsidRPr="00A5246B" w14:paraId="2EA0871E" w14:textId="77777777" w:rsidTr="00B06C4C">
        <w:trPr>
          <w:cantSplit/>
          <w:trHeight w:val="729"/>
        </w:trPr>
        <w:tc>
          <w:tcPr>
            <w:tcW w:w="543" w:type="dxa"/>
            <w:vMerge w:val="restart"/>
            <w:tcBorders>
              <w:top w:val="single" w:sz="4" w:space="0" w:color="000000"/>
              <w:left w:val="single" w:sz="4" w:space="0" w:color="000000"/>
              <w:bottom w:val="single" w:sz="4" w:space="0" w:color="000000"/>
            </w:tcBorders>
            <w:vAlign w:val="center"/>
          </w:tcPr>
          <w:p w14:paraId="23C28B9C"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Lp.</w:t>
            </w:r>
          </w:p>
        </w:tc>
        <w:tc>
          <w:tcPr>
            <w:tcW w:w="2551" w:type="dxa"/>
            <w:vMerge w:val="restart"/>
            <w:tcBorders>
              <w:top w:val="single" w:sz="4" w:space="0" w:color="000000"/>
              <w:left w:val="single" w:sz="4" w:space="0" w:color="000000"/>
              <w:bottom w:val="single" w:sz="4" w:space="0" w:color="000000"/>
            </w:tcBorders>
            <w:vAlign w:val="center"/>
          </w:tcPr>
          <w:p w14:paraId="7972AF2B"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Imię i Nazwisko/</w:t>
            </w:r>
          </w:p>
          <w:p w14:paraId="3FB6FA1C"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Tytuł zawodowy/</w:t>
            </w:r>
          </w:p>
          <w:p w14:paraId="69A5D6D1"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Wykształcenie/</w:t>
            </w:r>
          </w:p>
          <w:p w14:paraId="1A2EF72E" w14:textId="77777777" w:rsidR="00B23856" w:rsidRPr="00A5246B" w:rsidRDefault="00B23856" w:rsidP="00A45C06">
            <w:pPr>
              <w:tabs>
                <w:tab w:val="left" w:pos="576"/>
              </w:tabs>
              <w:autoSpaceDN/>
              <w:spacing w:line="276" w:lineRule="auto"/>
              <w:jc w:val="center"/>
              <w:rPr>
                <w:rFonts w:ascii="Garamond" w:hAnsi="Garamond" w:cs="Garamond"/>
                <w:kern w:val="2"/>
                <w:sz w:val="20"/>
                <w:szCs w:val="20"/>
              </w:rPr>
            </w:pPr>
            <w:r w:rsidRPr="00A5246B">
              <w:rPr>
                <w:rFonts w:ascii="Garamond" w:hAnsi="Garamond" w:cs="Garamond"/>
                <w:kern w:val="2"/>
                <w:sz w:val="20"/>
                <w:szCs w:val="20"/>
              </w:rPr>
              <w:t>Uprawnienia/ kwalifikacji zawodowych</w:t>
            </w:r>
          </w:p>
          <w:p w14:paraId="16CD5EBA" w14:textId="77777777" w:rsidR="00B23856" w:rsidRPr="00A5246B" w:rsidRDefault="00B23856" w:rsidP="00A45C06">
            <w:pPr>
              <w:tabs>
                <w:tab w:val="left" w:pos="576"/>
              </w:tabs>
              <w:autoSpaceDN/>
              <w:spacing w:line="276" w:lineRule="auto"/>
              <w:jc w:val="center"/>
              <w:rPr>
                <w:rFonts w:ascii="Garamond" w:hAnsi="Garamond"/>
                <w:kern w:val="2"/>
                <w:sz w:val="20"/>
                <w:szCs w:val="20"/>
              </w:rPr>
            </w:pPr>
          </w:p>
        </w:tc>
        <w:tc>
          <w:tcPr>
            <w:tcW w:w="4527" w:type="dxa"/>
            <w:vMerge w:val="restart"/>
            <w:tcBorders>
              <w:top w:val="single" w:sz="4" w:space="0" w:color="000000"/>
              <w:left w:val="single" w:sz="4" w:space="0" w:color="000000"/>
              <w:bottom w:val="single" w:sz="4" w:space="0" w:color="000000"/>
            </w:tcBorders>
            <w:vAlign w:val="center"/>
          </w:tcPr>
          <w:p w14:paraId="5FB7D631"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Doświadczenie zawodowe</w:t>
            </w:r>
          </w:p>
          <w:p w14:paraId="2AA100BA" w14:textId="77777777" w:rsidR="00B23856" w:rsidRPr="00A5246B" w:rsidRDefault="00B23856" w:rsidP="00A45C06">
            <w:pPr>
              <w:suppressAutoHyphens w:val="0"/>
              <w:autoSpaceDE w:val="0"/>
              <w:adjustRightInd w:val="0"/>
              <w:spacing w:line="276" w:lineRule="auto"/>
              <w:jc w:val="center"/>
              <w:textAlignment w:val="auto"/>
              <w:rPr>
                <w:rFonts w:ascii="Garamond" w:eastAsia="SimSun" w:hAnsi="Garamond" w:cs="CIDFont+F2"/>
                <w:kern w:val="0"/>
                <w:sz w:val="20"/>
                <w:szCs w:val="20"/>
                <w:lang w:eastAsia="pl-PL"/>
              </w:rPr>
            </w:pPr>
            <w:r w:rsidRPr="00A5246B">
              <w:rPr>
                <w:rFonts w:ascii="Garamond" w:hAnsi="Garamond"/>
                <w:kern w:val="2"/>
                <w:sz w:val="20"/>
                <w:szCs w:val="20"/>
              </w:rPr>
              <w:t>(</w:t>
            </w:r>
            <w:r w:rsidRPr="00A5246B">
              <w:rPr>
                <w:rFonts w:ascii="Garamond" w:eastAsia="SimSun" w:hAnsi="Garamond" w:cs="CIDFont+F2"/>
                <w:kern w:val="0"/>
                <w:sz w:val="20"/>
                <w:szCs w:val="20"/>
                <w:lang w:eastAsia="pl-PL"/>
              </w:rPr>
              <w:t>Okres czasu od dnia uzyskania wymaganych w SWZ uprawnień</w:t>
            </w:r>
          </w:p>
          <w:p w14:paraId="7DA59AC3" w14:textId="77777777" w:rsidR="00B23856" w:rsidRPr="00A5246B" w:rsidRDefault="00B23856" w:rsidP="00A45C06">
            <w:pPr>
              <w:suppressAutoHyphens w:val="0"/>
              <w:autoSpaceDE w:val="0"/>
              <w:adjustRightInd w:val="0"/>
              <w:spacing w:line="276" w:lineRule="auto"/>
              <w:jc w:val="center"/>
              <w:textAlignment w:val="auto"/>
              <w:rPr>
                <w:rFonts w:ascii="Garamond" w:eastAsia="SimSun" w:hAnsi="Garamond" w:cs="CIDFont+F2"/>
                <w:kern w:val="0"/>
                <w:sz w:val="20"/>
                <w:szCs w:val="20"/>
                <w:lang w:eastAsia="pl-PL"/>
              </w:rPr>
            </w:pPr>
            <w:r w:rsidRPr="00A5246B">
              <w:rPr>
                <w:rFonts w:ascii="Garamond" w:eastAsia="SimSun" w:hAnsi="Garamond" w:cs="CIDFont+F2"/>
                <w:kern w:val="0"/>
                <w:sz w:val="20"/>
                <w:szCs w:val="20"/>
                <w:lang w:eastAsia="pl-PL"/>
              </w:rPr>
              <w:t>do dnia wyznaczonego jako termin składania ofert w niniejszym</w:t>
            </w:r>
          </w:p>
          <w:p w14:paraId="552F17B6"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eastAsia="SimSun" w:hAnsi="Garamond" w:cs="CIDFont+F2"/>
                <w:kern w:val="0"/>
                <w:sz w:val="20"/>
                <w:szCs w:val="20"/>
                <w:lang w:eastAsia="pl-PL"/>
              </w:rPr>
              <w:t>postępowaniu</w:t>
            </w:r>
            <w:r w:rsidRPr="00A5246B">
              <w:rPr>
                <w:rFonts w:ascii="Garamond" w:hAnsi="Garamond"/>
                <w:kern w:val="2"/>
                <w:sz w:val="20"/>
                <w:szCs w:val="20"/>
              </w:rPr>
              <w:t>)</w:t>
            </w:r>
          </w:p>
        </w:tc>
        <w:tc>
          <w:tcPr>
            <w:tcW w:w="2601" w:type="dxa"/>
            <w:gridSpan w:val="2"/>
            <w:tcBorders>
              <w:top w:val="single" w:sz="4" w:space="0" w:color="000000"/>
              <w:left w:val="single" w:sz="4" w:space="0" w:color="000000"/>
              <w:bottom w:val="single" w:sz="4" w:space="0" w:color="000000"/>
              <w:right w:val="single" w:sz="4" w:space="0" w:color="000000"/>
            </w:tcBorders>
            <w:vAlign w:val="center"/>
          </w:tcPr>
          <w:p w14:paraId="0AAD781D"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b/>
                <w:kern w:val="2"/>
                <w:sz w:val="20"/>
                <w:szCs w:val="20"/>
              </w:rPr>
              <w:t>Informacja o podstawie do dysponowania wskazaną osobą</w:t>
            </w:r>
          </w:p>
          <w:p w14:paraId="3BE59F97" w14:textId="77777777" w:rsidR="00B23856" w:rsidRPr="00A5246B" w:rsidRDefault="00B23856" w:rsidP="00A45C06">
            <w:pPr>
              <w:tabs>
                <w:tab w:val="left" w:pos="576"/>
              </w:tabs>
              <w:autoSpaceDN/>
              <w:spacing w:line="276" w:lineRule="auto"/>
              <w:jc w:val="center"/>
              <w:rPr>
                <w:rFonts w:ascii="Garamond" w:hAnsi="Garamond" w:cs="Garamond"/>
                <w:b/>
                <w:kern w:val="2"/>
                <w:sz w:val="20"/>
                <w:szCs w:val="20"/>
              </w:rPr>
            </w:pPr>
          </w:p>
          <w:p w14:paraId="73284064" w14:textId="77777777" w:rsidR="00B23856" w:rsidRPr="00A5246B" w:rsidRDefault="00B23856" w:rsidP="00A45C06">
            <w:pPr>
              <w:tabs>
                <w:tab w:val="left" w:pos="576"/>
              </w:tabs>
              <w:autoSpaceDN/>
              <w:spacing w:line="276" w:lineRule="auto"/>
              <w:jc w:val="center"/>
              <w:rPr>
                <w:rFonts w:ascii="Garamond" w:hAnsi="Garamond" w:cs="Garamond"/>
                <w:b/>
                <w:kern w:val="2"/>
                <w:sz w:val="20"/>
                <w:szCs w:val="20"/>
              </w:rPr>
            </w:pPr>
          </w:p>
          <w:p w14:paraId="6A3B22AE"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Wykonawca polegać będzie na osobach innych podmiotów</w:t>
            </w:r>
          </w:p>
          <w:p w14:paraId="79AE4BD8"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i/>
                <w:kern w:val="2"/>
                <w:sz w:val="20"/>
                <w:szCs w:val="20"/>
              </w:rPr>
              <w:t>(wypełnić odpowiednie kolumny, przez wpisanie podstawy)</w:t>
            </w:r>
          </w:p>
        </w:tc>
      </w:tr>
      <w:tr w:rsidR="00A5246B" w:rsidRPr="00A5246B" w14:paraId="0D60C55E" w14:textId="77777777" w:rsidTr="00B06C4C">
        <w:trPr>
          <w:cantSplit/>
          <w:trHeight w:val="728"/>
        </w:trPr>
        <w:tc>
          <w:tcPr>
            <w:tcW w:w="543" w:type="dxa"/>
            <w:vMerge/>
            <w:tcBorders>
              <w:top w:val="single" w:sz="4" w:space="0" w:color="000000"/>
              <w:left w:val="single" w:sz="4" w:space="0" w:color="000000"/>
              <w:bottom w:val="single" w:sz="4" w:space="0" w:color="000000"/>
            </w:tcBorders>
            <w:vAlign w:val="center"/>
          </w:tcPr>
          <w:p w14:paraId="5F6C683B" w14:textId="77777777" w:rsidR="00B23856" w:rsidRPr="00A5246B" w:rsidRDefault="00B23856" w:rsidP="00A45C06">
            <w:pPr>
              <w:tabs>
                <w:tab w:val="left" w:pos="576"/>
              </w:tabs>
              <w:autoSpaceDN/>
              <w:snapToGrid w:val="0"/>
              <w:spacing w:line="276" w:lineRule="auto"/>
              <w:jc w:val="center"/>
              <w:rPr>
                <w:rFonts w:ascii="Garamond" w:hAnsi="Garamond" w:cs="Garamond"/>
                <w:kern w:val="2"/>
                <w:sz w:val="20"/>
                <w:szCs w:val="20"/>
              </w:rPr>
            </w:pPr>
          </w:p>
        </w:tc>
        <w:tc>
          <w:tcPr>
            <w:tcW w:w="2551" w:type="dxa"/>
            <w:vMerge/>
            <w:tcBorders>
              <w:top w:val="single" w:sz="4" w:space="0" w:color="000000"/>
              <w:left w:val="single" w:sz="4" w:space="0" w:color="000000"/>
              <w:bottom w:val="single" w:sz="4" w:space="0" w:color="000000"/>
            </w:tcBorders>
            <w:vAlign w:val="center"/>
          </w:tcPr>
          <w:p w14:paraId="5CE79392" w14:textId="77777777" w:rsidR="00B23856" w:rsidRPr="00A5246B" w:rsidRDefault="00B23856" w:rsidP="00A45C06">
            <w:pPr>
              <w:tabs>
                <w:tab w:val="left" w:pos="576"/>
              </w:tabs>
              <w:autoSpaceDN/>
              <w:snapToGrid w:val="0"/>
              <w:spacing w:line="276" w:lineRule="auto"/>
              <w:jc w:val="center"/>
              <w:rPr>
                <w:rFonts w:ascii="Garamond" w:hAnsi="Garamond" w:cs="Garamond"/>
                <w:kern w:val="2"/>
                <w:sz w:val="20"/>
                <w:szCs w:val="20"/>
              </w:rPr>
            </w:pPr>
          </w:p>
        </w:tc>
        <w:tc>
          <w:tcPr>
            <w:tcW w:w="4527" w:type="dxa"/>
            <w:vMerge/>
            <w:tcBorders>
              <w:top w:val="single" w:sz="4" w:space="0" w:color="000000"/>
              <w:left w:val="single" w:sz="4" w:space="0" w:color="000000"/>
              <w:bottom w:val="single" w:sz="4" w:space="0" w:color="000000"/>
            </w:tcBorders>
            <w:vAlign w:val="center"/>
          </w:tcPr>
          <w:p w14:paraId="3B1536B5" w14:textId="77777777" w:rsidR="00B23856" w:rsidRPr="00A5246B" w:rsidRDefault="00B23856" w:rsidP="00A45C06">
            <w:pPr>
              <w:tabs>
                <w:tab w:val="left" w:pos="576"/>
              </w:tabs>
              <w:autoSpaceDN/>
              <w:snapToGrid w:val="0"/>
              <w:spacing w:line="276" w:lineRule="auto"/>
              <w:jc w:val="center"/>
              <w:rPr>
                <w:rFonts w:ascii="Garamond" w:hAnsi="Garamond" w:cs="Garamond"/>
                <w:kern w:val="2"/>
                <w:sz w:val="20"/>
                <w:szCs w:val="20"/>
              </w:rPr>
            </w:pPr>
          </w:p>
        </w:tc>
        <w:tc>
          <w:tcPr>
            <w:tcW w:w="1275" w:type="dxa"/>
            <w:tcBorders>
              <w:top w:val="single" w:sz="4" w:space="0" w:color="000000"/>
              <w:left w:val="single" w:sz="4" w:space="0" w:color="000000"/>
              <w:bottom w:val="single" w:sz="4" w:space="0" w:color="000000"/>
            </w:tcBorders>
            <w:vAlign w:val="center"/>
          </w:tcPr>
          <w:p w14:paraId="37E0A275"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TAK *</w:t>
            </w:r>
          </w:p>
        </w:tc>
        <w:tc>
          <w:tcPr>
            <w:tcW w:w="1326" w:type="dxa"/>
            <w:tcBorders>
              <w:top w:val="single" w:sz="4" w:space="0" w:color="000000"/>
              <w:left w:val="single" w:sz="4" w:space="0" w:color="000000"/>
              <w:bottom w:val="single" w:sz="4" w:space="0" w:color="000000"/>
              <w:right w:val="single" w:sz="4" w:space="0" w:color="000000"/>
            </w:tcBorders>
            <w:vAlign w:val="center"/>
          </w:tcPr>
          <w:p w14:paraId="3FC54124" w14:textId="77777777" w:rsidR="00B23856" w:rsidRPr="00A5246B" w:rsidRDefault="00B23856" w:rsidP="00A45C06">
            <w:pPr>
              <w:tabs>
                <w:tab w:val="left" w:pos="576"/>
              </w:tabs>
              <w:autoSpaceDN/>
              <w:spacing w:line="276" w:lineRule="auto"/>
              <w:jc w:val="center"/>
              <w:rPr>
                <w:rFonts w:ascii="Garamond" w:hAnsi="Garamond"/>
                <w:kern w:val="2"/>
                <w:sz w:val="20"/>
                <w:szCs w:val="20"/>
              </w:rPr>
            </w:pPr>
            <w:r w:rsidRPr="00A5246B">
              <w:rPr>
                <w:rFonts w:ascii="Garamond" w:hAnsi="Garamond" w:cs="Garamond"/>
                <w:kern w:val="2"/>
                <w:sz w:val="20"/>
                <w:szCs w:val="20"/>
              </w:rPr>
              <w:t>NIE</w:t>
            </w:r>
          </w:p>
        </w:tc>
      </w:tr>
      <w:tr w:rsidR="00A5246B" w:rsidRPr="00A5246B" w14:paraId="7AA883B3" w14:textId="77777777" w:rsidTr="00B06C4C">
        <w:tc>
          <w:tcPr>
            <w:tcW w:w="543" w:type="dxa"/>
            <w:tcBorders>
              <w:top w:val="single" w:sz="4" w:space="0" w:color="000000"/>
              <w:left w:val="single" w:sz="4" w:space="0" w:color="000000"/>
              <w:bottom w:val="single" w:sz="4" w:space="0" w:color="000000"/>
            </w:tcBorders>
          </w:tcPr>
          <w:p w14:paraId="54805EF8" w14:textId="77777777" w:rsidR="00B23856" w:rsidRPr="00A5246B" w:rsidRDefault="00B23856" w:rsidP="00A45C06">
            <w:pPr>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1</w:t>
            </w:r>
          </w:p>
        </w:tc>
        <w:tc>
          <w:tcPr>
            <w:tcW w:w="2551" w:type="dxa"/>
            <w:tcBorders>
              <w:top w:val="single" w:sz="4" w:space="0" w:color="000000"/>
              <w:left w:val="single" w:sz="4" w:space="0" w:color="000000"/>
              <w:bottom w:val="single" w:sz="4" w:space="0" w:color="000000"/>
            </w:tcBorders>
          </w:tcPr>
          <w:p w14:paraId="5BC8364B"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4527" w:type="dxa"/>
            <w:tcBorders>
              <w:top w:val="single" w:sz="4" w:space="0" w:color="000000"/>
              <w:left w:val="single" w:sz="4" w:space="0" w:color="000000"/>
              <w:bottom w:val="single" w:sz="4" w:space="0" w:color="000000"/>
            </w:tcBorders>
          </w:tcPr>
          <w:p w14:paraId="2AD7D229"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275" w:type="dxa"/>
            <w:tcBorders>
              <w:top w:val="single" w:sz="4" w:space="0" w:color="000000"/>
              <w:left w:val="single" w:sz="4" w:space="0" w:color="000000"/>
              <w:bottom w:val="single" w:sz="4" w:space="0" w:color="000000"/>
            </w:tcBorders>
          </w:tcPr>
          <w:p w14:paraId="34A62C7D"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326" w:type="dxa"/>
            <w:tcBorders>
              <w:top w:val="single" w:sz="4" w:space="0" w:color="000000"/>
              <w:left w:val="single" w:sz="4" w:space="0" w:color="000000"/>
              <w:bottom w:val="single" w:sz="4" w:space="0" w:color="000000"/>
              <w:right w:val="single" w:sz="4" w:space="0" w:color="000000"/>
            </w:tcBorders>
          </w:tcPr>
          <w:p w14:paraId="660576B9"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r>
      <w:tr w:rsidR="00A5246B" w:rsidRPr="00A5246B" w14:paraId="0B2B9040" w14:textId="77777777" w:rsidTr="00B06C4C">
        <w:tc>
          <w:tcPr>
            <w:tcW w:w="543" w:type="dxa"/>
            <w:tcBorders>
              <w:top w:val="single" w:sz="4" w:space="0" w:color="000000"/>
              <w:left w:val="single" w:sz="4" w:space="0" w:color="000000"/>
              <w:bottom w:val="single" w:sz="4" w:space="0" w:color="000000"/>
            </w:tcBorders>
          </w:tcPr>
          <w:p w14:paraId="2DD16AD5" w14:textId="77777777" w:rsidR="00B23856" w:rsidRPr="00A5246B" w:rsidRDefault="00B23856" w:rsidP="00A45C06">
            <w:pPr>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2</w:t>
            </w:r>
          </w:p>
        </w:tc>
        <w:tc>
          <w:tcPr>
            <w:tcW w:w="2551" w:type="dxa"/>
            <w:tcBorders>
              <w:top w:val="single" w:sz="4" w:space="0" w:color="000000"/>
              <w:left w:val="single" w:sz="4" w:space="0" w:color="000000"/>
              <w:bottom w:val="single" w:sz="4" w:space="0" w:color="000000"/>
            </w:tcBorders>
          </w:tcPr>
          <w:p w14:paraId="55FC2A25"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4527" w:type="dxa"/>
            <w:tcBorders>
              <w:top w:val="single" w:sz="4" w:space="0" w:color="000000"/>
              <w:left w:val="single" w:sz="4" w:space="0" w:color="000000"/>
              <w:bottom w:val="single" w:sz="4" w:space="0" w:color="000000"/>
            </w:tcBorders>
          </w:tcPr>
          <w:p w14:paraId="45E9B332"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275" w:type="dxa"/>
            <w:tcBorders>
              <w:top w:val="single" w:sz="4" w:space="0" w:color="000000"/>
              <w:left w:val="single" w:sz="4" w:space="0" w:color="000000"/>
              <w:bottom w:val="single" w:sz="4" w:space="0" w:color="000000"/>
            </w:tcBorders>
          </w:tcPr>
          <w:p w14:paraId="318C5244"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326" w:type="dxa"/>
            <w:tcBorders>
              <w:top w:val="single" w:sz="4" w:space="0" w:color="000000"/>
              <w:left w:val="single" w:sz="4" w:space="0" w:color="000000"/>
              <w:bottom w:val="single" w:sz="4" w:space="0" w:color="000000"/>
              <w:right w:val="single" w:sz="4" w:space="0" w:color="000000"/>
            </w:tcBorders>
          </w:tcPr>
          <w:p w14:paraId="6F3CD105"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r>
      <w:tr w:rsidR="00A5246B" w:rsidRPr="00A5246B" w14:paraId="488A13CA" w14:textId="77777777" w:rsidTr="00B06C4C">
        <w:tc>
          <w:tcPr>
            <w:tcW w:w="543" w:type="dxa"/>
            <w:tcBorders>
              <w:top w:val="single" w:sz="4" w:space="0" w:color="000000"/>
              <w:left w:val="single" w:sz="4" w:space="0" w:color="000000"/>
              <w:bottom w:val="single" w:sz="4" w:space="0" w:color="000000"/>
            </w:tcBorders>
          </w:tcPr>
          <w:p w14:paraId="21499C3A" w14:textId="77777777" w:rsidR="00B23856" w:rsidRPr="00A5246B" w:rsidRDefault="00B23856" w:rsidP="00A45C06">
            <w:pPr>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3</w:t>
            </w:r>
          </w:p>
        </w:tc>
        <w:tc>
          <w:tcPr>
            <w:tcW w:w="2551" w:type="dxa"/>
            <w:tcBorders>
              <w:top w:val="single" w:sz="4" w:space="0" w:color="000000"/>
              <w:left w:val="single" w:sz="4" w:space="0" w:color="000000"/>
              <w:bottom w:val="single" w:sz="4" w:space="0" w:color="000000"/>
            </w:tcBorders>
          </w:tcPr>
          <w:p w14:paraId="1FFB20A8"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4527" w:type="dxa"/>
            <w:tcBorders>
              <w:top w:val="single" w:sz="4" w:space="0" w:color="000000"/>
              <w:left w:val="single" w:sz="4" w:space="0" w:color="000000"/>
              <w:bottom w:val="single" w:sz="4" w:space="0" w:color="000000"/>
            </w:tcBorders>
          </w:tcPr>
          <w:p w14:paraId="0020A0BB"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275" w:type="dxa"/>
            <w:tcBorders>
              <w:top w:val="single" w:sz="4" w:space="0" w:color="000000"/>
              <w:left w:val="single" w:sz="4" w:space="0" w:color="000000"/>
              <w:bottom w:val="single" w:sz="4" w:space="0" w:color="000000"/>
            </w:tcBorders>
          </w:tcPr>
          <w:p w14:paraId="7EC2D549"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326" w:type="dxa"/>
            <w:tcBorders>
              <w:top w:val="single" w:sz="4" w:space="0" w:color="000000"/>
              <w:left w:val="single" w:sz="4" w:space="0" w:color="000000"/>
              <w:bottom w:val="single" w:sz="4" w:space="0" w:color="000000"/>
              <w:right w:val="single" w:sz="4" w:space="0" w:color="000000"/>
            </w:tcBorders>
          </w:tcPr>
          <w:p w14:paraId="137D49EF"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r>
      <w:tr w:rsidR="00A5246B" w:rsidRPr="00A5246B" w14:paraId="5AC9507B" w14:textId="77777777" w:rsidTr="00B06C4C">
        <w:tc>
          <w:tcPr>
            <w:tcW w:w="543" w:type="dxa"/>
            <w:tcBorders>
              <w:top w:val="single" w:sz="4" w:space="0" w:color="000000"/>
              <w:left w:val="single" w:sz="4" w:space="0" w:color="000000"/>
              <w:bottom w:val="single" w:sz="4" w:space="0" w:color="000000"/>
            </w:tcBorders>
          </w:tcPr>
          <w:p w14:paraId="74260E89" w14:textId="77777777" w:rsidR="00B23856" w:rsidRPr="00A5246B" w:rsidRDefault="00B23856" w:rsidP="00A45C06">
            <w:pPr>
              <w:tabs>
                <w:tab w:val="left" w:pos="576"/>
              </w:tabs>
              <w:autoSpaceDN/>
              <w:spacing w:line="276" w:lineRule="auto"/>
              <w:jc w:val="both"/>
              <w:rPr>
                <w:rFonts w:ascii="Garamond" w:hAnsi="Garamond"/>
                <w:kern w:val="2"/>
                <w:sz w:val="20"/>
                <w:szCs w:val="20"/>
              </w:rPr>
            </w:pPr>
            <w:r w:rsidRPr="00A5246B">
              <w:rPr>
                <w:rFonts w:ascii="Garamond" w:eastAsia="Garamond" w:hAnsi="Garamond" w:cs="Garamond"/>
                <w:kern w:val="2"/>
                <w:sz w:val="20"/>
                <w:szCs w:val="20"/>
              </w:rPr>
              <w:t>…</w:t>
            </w:r>
          </w:p>
        </w:tc>
        <w:tc>
          <w:tcPr>
            <w:tcW w:w="2551" w:type="dxa"/>
            <w:tcBorders>
              <w:top w:val="single" w:sz="4" w:space="0" w:color="000000"/>
              <w:left w:val="single" w:sz="4" w:space="0" w:color="000000"/>
              <w:bottom w:val="single" w:sz="4" w:space="0" w:color="000000"/>
            </w:tcBorders>
          </w:tcPr>
          <w:p w14:paraId="73089C05"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4527" w:type="dxa"/>
            <w:tcBorders>
              <w:top w:val="single" w:sz="4" w:space="0" w:color="000000"/>
              <w:left w:val="single" w:sz="4" w:space="0" w:color="000000"/>
              <w:bottom w:val="single" w:sz="4" w:space="0" w:color="000000"/>
            </w:tcBorders>
          </w:tcPr>
          <w:p w14:paraId="2C566E91"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275" w:type="dxa"/>
            <w:tcBorders>
              <w:top w:val="single" w:sz="4" w:space="0" w:color="000000"/>
              <w:left w:val="single" w:sz="4" w:space="0" w:color="000000"/>
              <w:bottom w:val="single" w:sz="4" w:space="0" w:color="000000"/>
            </w:tcBorders>
          </w:tcPr>
          <w:p w14:paraId="0ADC892B"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c>
          <w:tcPr>
            <w:tcW w:w="1326" w:type="dxa"/>
            <w:tcBorders>
              <w:top w:val="single" w:sz="4" w:space="0" w:color="000000"/>
              <w:left w:val="single" w:sz="4" w:space="0" w:color="000000"/>
              <w:bottom w:val="single" w:sz="4" w:space="0" w:color="000000"/>
              <w:right w:val="single" w:sz="4" w:space="0" w:color="000000"/>
            </w:tcBorders>
          </w:tcPr>
          <w:p w14:paraId="4986FDF4" w14:textId="77777777" w:rsidR="00B23856" w:rsidRPr="00A5246B" w:rsidRDefault="00B23856" w:rsidP="00A45C06">
            <w:pPr>
              <w:tabs>
                <w:tab w:val="left" w:pos="576"/>
              </w:tabs>
              <w:autoSpaceDN/>
              <w:snapToGrid w:val="0"/>
              <w:spacing w:line="276" w:lineRule="auto"/>
              <w:jc w:val="both"/>
              <w:rPr>
                <w:rFonts w:ascii="Garamond" w:hAnsi="Garamond" w:cs="Garamond"/>
                <w:kern w:val="2"/>
                <w:sz w:val="20"/>
                <w:szCs w:val="20"/>
              </w:rPr>
            </w:pPr>
          </w:p>
        </w:tc>
      </w:tr>
    </w:tbl>
    <w:p w14:paraId="78216C86" w14:textId="77777777" w:rsidR="00B23856" w:rsidRPr="00A5246B" w:rsidRDefault="00B23856" w:rsidP="00A45C06">
      <w:pPr>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 xml:space="preserve">* Jeżeli w wykazie powyżej Wykonawca wskazał, że polegać będzie na osobach zdolnych do wykonania zamówienia innych podmiotów, niezależnie od charakteru prawnego łączących go z nimi stosunków, należy udowodnić Zamawiającemu, iż będzie dysponował zasobami niezbędnymi do realizacji zamówienia, w szczególności przedstawiając w tym celu pisemne zobowiązanie innych podmiotów do oddania mu do dyspozycji niezbędnych osób na okres korzystania z nich przy wykonywaniu zamówienia. </w:t>
      </w:r>
    </w:p>
    <w:p w14:paraId="354D5BD3" w14:textId="77777777" w:rsidR="00B23856" w:rsidRPr="00A5246B" w:rsidRDefault="00B23856" w:rsidP="00A45C06">
      <w:pPr>
        <w:tabs>
          <w:tab w:val="left" w:pos="576"/>
        </w:tabs>
        <w:autoSpaceDN/>
        <w:spacing w:line="276" w:lineRule="auto"/>
        <w:jc w:val="both"/>
        <w:rPr>
          <w:rFonts w:ascii="Garamond" w:hAnsi="Garamond"/>
          <w:kern w:val="2"/>
          <w:sz w:val="20"/>
          <w:szCs w:val="20"/>
        </w:rPr>
      </w:pPr>
      <w:r w:rsidRPr="00A5246B">
        <w:rPr>
          <w:rFonts w:ascii="Garamond" w:hAnsi="Garamond" w:cs="Garamond"/>
          <w:kern w:val="2"/>
          <w:sz w:val="20"/>
          <w:szCs w:val="20"/>
        </w:rPr>
        <w:t xml:space="preserve">Równocześnie Zamawiający wyjaśnia, że jeśli osoba fizyczna bezpośrednio znajduje się w dyspozycji Wykonawcy, np. na podstawie umowy zlecenia, to nie należy traktować tej sytuacji jako udostępnienia zasobów przez podmioty trzecie. W tej sytuacji nie ma obowiązku przedłożenia zobowiązania osoby fizycznej do udostępnienia swych zasobów. </w:t>
      </w:r>
    </w:p>
    <w:p w14:paraId="73C86CF7" w14:textId="77777777" w:rsidR="00B23856" w:rsidRPr="00A5246B" w:rsidRDefault="00B23856" w:rsidP="00A45C06">
      <w:pPr>
        <w:tabs>
          <w:tab w:val="left" w:pos="576"/>
        </w:tabs>
        <w:autoSpaceDN/>
        <w:spacing w:line="276" w:lineRule="auto"/>
        <w:jc w:val="both"/>
        <w:rPr>
          <w:rFonts w:ascii="Garamond" w:hAnsi="Garamond" w:cs="Garamond"/>
          <w:kern w:val="2"/>
          <w:sz w:val="20"/>
          <w:szCs w:val="20"/>
        </w:rPr>
      </w:pPr>
    </w:p>
    <w:p w14:paraId="6B092C39" w14:textId="77777777" w:rsidR="00B23856" w:rsidRPr="00A5246B" w:rsidRDefault="00B23856" w:rsidP="00A45C06">
      <w:pPr>
        <w:widowControl w:val="0"/>
        <w:tabs>
          <w:tab w:val="left" w:pos="576"/>
        </w:tabs>
        <w:autoSpaceDN/>
        <w:spacing w:line="276" w:lineRule="auto"/>
        <w:jc w:val="right"/>
        <w:rPr>
          <w:rFonts w:ascii="Garamond" w:hAnsi="Garamond"/>
          <w:kern w:val="2"/>
          <w:sz w:val="20"/>
          <w:szCs w:val="20"/>
        </w:rPr>
      </w:pPr>
      <w:r w:rsidRPr="00A5246B">
        <w:rPr>
          <w:rFonts w:ascii="Garamond" w:hAnsi="Garamond" w:cs="Garamond"/>
          <w:kern w:val="2"/>
          <w:sz w:val="20"/>
          <w:szCs w:val="20"/>
        </w:rPr>
        <w:t>..........................................................................................................</w:t>
      </w:r>
    </w:p>
    <w:p w14:paraId="59F28782" w14:textId="77777777" w:rsidR="00B23856" w:rsidRPr="00A5246B" w:rsidRDefault="00B23856" w:rsidP="00A45C06">
      <w:pPr>
        <w:autoSpaceDN/>
        <w:spacing w:line="276" w:lineRule="auto"/>
        <w:jc w:val="right"/>
        <w:rPr>
          <w:rFonts w:ascii="Garamond" w:hAnsi="Garamond"/>
          <w:kern w:val="2"/>
          <w:sz w:val="20"/>
          <w:szCs w:val="20"/>
        </w:rPr>
      </w:pPr>
      <w:r w:rsidRPr="00A5246B">
        <w:rPr>
          <w:rFonts w:ascii="Garamond" w:hAnsi="Garamond" w:cs="Garamond"/>
          <w:kern w:val="2"/>
          <w:sz w:val="20"/>
          <w:szCs w:val="20"/>
        </w:rPr>
        <w:t>(podpis, pieczęć imienna umocowanego przedstawiciela</w:t>
      </w:r>
    </w:p>
    <w:p w14:paraId="4845695B" w14:textId="77777777" w:rsidR="00B23856" w:rsidRPr="00A5246B" w:rsidRDefault="00B23856" w:rsidP="00A45C06">
      <w:pPr>
        <w:autoSpaceDN/>
        <w:spacing w:line="276" w:lineRule="auto"/>
        <w:jc w:val="center"/>
        <w:rPr>
          <w:rFonts w:ascii="Garamond" w:hAnsi="Garamond" w:cs="Garamond"/>
          <w:kern w:val="2"/>
          <w:sz w:val="20"/>
          <w:szCs w:val="20"/>
        </w:rPr>
      </w:pPr>
    </w:p>
    <w:p w14:paraId="2BA3CDD2" w14:textId="77777777" w:rsidR="00B23856" w:rsidRPr="00A5246B" w:rsidRDefault="00B23856" w:rsidP="00A45C06">
      <w:pPr>
        <w:suppressAutoHyphens w:val="0"/>
        <w:autoSpaceDN/>
        <w:spacing w:after="160" w:line="276" w:lineRule="auto"/>
        <w:jc w:val="both"/>
        <w:textAlignment w:val="auto"/>
        <w:rPr>
          <w:rFonts w:ascii="Garamond" w:eastAsia="Calibri" w:hAnsi="Garamond"/>
          <w:kern w:val="0"/>
          <w:sz w:val="20"/>
          <w:szCs w:val="20"/>
          <w:lang w:eastAsia="en-US"/>
        </w:rPr>
      </w:pPr>
    </w:p>
    <w:p w14:paraId="4E90ED7C" w14:textId="77777777" w:rsidR="00B23856" w:rsidRPr="00A5246B" w:rsidRDefault="00B23856" w:rsidP="00A45C06">
      <w:pPr>
        <w:suppressAutoHyphens w:val="0"/>
        <w:autoSpaceDN/>
        <w:spacing w:after="160" w:line="276" w:lineRule="auto"/>
        <w:jc w:val="both"/>
        <w:textAlignment w:val="auto"/>
        <w:rPr>
          <w:rFonts w:ascii="Garamond" w:eastAsia="Calibri" w:hAnsi="Garamond"/>
          <w:kern w:val="0"/>
          <w:sz w:val="20"/>
          <w:szCs w:val="20"/>
          <w:lang w:eastAsia="en-US"/>
        </w:rPr>
      </w:pPr>
    </w:p>
    <w:p w14:paraId="20CDCB5B" w14:textId="77777777" w:rsidR="00B23856" w:rsidRPr="00A5246B" w:rsidRDefault="00B23856" w:rsidP="00A45C06">
      <w:pPr>
        <w:suppressAutoHyphens w:val="0"/>
        <w:autoSpaceDN/>
        <w:spacing w:after="160" w:line="276" w:lineRule="auto"/>
        <w:jc w:val="both"/>
        <w:textAlignment w:val="auto"/>
        <w:rPr>
          <w:rFonts w:ascii="Garamond" w:eastAsia="Calibri" w:hAnsi="Garamond"/>
          <w:kern w:val="0"/>
          <w:sz w:val="20"/>
          <w:szCs w:val="20"/>
          <w:lang w:eastAsia="en-US"/>
        </w:rPr>
      </w:pPr>
    </w:p>
    <w:p w14:paraId="6E3DEAB8" w14:textId="77777777" w:rsidR="00A0263D" w:rsidRPr="00A5246B" w:rsidRDefault="00A0263D" w:rsidP="00A45C06">
      <w:pPr>
        <w:pBdr>
          <w:top w:val="nil"/>
          <w:left w:val="nil"/>
          <w:bottom w:val="nil"/>
          <w:right w:val="nil"/>
          <w:between w:val="nil"/>
        </w:pBdr>
        <w:spacing w:after="200" w:line="276" w:lineRule="auto"/>
        <w:jc w:val="right"/>
        <w:rPr>
          <w:rFonts w:ascii="Garamond" w:hAnsi="Garamond" w:cs="Garamond"/>
          <w:sz w:val="20"/>
          <w:szCs w:val="20"/>
        </w:rPr>
      </w:pPr>
    </w:p>
    <w:sectPr w:rsidR="00A0263D" w:rsidRPr="00A5246B" w:rsidSect="008063E1">
      <w:headerReference w:type="default" r:id="rId32"/>
      <w:footerReference w:type="default" r:id="rId33"/>
      <w:pgSz w:w="11906" w:h="16838"/>
      <w:pgMar w:top="851" w:right="1274" w:bottom="567" w:left="900" w:header="102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D01B2" w14:textId="77777777" w:rsidR="00127D13" w:rsidRDefault="00127D13" w:rsidP="00963E5A">
      <w:pPr>
        <w:spacing w:line="240" w:lineRule="auto"/>
      </w:pPr>
      <w:r>
        <w:separator/>
      </w:r>
    </w:p>
  </w:endnote>
  <w:endnote w:type="continuationSeparator" w:id="0">
    <w:p w14:paraId="6F520742" w14:textId="77777777" w:rsidR="00127D13" w:rsidRDefault="00127D13" w:rsidP="00963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ndale Sans UI">
    <w:altName w:val="Times New Roman"/>
    <w:charset w:val="EE"/>
    <w:family w:val="auto"/>
    <w:pitch w:val="variable"/>
  </w:font>
  <w:font w:name="SimSun, 宋体">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Times New Roman Bold">
    <w:charset w:val="00"/>
    <w:family w:val="roman"/>
    <w:pitch w:val="default"/>
  </w:font>
  <w:font w:name="ヒラギノ角ゴ Pro W3">
    <w:charset w:val="00"/>
    <w:family w:val="roman"/>
    <w:pitch w:val="default"/>
  </w:font>
  <w:font w:name="font1212">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roman"/>
    <w:pitch w:val="default"/>
  </w:font>
  <w:font w:name="Liberation Sans">
    <w:panose1 w:val="00000000000000000000"/>
    <w:charset w:val="EE"/>
    <w:family w:val="modern"/>
    <w:notTrueType/>
    <w:pitch w:val="default"/>
    <w:sig w:usb0="00000007" w:usb1="00000000" w:usb2="00000000" w:usb3="00000000" w:csb0="00000003" w:csb1="00000000"/>
  </w:font>
  <w:font w:name="TimesNewRoman,Bold">
    <w:panose1 w:val="00000000000000000000"/>
    <w:charset w:val="EE"/>
    <w:family w:val="auto"/>
    <w:notTrueType/>
    <w:pitch w:val="default"/>
    <w:sig w:usb0="00000005" w:usb1="00000000" w:usb2="00000000" w:usb3="00000000" w:csb0="00000002" w:csb1="00000000"/>
  </w:font>
  <w:font w:name="Garamond-Bold">
    <w:altName w:val="Times New Roman"/>
    <w:panose1 w:val="00000000000000000000"/>
    <w:charset w:val="00"/>
    <w:family w:val="swiss"/>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imesNewRoman">
    <w:altName w:val="MS Mincho"/>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2B813" w14:textId="77777777" w:rsidR="00A11BD3" w:rsidRPr="00FD508D" w:rsidRDefault="00A11BD3" w:rsidP="00C12CCD">
    <w:pPr>
      <w:pStyle w:val="Stopka"/>
      <w:jc w:val="right"/>
    </w:pPr>
    <w:r w:rsidRPr="00FD508D">
      <w:fldChar w:fldCharType="begin"/>
    </w:r>
    <w:r w:rsidRPr="00FD508D">
      <w:instrText>PAGE   \* MERGEFORMAT</w:instrText>
    </w:r>
    <w:r w:rsidRPr="00FD508D">
      <w:fldChar w:fldCharType="separate"/>
    </w:r>
    <w:r w:rsidR="003859D7" w:rsidRPr="003859D7">
      <w:rPr>
        <w:noProof/>
        <w:lang w:val="pl-PL"/>
      </w:rPr>
      <w:t>3</w:t>
    </w:r>
    <w:r w:rsidRPr="00FD508D">
      <w:fldChar w:fldCharType="end"/>
    </w:r>
  </w:p>
  <w:p w14:paraId="109C99E1" w14:textId="0A8326C3" w:rsidR="00A11BD3" w:rsidRPr="00FD508D" w:rsidRDefault="00A11BD3" w:rsidP="003F77FD">
    <w:pPr>
      <w:pStyle w:val="Nagwek10"/>
      <w:spacing w:line="276" w:lineRule="auto"/>
      <w:jc w:val="center"/>
    </w:pPr>
    <w:r>
      <w:rPr>
        <w:noProof/>
        <w:lang w:eastAsia="pl-PL"/>
      </w:rPr>
      <mc:AlternateContent>
        <mc:Choice Requires="wps">
          <w:drawing>
            <wp:anchor distT="0" distB="0" distL="114300" distR="114300" simplePos="0" relativeHeight="251657728" behindDoc="0" locked="0" layoutInCell="1" allowOverlap="1" wp14:anchorId="5F52D6FB" wp14:editId="751F761E">
              <wp:simplePos x="0" y="0"/>
              <wp:positionH relativeFrom="margin">
                <wp:align>right</wp:align>
              </wp:positionH>
              <wp:positionV relativeFrom="paragraph">
                <wp:posOffset>635</wp:posOffset>
              </wp:positionV>
              <wp:extent cx="63500" cy="160655"/>
              <wp:effectExtent l="1905" t="635" r="3810" b="635"/>
              <wp:wrapSquare wrapText="bothSides"/>
              <wp:docPr id="30652499"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E437D" w14:textId="77777777" w:rsidR="00A11BD3" w:rsidRDefault="00A11BD3" w:rsidP="003F77FD">
                          <w:pPr>
                            <w:pStyle w:val="Stopka1"/>
                          </w:pP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w14:anchorId="5F52D6FB" id="_x0000_t202" coordsize="21600,21600" o:spt="202" path="m,l,21600r21600,l21600,xe">
              <v:stroke joinstyle="miter"/>
              <v:path gradientshapeok="t" o:connecttype="rect"/>
            </v:shapetype>
            <v:shape id="Ramka1" o:spid="_x0000_s1027" type="#_x0000_t202" style="position:absolute;left:0;text-align:left;margin-left:-46.2pt;margin-top:.05pt;width:5pt;height:12.65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" stroked="f">
              <v:textbox style="mso-fit-shape-to-text:t" inset="0,0,0,0">
                <w:txbxContent>
                  <w:p w14:paraId="080E437D" w14:textId="77777777" w:rsidR="00A11BD3" w:rsidRDefault="00A11BD3" w:rsidP="003F77FD">
                    <w:pPr>
                      <w:pStyle w:val="Stopka1"/>
                    </w:pPr>
                  </w:p>
                </w:txbxContent>
              </v:textbox>
              <w10:wrap type="square" anchorx="margin"/>
            </v:shape>
          </w:pict>
        </mc:Fallback>
      </mc:AlternateContent>
    </w:r>
    <w:r w:rsidRPr="00FD508D">
      <w:rPr>
        <w:rFonts w:ascii="Garamond" w:hAnsi="Garamond" w:cs="Garamond"/>
        <w:sz w:val="16"/>
        <w:szCs w:val="16"/>
      </w:rPr>
      <w:t xml:space="preserve">Nr sprawy  </w:t>
    </w:r>
    <w:r w:rsidR="00DF4E18">
      <w:rPr>
        <w:rFonts w:ascii="Garamond" w:hAnsi="Garamond" w:cs="Garamond"/>
        <w:sz w:val="16"/>
        <w:szCs w:val="16"/>
      </w:rPr>
      <w:t>124</w:t>
    </w:r>
    <w:r w:rsidRPr="00FD508D">
      <w:rPr>
        <w:rFonts w:ascii="Garamond" w:hAnsi="Garamond" w:cs="Garamond"/>
        <w:sz w:val="16"/>
        <w:szCs w:val="16"/>
      </w:rPr>
      <w:t>/ZP/5WSzKzP SP–ZOZ/202</w:t>
    </w:r>
    <w:r>
      <w:rPr>
        <w:rFonts w:ascii="Garamond" w:hAnsi="Garamond" w:cs="Garamond"/>
        <w:sz w:val="16"/>
        <w:szCs w:val="16"/>
      </w:rPr>
      <w:t>5</w:t>
    </w:r>
  </w:p>
  <w:p w14:paraId="62C812A5" w14:textId="77777777" w:rsidR="00A11BD3" w:rsidRPr="00FD508D" w:rsidRDefault="00A11BD3" w:rsidP="003F77FD">
    <w:pPr>
      <w:pStyle w:val="Nagwek10"/>
      <w:spacing w:line="276" w:lineRule="auto"/>
      <w:jc w:val="center"/>
      <w:rPr>
        <w:rFonts w:ascii="Garamond" w:hAnsi="Garamond" w:cs="Garamond"/>
        <w:sz w:val="16"/>
        <w:szCs w:val="16"/>
      </w:rPr>
    </w:pPr>
    <w:r w:rsidRPr="00FD508D">
      <w:rPr>
        <w:rFonts w:ascii="Garamond" w:hAnsi="Garamond" w:cs="Garamond"/>
        <w:sz w:val="16"/>
        <w:szCs w:val="16"/>
      </w:rPr>
      <w:t>Przetarg nieograniczony</w:t>
    </w:r>
  </w:p>
  <w:p w14:paraId="30802FD7" w14:textId="77777777" w:rsidR="00A11BD3" w:rsidRDefault="00A11BD3">
    <w:pPr>
      <w:pStyle w:val="Stopka"/>
      <w:jc w:val="right"/>
    </w:pPr>
  </w:p>
  <w:p w14:paraId="40B81429" w14:textId="77777777" w:rsidR="00A11BD3" w:rsidRDefault="00A11BD3">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1208A" w14:textId="77777777" w:rsidR="00127D13" w:rsidRDefault="00127D13" w:rsidP="00963E5A">
      <w:pPr>
        <w:spacing w:line="240" w:lineRule="auto"/>
      </w:pPr>
      <w:r w:rsidRPr="00963E5A">
        <w:rPr>
          <w:color w:val="000000"/>
        </w:rPr>
        <w:separator/>
      </w:r>
    </w:p>
  </w:footnote>
  <w:footnote w:type="continuationSeparator" w:id="0">
    <w:p w14:paraId="0B9C27C6" w14:textId="77777777" w:rsidR="00127D13" w:rsidRDefault="00127D13" w:rsidP="00963E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42CB" w14:textId="275626A7" w:rsidR="00A11BD3" w:rsidRPr="00CC35CA" w:rsidRDefault="00A11BD3" w:rsidP="00AE1FDC">
    <w:pPr>
      <w:pStyle w:val="Nagwek"/>
      <w:spacing w:line="276" w:lineRule="auto"/>
      <w:jc w:val="center"/>
      <w:rPr>
        <w:rFonts w:ascii="Garamond" w:hAnsi="Garamond"/>
        <w:sz w:val="16"/>
        <w:szCs w:val="16"/>
      </w:rPr>
    </w:pPr>
    <w:r w:rsidRPr="00CC35CA">
      <w:rPr>
        <w:rFonts w:ascii="Garamond" w:hAnsi="Garamond"/>
        <w:sz w:val="16"/>
        <w:szCs w:val="16"/>
      </w:rPr>
      <w:t>5 Wojskowy Szpital Kliniczny z Polikliniką – Samodzielny Publiczny Zakład Opieki Zdrowotnej w Krakowie</w:t>
    </w:r>
  </w:p>
  <w:p w14:paraId="0FDD0B97" w14:textId="77777777" w:rsidR="00A11BD3" w:rsidRPr="00CC35CA" w:rsidRDefault="00A11BD3" w:rsidP="00AE1FDC">
    <w:pPr>
      <w:pStyle w:val="Nagwek"/>
      <w:spacing w:line="276" w:lineRule="auto"/>
      <w:jc w:val="center"/>
      <w:rPr>
        <w:rFonts w:ascii="Garamond" w:hAnsi="Garamond"/>
        <w:sz w:val="16"/>
        <w:szCs w:val="16"/>
        <w:lang w:val="pl-PL"/>
      </w:rPr>
    </w:pPr>
    <w:r w:rsidRPr="00CC35CA">
      <w:rPr>
        <w:rFonts w:ascii="Garamond" w:hAnsi="Garamond"/>
        <w:sz w:val="16"/>
        <w:szCs w:val="16"/>
      </w:rPr>
      <w:t>Sekcja Za</w:t>
    </w:r>
    <w:r w:rsidRPr="00CC35CA">
      <w:rPr>
        <w:rFonts w:ascii="Garamond" w:hAnsi="Garamond"/>
        <w:sz w:val="16"/>
        <w:szCs w:val="16"/>
        <w:lang w:val="pl-PL"/>
      </w:rPr>
      <w:t>mówień Publicznych</w:t>
    </w:r>
  </w:p>
  <w:p w14:paraId="2E1248EB" w14:textId="77777777" w:rsidR="00A11BD3" w:rsidRPr="00E733EF" w:rsidRDefault="00A11BD3" w:rsidP="00AE1FDC">
    <w:pPr>
      <w:pStyle w:val="Nagwek"/>
      <w:spacing w:line="276" w:lineRule="auto"/>
      <w:jc w:val="center"/>
      <w:rPr>
        <w:rFonts w:ascii="Garamond" w:hAnsi="Garamond"/>
        <w:sz w:val="16"/>
        <w:szCs w:val="16"/>
      </w:rPr>
    </w:pPr>
    <w:proofErr w:type="spellStart"/>
    <w:r w:rsidRPr="00CC35CA">
      <w:rPr>
        <w:rFonts w:ascii="Garamond" w:hAnsi="Garamond"/>
        <w:sz w:val="16"/>
        <w:szCs w:val="16"/>
      </w:rPr>
      <w:t>tel</w:t>
    </w:r>
    <w:proofErr w:type="spellEnd"/>
    <w:r w:rsidRPr="00CC35CA">
      <w:rPr>
        <w:rFonts w:ascii="Garamond" w:hAnsi="Garamond"/>
        <w:sz w:val="16"/>
        <w:szCs w:val="16"/>
      </w:rPr>
      <w:t xml:space="preserve">/fax (12) 630 80 59/ </w:t>
    </w:r>
    <w:r w:rsidRPr="00E733EF">
      <w:rPr>
        <w:rFonts w:ascii="Garamond" w:hAnsi="Garamond"/>
        <w:sz w:val="16"/>
        <w:szCs w:val="16"/>
      </w:rPr>
      <w:t>zam@5wszk.com.pl</w:t>
    </w:r>
  </w:p>
  <w:p w14:paraId="0E842788" w14:textId="77777777" w:rsidR="00A11BD3" w:rsidRPr="00AE1FDC" w:rsidRDefault="00A11BD3" w:rsidP="00AE1FDC">
    <w:pPr>
      <w:pStyle w:val="Nagwek"/>
      <w:spacing w:line="276" w:lineRule="auto"/>
      <w:jc w:val="center"/>
      <w:rPr>
        <w:rFonts w:ascii="Garamond" w:hAnsi="Garamond"/>
        <w:sz w:val="16"/>
        <w:szCs w:val="16"/>
      </w:rPr>
    </w:pPr>
    <w:r w:rsidRPr="00CC35CA">
      <w:rPr>
        <w:rFonts w:ascii="Garamond" w:hAnsi="Garamond"/>
        <w:sz w:val="16"/>
        <w:szCs w:val="16"/>
      </w:rPr>
      <w:t>C</w:t>
    </w:r>
    <w:r>
      <w:rPr>
        <w:rFonts w:ascii="Garamond" w:hAnsi="Garamond"/>
        <w:sz w:val="16"/>
        <w:szCs w:val="16"/>
      </w:rPr>
      <w:t>zynne: pn. – pt.: 7:30 – 15:05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6E441F6"/>
    <w:name w:val="WW8Num2"/>
    <w:lvl w:ilvl="0">
      <w:start w:val="1"/>
      <w:numFmt w:val="decimal"/>
      <w:lvlText w:val="%1)"/>
      <w:lvlJc w:val="left"/>
      <w:rPr>
        <w:b/>
        <w:bCs/>
        <w:color w:val="auto"/>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upperRoman"/>
      <w:lvlText w:val="%1."/>
      <w:lvlJc w:val="left"/>
      <w:pPr>
        <w:tabs>
          <w:tab w:val="num" w:pos="720"/>
        </w:tabs>
        <w:ind w:left="720" w:hanging="720"/>
      </w:p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00000005"/>
    <w:name w:val="WW8Num8"/>
    <w:lvl w:ilvl="0">
      <w:start w:val="1"/>
      <w:numFmt w:val="upperLetter"/>
      <w:lvlText w:val="%1."/>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singleLevel"/>
    <w:tmpl w:val="00000008"/>
    <w:name w:val="RTF_Num 2"/>
    <w:lvl w:ilvl="0">
      <w:start w:val="1"/>
      <w:numFmt w:val="none"/>
      <w:suff w:val="nothing"/>
      <w:lvlText w:val="·"/>
      <w:lvlJc w:val="left"/>
      <w:pPr>
        <w:tabs>
          <w:tab w:val="num" w:pos="360"/>
        </w:tabs>
        <w:ind w:left="360" w:hanging="360"/>
      </w:pPr>
      <w:rPr>
        <w:rFonts w:ascii="Symbol" w:hAnsi="Symbol"/>
      </w:rPr>
    </w:lvl>
  </w:abstractNum>
  <w:abstractNum w:abstractNumId="7" w15:restartNumberingAfterBreak="0">
    <w:nsid w:val="00000009"/>
    <w:multiLevelType w:val="singleLevel"/>
    <w:tmpl w:val="92FC5F4E"/>
    <w:name w:val="WW8Num9"/>
    <w:lvl w:ilvl="0">
      <w:start w:val="1"/>
      <w:numFmt w:val="decimal"/>
      <w:lvlText w:val="%1."/>
      <w:lvlJc w:val="left"/>
      <w:pPr>
        <w:tabs>
          <w:tab w:val="num" w:pos="360"/>
        </w:tabs>
        <w:ind w:left="360" w:hanging="360"/>
      </w:pPr>
      <w:rPr>
        <w:b w:val="0"/>
      </w:rPr>
    </w:lvl>
  </w:abstractNum>
  <w:abstractNum w:abstractNumId="8" w15:restartNumberingAfterBreak="0">
    <w:nsid w:val="0000000A"/>
    <w:multiLevelType w:val="multilevel"/>
    <w:tmpl w:val="0000000A"/>
    <w:name w:val="WW8Num10"/>
    <w:lvl w:ilvl="0">
      <w:start w:val="2"/>
      <w:numFmt w:val="decimal"/>
      <w:lvlText w:val="%1"/>
      <w:lvlJc w:val="left"/>
      <w:pPr>
        <w:tabs>
          <w:tab w:val="num" w:pos="0"/>
        </w:tabs>
        <w:ind w:left="360" w:hanging="360"/>
      </w:pPr>
      <w:rPr>
        <w:color w:val="auto"/>
      </w:rPr>
    </w:lvl>
    <w:lvl w:ilvl="1">
      <w:start w:val="1"/>
      <w:numFmt w:val="decimal"/>
      <w:lvlText w:val="%1.%2"/>
      <w:lvlJc w:val="left"/>
      <w:pPr>
        <w:tabs>
          <w:tab w:val="num" w:pos="0"/>
        </w:tabs>
        <w:ind w:left="928" w:hanging="360"/>
      </w:pPr>
      <w:rPr>
        <w:color w:val="auto"/>
      </w:rPr>
    </w:lvl>
    <w:lvl w:ilvl="2">
      <w:start w:val="1"/>
      <w:numFmt w:val="decimal"/>
      <w:lvlText w:val="%1.%2.%3"/>
      <w:lvlJc w:val="left"/>
      <w:pPr>
        <w:tabs>
          <w:tab w:val="num" w:pos="0"/>
        </w:tabs>
        <w:ind w:left="1854" w:hanging="720"/>
      </w:pPr>
      <w:rPr>
        <w:color w:val="auto"/>
      </w:rPr>
    </w:lvl>
    <w:lvl w:ilvl="3">
      <w:start w:val="1"/>
      <w:numFmt w:val="decimal"/>
      <w:lvlText w:val="%1.%2.%3.%4"/>
      <w:lvlJc w:val="left"/>
      <w:pPr>
        <w:tabs>
          <w:tab w:val="num" w:pos="0"/>
        </w:tabs>
        <w:ind w:left="2421" w:hanging="720"/>
      </w:pPr>
      <w:rPr>
        <w:color w:val="auto"/>
      </w:rPr>
    </w:lvl>
    <w:lvl w:ilvl="4">
      <w:start w:val="1"/>
      <w:numFmt w:val="decimal"/>
      <w:lvlText w:val="%1.%2.%3.%4.%5"/>
      <w:lvlJc w:val="left"/>
      <w:pPr>
        <w:tabs>
          <w:tab w:val="num" w:pos="0"/>
        </w:tabs>
        <w:ind w:left="3348" w:hanging="1080"/>
      </w:pPr>
      <w:rPr>
        <w:color w:val="auto"/>
      </w:rPr>
    </w:lvl>
    <w:lvl w:ilvl="5">
      <w:start w:val="1"/>
      <w:numFmt w:val="decimal"/>
      <w:lvlText w:val="%1.%2.%3.%4.%5.%6"/>
      <w:lvlJc w:val="left"/>
      <w:pPr>
        <w:tabs>
          <w:tab w:val="num" w:pos="0"/>
        </w:tabs>
        <w:ind w:left="3915" w:hanging="1080"/>
      </w:pPr>
      <w:rPr>
        <w:color w:val="auto"/>
      </w:rPr>
    </w:lvl>
    <w:lvl w:ilvl="6">
      <w:start w:val="1"/>
      <w:numFmt w:val="decimal"/>
      <w:lvlText w:val="%1.%2.%3.%4.%5.%6.%7"/>
      <w:lvlJc w:val="left"/>
      <w:pPr>
        <w:tabs>
          <w:tab w:val="num" w:pos="0"/>
        </w:tabs>
        <w:ind w:left="4842" w:hanging="1440"/>
      </w:pPr>
      <w:rPr>
        <w:color w:val="auto"/>
      </w:rPr>
    </w:lvl>
    <w:lvl w:ilvl="7">
      <w:start w:val="1"/>
      <w:numFmt w:val="decimal"/>
      <w:lvlText w:val="%1.%2.%3.%4.%5.%6.%7.%8"/>
      <w:lvlJc w:val="left"/>
      <w:pPr>
        <w:tabs>
          <w:tab w:val="num" w:pos="0"/>
        </w:tabs>
        <w:ind w:left="5409" w:hanging="1440"/>
      </w:pPr>
      <w:rPr>
        <w:color w:val="auto"/>
      </w:rPr>
    </w:lvl>
    <w:lvl w:ilvl="8">
      <w:start w:val="1"/>
      <w:numFmt w:val="decimal"/>
      <w:lvlText w:val="%1.%2.%3.%4.%5.%6.%7.%8.%9"/>
      <w:lvlJc w:val="left"/>
      <w:pPr>
        <w:tabs>
          <w:tab w:val="num" w:pos="0"/>
        </w:tabs>
        <w:ind w:left="6336" w:hanging="1800"/>
      </w:pPr>
      <w:rPr>
        <w:color w:val="auto"/>
      </w:rPr>
    </w:lvl>
  </w:abstractNum>
  <w:abstractNum w:abstractNumId="9" w15:restartNumberingAfterBreak="0">
    <w:nsid w:val="0000000B"/>
    <w:multiLevelType w:val="multilevel"/>
    <w:tmpl w:val="DD743C6E"/>
    <w:name w:val="WW8Num20"/>
    <w:lvl w:ilvl="0">
      <w:start w:val="1"/>
      <w:numFmt w:val="decimal"/>
      <w:lvlText w:val="%1)"/>
      <w:lvlJc w:val="left"/>
      <w:pPr>
        <w:tabs>
          <w:tab w:val="num" w:pos="0"/>
        </w:tabs>
        <w:ind w:left="360" w:hanging="360"/>
      </w:pPr>
      <w:rPr>
        <w:b w:val="0"/>
        <w:spacing w:val="-6"/>
        <w:kern w:val="1"/>
        <w:sz w:val="20"/>
        <w:szCs w:val="20"/>
        <w:lang w:val="sq-AL"/>
      </w:rPr>
    </w:lvl>
    <w:lvl w:ilvl="1">
      <w:start w:val="1"/>
      <w:numFmt w:val="decimal"/>
      <w:lvlText w:val="%1.%2"/>
      <w:lvlJc w:val="left"/>
      <w:pPr>
        <w:tabs>
          <w:tab w:val="num" w:pos="0"/>
        </w:tabs>
        <w:ind w:left="360" w:hanging="360"/>
      </w:pPr>
      <w:rPr>
        <w:rFonts w:ascii="Calibri" w:hAnsi="Calibri" w:cs="Tahoma"/>
        <w:b w:val="0"/>
        <w:spacing w:val="-6"/>
        <w:kern w:val="1"/>
        <w:sz w:val="20"/>
        <w:szCs w:val="20"/>
        <w:lang w:val="sq-AL"/>
      </w:rPr>
    </w:lvl>
    <w:lvl w:ilvl="2">
      <w:start w:val="1"/>
      <w:numFmt w:val="decimal"/>
      <w:lvlText w:val="%1.%2.%3"/>
      <w:lvlJc w:val="left"/>
      <w:pPr>
        <w:tabs>
          <w:tab w:val="num" w:pos="0"/>
        </w:tabs>
        <w:ind w:left="720" w:hanging="720"/>
      </w:pPr>
      <w:rPr>
        <w:rFonts w:ascii="Calibri" w:hAnsi="Calibri" w:cs="Tahoma"/>
        <w:b w:val="0"/>
        <w:spacing w:val="-6"/>
        <w:kern w:val="1"/>
        <w:sz w:val="20"/>
        <w:szCs w:val="20"/>
        <w:lang w:val="sq-AL"/>
      </w:rPr>
    </w:lvl>
    <w:lvl w:ilvl="3">
      <w:start w:val="1"/>
      <w:numFmt w:val="decimal"/>
      <w:lvlText w:val="%1.%2.%3.%4"/>
      <w:lvlJc w:val="left"/>
      <w:pPr>
        <w:tabs>
          <w:tab w:val="num" w:pos="0"/>
        </w:tabs>
        <w:ind w:left="720" w:hanging="720"/>
      </w:pPr>
      <w:rPr>
        <w:rFonts w:ascii="Calibri" w:hAnsi="Calibri" w:cs="Tahoma"/>
        <w:b w:val="0"/>
        <w:spacing w:val="-6"/>
        <w:kern w:val="1"/>
        <w:sz w:val="20"/>
        <w:szCs w:val="20"/>
        <w:lang w:val="sq-AL"/>
      </w:rPr>
    </w:lvl>
    <w:lvl w:ilvl="4">
      <w:start w:val="1"/>
      <w:numFmt w:val="decimal"/>
      <w:lvlText w:val="%1.%2.%3.%4.%5"/>
      <w:lvlJc w:val="left"/>
      <w:pPr>
        <w:tabs>
          <w:tab w:val="num" w:pos="0"/>
        </w:tabs>
        <w:ind w:left="1080" w:hanging="1080"/>
      </w:pPr>
      <w:rPr>
        <w:rFonts w:ascii="Calibri" w:hAnsi="Calibri" w:cs="Tahoma"/>
        <w:b w:val="0"/>
        <w:spacing w:val="-6"/>
        <w:kern w:val="1"/>
        <w:sz w:val="20"/>
        <w:szCs w:val="20"/>
        <w:lang w:val="sq-AL"/>
      </w:rPr>
    </w:lvl>
    <w:lvl w:ilvl="5">
      <w:start w:val="1"/>
      <w:numFmt w:val="decimal"/>
      <w:lvlText w:val="%1.%2.%3.%4.%5.%6"/>
      <w:lvlJc w:val="left"/>
      <w:pPr>
        <w:tabs>
          <w:tab w:val="num" w:pos="0"/>
        </w:tabs>
        <w:ind w:left="1080" w:hanging="1080"/>
      </w:pPr>
      <w:rPr>
        <w:rFonts w:ascii="Calibri" w:hAnsi="Calibri" w:cs="Tahoma"/>
        <w:b w:val="0"/>
        <w:spacing w:val="-6"/>
        <w:kern w:val="1"/>
        <w:sz w:val="20"/>
        <w:szCs w:val="20"/>
        <w:lang w:val="sq-AL"/>
      </w:rPr>
    </w:lvl>
    <w:lvl w:ilvl="6">
      <w:start w:val="1"/>
      <w:numFmt w:val="decimal"/>
      <w:lvlText w:val="%1.%2.%3.%4.%5.%6.%7"/>
      <w:lvlJc w:val="left"/>
      <w:pPr>
        <w:tabs>
          <w:tab w:val="num" w:pos="0"/>
        </w:tabs>
        <w:ind w:left="1440" w:hanging="1440"/>
      </w:pPr>
      <w:rPr>
        <w:rFonts w:ascii="Calibri" w:hAnsi="Calibri" w:cs="Tahoma"/>
        <w:b w:val="0"/>
        <w:spacing w:val="-6"/>
        <w:kern w:val="1"/>
        <w:sz w:val="20"/>
        <w:szCs w:val="20"/>
        <w:lang w:val="sq-AL"/>
      </w:rPr>
    </w:lvl>
    <w:lvl w:ilvl="7">
      <w:start w:val="1"/>
      <w:numFmt w:val="decimal"/>
      <w:lvlText w:val="%1.%2.%3.%4.%5.%6.%7.%8"/>
      <w:lvlJc w:val="left"/>
      <w:pPr>
        <w:tabs>
          <w:tab w:val="num" w:pos="0"/>
        </w:tabs>
        <w:ind w:left="1440" w:hanging="1440"/>
      </w:pPr>
      <w:rPr>
        <w:rFonts w:ascii="Calibri" w:hAnsi="Calibri" w:cs="Tahoma"/>
        <w:b w:val="0"/>
        <w:spacing w:val="-6"/>
        <w:kern w:val="1"/>
        <w:sz w:val="20"/>
        <w:szCs w:val="20"/>
        <w:lang w:val="sq-AL"/>
      </w:rPr>
    </w:lvl>
    <w:lvl w:ilvl="8">
      <w:start w:val="1"/>
      <w:numFmt w:val="decimal"/>
      <w:lvlText w:val="%1.%2.%3.%4.%5.%6.%7.%8.%9"/>
      <w:lvlJc w:val="left"/>
      <w:pPr>
        <w:tabs>
          <w:tab w:val="num" w:pos="0"/>
        </w:tabs>
        <w:ind w:left="1800" w:hanging="1800"/>
      </w:pPr>
      <w:rPr>
        <w:rFonts w:ascii="Calibri" w:hAnsi="Calibri" w:cs="Tahoma"/>
        <w:b w:val="0"/>
        <w:spacing w:val="-6"/>
        <w:kern w:val="1"/>
        <w:sz w:val="20"/>
        <w:szCs w:val="20"/>
        <w:lang w:val="sq-AL"/>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Calibri" w:hAnsi="Calibri" w:cs="Calibri"/>
        <w:b w:val="0"/>
        <w:color w:val="000000"/>
        <w:sz w:val="20"/>
        <w:szCs w:val="20"/>
        <w:lang w:val="sq-AL"/>
      </w:rPr>
    </w:lvl>
  </w:abstractNum>
  <w:abstractNum w:abstractNumId="11" w15:restartNumberingAfterBreak="0">
    <w:nsid w:val="0000000D"/>
    <w:multiLevelType w:val="multilevel"/>
    <w:tmpl w:val="0000000D"/>
    <w:name w:val="WW8Num13"/>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0000000E"/>
    <w:multiLevelType w:val="multilevel"/>
    <w:tmpl w:val="0000000E"/>
    <w:name w:val="WW8Num14"/>
    <w:lvl w:ilvl="0">
      <w:start w:val="10"/>
      <w:numFmt w:val="decimal"/>
      <w:lvlText w:val="%1"/>
      <w:lvlJc w:val="left"/>
      <w:pPr>
        <w:tabs>
          <w:tab w:val="num" w:pos="0"/>
        </w:tabs>
        <w:ind w:left="360" w:hanging="360"/>
      </w:pPr>
      <w:rPr>
        <w:rFonts w:ascii="Calibri" w:hAnsi="Calibri" w:cs="Times New Roman"/>
        <w:sz w:val="20"/>
        <w:szCs w:val="20"/>
      </w:rPr>
    </w:lvl>
    <w:lvl w:ilvl="1">
      <w:start w:val="1"/>
      <w:numFmt w:val="decimal"/>
      <w:lvlText w:val="%1.%2"/>
      <w:lvlJc w:val="left"/>
      <w:pPr>
        <w:tabs>
          <w:tab w:val="num" w:pos="0"/>
        </w:tabs>
        <w:ind w:left="360" w:hanging="360"/>
      </w:pPr>
      <w:rPr>
        <w:rFonts w:ascii="Calibri" w:hAnsi="Calibri" w:cs="Times New Roman"/>
        <w:sz w:val="20"/>
        <w:szCs w:val="20"/>
      </w:rPr>
    </w:lvl>
    <w:lvl w:ilvl="2">
      <w:start w:val="1"/>
      <w:numFmt w:val="decimal"/>
      <w:lvlText w:val="%1.%2.%3"/>
      <w:lvlJc w:val="left"/>
      <w:pPr>
        <w:tabs>
          <w:tab w:val="num" w:pos="0"/>
        </w:tabs>
        <w:ind w:left="720" w:hanging="720"/>
      </w:pPr>
      <w:rPr>
        <w:rFonts w:ascii="Calibri" w:hAnsi="Calibri" w:cs="Times New Roman"/>
        <w:sz w:val="20"/>
        <w:szCs w:val="20"/>
      </w:rPr>
    </w:lvl>
    <w:lvl w:ilvl="3">
      <w:start w:val="1"/>
      <w:numFmt w:val="decimal"/>
      <w:lvlText w:val="%1.%2.%3.%4"/>
      <w:lvlJc w:val="left"/>
      <w:pPr>
        <w:tabs>
          <w:tab w:val="num" w:pos="0"/>
        </w:tabs>
        <w:ind w:left="720" w:hanging="720"/>
      </w:pPr>
      <w:rPr>
        <w:rFonts w:ascii="Calibri" w:hAnsi="Calibri" w:cs="Times New Roman"/>
        <w:sz w:val="20"/>
        <w:szCs w:val="20"/>
      </w:rPr>
    </w:lvl>
    <w:lvl w:ilvl="4">
      <w:start w:val="1"/>
      <w:numFmt w:val="decimal"/>
      <w:lvlText w:val="%1.%2.%3.%4.%5"/>
      <w:lvlJc w:val="left"/>
      <w:pPr>
        <w:tabs>
          <w:tab w:val="num" w:pos="0"/>
        </w:tabs>
        <w:ind w:left="1080" w:hanging="1080"/>
      </w:pPr>
      <w:rPr>
        <w:rFonts w:ascii="Calibri" w:hAnsi="Calibri" w:cs="Times New Roman"/>
        <w:sz w:val="20"/>
        <w:szCs w:val="20"/>
      </w:rPr>
    </w:lvl>
    <w:lvl w:ilvl="5">
      <w:start w:val="1"/>
      <w:numFmt w:val="decimal"/>
      <w:lvlText w:val="%1.%2.%3.%4.%5.%6"/>
      <w:lvlJc w:val="left"/>
      <w:pPr>
        <w:tabs>
          <w:tab w:val="num" w:pos="0"/>
        </w:tabs>
        <w:ind w:left="1080" w:hanging="1080"/>
      </w:pPr>
      <w:rPr>
        <w:rFonts w:ascii="Calibri" w:hAnsi="Calibri" w:cs="Times New Roman"/>
        <w:sz w:val="20"/>
        <w:szCs w:val="20"/>
      </w:rPr>
    </w:lvl>
    <w:lvl w:ilvl="6">
      <w:start w:val="1"/>
      <w:numFmt w:val="decimal"/>
      <w:lvlText w:val="%1.%2.%3.%4.%5.%6.%7"/>
      <w:lvlJc w:val="left"/>
      <w:pPr>
        <w:tabs>
          <w:tab w:val="num" w:pos="0"/>
        </w:tabs>
        <w:ind w:left="1440" w:hanging="1440"/>
      </w:pPr>
      <w:rPr>
        <w:rFonts w:ascii="Calibri" w:hAnsi="Calibri" w:cs="Times New Roman"/>
        <w:sz w:val="20"/>
        <w:szCs w:val="20"/>
      </w:rPr>
    </w:lvl>
    <w:lvl w:ilvl="7">
      <w:start w:val="1"/>
      <w:numFmt w:val="decimal"/>
      <w:lvlText w:val="%1.%2.%3.%4.%5.%6.%7.%8"/>
      <w:lvlJc w:val="left"/>
      <w:pPr>
        <w:tabs>
          <w:tab w:val="num" w:pos="0"/>
        </w:tabs>
        <w:ind w:left="1440" w:hanging="1440"/>
      </w:pPr>
      <w:rPr>
        <w:rFonts w:ascii="Calibri" w:hAnsi="Calibri" w:cs="Times New Roman"/>
        <w:sz w:val="20"/>
        <w:szCs w:val="20"/>
      </w:rPr>
    </w:lvl>
    <w:lvl w:ilvl="8">
      <w:start w:val="1"/>
      <w:numFmt w:val="decimal"/>
      <w:lvlText w:val="%1.%2.%3.%4.%5.%6.%7.%8.%9"/>
      <w:lvlJc w:val="left"/>
      <w:pPr>
        <w:tabs>
          <w:tab w:val="num" w:pos="0"/>
        </w:tabs>
        <w:ind w:left="1800" w:hanging="1800"/>
      </w:pPr>
      <w:rPr>
        <w:rFonts w:ascii="Calibri" w:hAnsi="Calibri" w:cs="Times New Roman"/>
        <w:sz w:val="20"/>
        <w:szCs w:val="20"/>
      </w:rPr>
    </w:lvl>
  </w:abstractNum>
  <w:abstractNum w:abstractNumId="13" w15:restartNumberingAfterBreak="0">
    <w:nsid w:val="0000000F"/>
    <w:multiLevelType w:val="multilevel"/>
    <w:tmpl w:val="0000000F"/>
    <w:name w:val="WW8Num25"/>
    <w:lvl w:ilvl="0">
      <w:start w:val="9"/>
      <w:numFmt w:val="decimal"/>
      <w:lvlText w:val="%1"/>
      <w:lvlJc w:val="left"/>
      <w:pPr>
        <w:tabs>
          <w:tab w:val="num" w:pos="0"/>
        </w:tabs>
        <w:ind w:left="360" w:hanging="360"/>
      </w:pPr>
      <w:rPr>
        <w:rFonts w:cs="Times New Roman"/>
        <w:b w:val="0"/>
        <w:bCs w:val="0"/>
        <w:i w:val="0"/>
        <w:iCs w:val="0"/>
      </w:rPr>
    </w:lvl>
    <w:lvl w:ilvl="1">
      <w:start w:val="2"/>
      <w:numFmt w:val="decimal"/>
      <w:lvlText w:val="%1.%2"/>
      <w:lvlJc w:val="left"/>
      <w:pPr>
        <w:tabs>
          <w:tab w:val="num" w:pos="0"/>
        </w:tabs>
        <w:ind w:left="360" w:hanging="360"/>
      </w:pPr>
      <w:rPr>
        <w:rFonts w:cs="Times New Roman"/>
        <w:b w:val="0"/>
        <w:bCs w:val="0"/>
        <w:i w:val="0"/>
        <w:iCs w:val="0"/>
      </w:rPr>
    </w:lvl>
    <w:lvl w:ilvl="2">
      <w:start w:val="3"/>
      <w:numFmt w:val="decimal"/>
      <w:lvlText w:val="%1.%2.%3"/>
      <w:lvlJc w:val="left"/>
      <w:pPr>
        <w:tabs>
          <w:tab w:val="num" w:pos="0"/>
        </w:tabs>
        <w:ind w:left="720" w:hanging="720"/>
      </w:pPr>
      <w:rPr>
        <w:rFonts w:cs="Times New Roman"/>
        <w:b w:val="0"/>
        <w:bCs w:val="0"/>
        <w:i w:val="0"/>
        <w:iCs w:val="0"/>
      </w:rPr>
    </w:lvl>
    <w:lvl w:ilvl="3">
      <w:start w:val="1"/>
      <w:numFmt w:val="decimal"/>
      <w:lvlText w:val="%1.%2.%3.%4"/>
      <w:lvlJc w:val="left"/>
      <w:pPr>
        <w:tabs>
          <w:tab w:val="num" w:pos="0"/>
        </w:tabs>
        <w:ind w:left="720" w:hanging="720"/>
      </w:pPr>
      <w:rPr>
        <w:rFonts w:cs="Times New Roman"/>
        <w:b w:val="0"/>
        <w:bCs w:val="0"/>
        <w:i w:val="0"/>
        <w:iCs w:val="0"/>
      </w:rPr>
    </w:lvl>
    <w:lvl w:ilvl="4">
      <w:start w:val="1"/>
      <w:numFmt w:val="decimal"/>
      <w:lvlText w:val="%1.%2.%3.%4.%5"/>
      <w:lvlJc w:val="left"/>
      <w:pPr>
        <w:tabs>
          <w:tab w:val="num" w:pos="0"/>
        </w:tabs>
        <w:ind w:left="1080" w:hanging="1080"/>
      </w:pPr>
      <w:rPr>
        <w:rFonts w:cs="Times New Roman"/>
        <w:b w:val="0"/>
        <w:bCs w:val="0"/>
        <w:i w:val="0"/>
        <w:iCs w:val="0"/>
      </w:rPr>
    </w:lvl>
    <w:lvl w:ilvl="5">
      <w:start w:val="1"/>
      <w:numFmt w:val="decimal"/>
      <w:lvlText w:val="%1.%2.%3.%4.%5.%6"/>
      <w:lvlJc w:val="left"/>
      <w:pPr>
        <w:tabs>
          <w:tab w:val="num" w:pos="0"/>
        </w:tabs>
        <w:ind w:left="1080" w:hanging="1080"/>
      </w:pPr>
      <w:rPr>
        <w:rFonts w:cs="Times New Roman"/>
        <w:b w:val="0"/>
        <w:bCs w:val="0"/>
        <w:i w:val="0"/>
        <w:iCs w:val="0"/>
      </w:rPr>
    </w:lvl>
    <w:lvl w:ilvl="6">
      <w:start w:val="1"/>
      <w:numFmt w:val="decimal"/>
      <w:lvlText w:val="%1.%2.%3.%4.%5.%6.%7"/>
      <w:lvlJc w:val="left"/>
      <w:pPr>
        <w:tabs>
          <w:tab w:val="num" w:pos="0"/>
        </w:tabs>
        <w:ind w:left="1440" w:hanging="1440"/>
      </w:pPr>
      <w:rPr>
        <w:rFonts w:cs="Times New Roman"/>
        <w:b w:val="0"/>
        <w:bCs w:val="0"/>
        <w:i w:val="0"/>
        <w:iCs w:val="0"/>
      </w:rPr>
    </w:lvl>
    <w:lvl w:ilvl="7">
      <w:start w:val="1"/>
      <w:numFmt w:val="decimal"/>
      <w:lvlText w:val="%1.%2.%3.%4.%5.%6.%7.%8"/>
      <w:lvlJc w:val="left"/>
      <w:pPr>
        <w:tabs>
          <w:tab w:val="num" w:pos="0"/>
        </w:tabs>
        <w:ind w:left="1440" w:hanging="1440"/>
      </w:pPr>
      <w:rPr>
        <w:rFonts w:cs="Times New Roman"/>
        <w:b w:val="0"/>
        <w:bCs w:val="0"/>
        <w:i w:val="0"/>
        <w:iCs w:val="0"/>
      </w:rPr>
    </w:lvl>
    <w:lvl w:ilvl="8">
      <w:start w:val="1"/>
      <w:numFmt w:val="decimal"/>
      <w:lvlText w:val="%1.%2.%3.%4.%5.%6.%7.%8.%9"/>
      <w:lvlJc w:val="left"/>
      <w:pPr>
        <w:tabs>
          <w:tab w:val="num" w:pos="0"/>
        </w:tabs>
        <w:ind w:left="1800" w:hanging="1800"/>
      </w:pPr>
      <w:rPr>
        <w:rFonts w:cs="Times New Roman"/>
        <w:b w:val="0"/>
        <w:bCs w:val="0"/>
        <w:i w:val="0"/>
        <w:iCs w:val="0"/>
      </w:rPr>
    </w:lvl>
  </w:abstractNum>
  <w:abstractNum w:abstractNumId="14" w15:restartNumberingAfterBreak="0">
    <w:nsid w:val="00000010"/>
    <w:multiLevelType w:val="singleLevel"/>
    <w:tmpl w:val="F7423AFE"/>
    <w:name w:val="WW8Num19"/>
    <w:lvl w:ilvl="0">
      <w:start w:val="1"/>
      <w:numFmt w:val="decimal"/>
      <w:lvlText w:val="%1)"/>
      <w:lvlJc w:val="left"/>
      <w:pPr>
        <w:tabs>
          <w:tab w:val="num" w:pos="0"/>
        </w:tabs>
        <w:ind w:left="1120" w:hanging="360"/>
      </w:pPr>
      <w:rPr>
        <w:rFonts w:ascii="Garamond" w:eastAsia="Times New Roman" w:hAnsi="Garamond" w:cs="Garamond"/>
        <w:b w:val="0"/>
        <w:bCs/>
        <w:sz w:val="20"/>
        <w:szCs w:val="20"/>
      </w:rPr>
    </w:lvl>
  </w:abstractNum>
  <w:abstractNum w:abstractNumId="15" w15:restartNumberingAfterBreak="0">
    <w:nsid w:val="00000011"/>
    <w:multiLevelType w:val="singleLevel"/>
    <w:tmpl w:val="7EEEF3DA"/>
    <w:name w:val="WW8Num31"/>
    <w:lvl w:ilvl="0">
      <w:start w:val="2"/>
      <w:numFmt w:val="decimal"/>
      <w:lvlText w:val="%1."/>
      <w:lvlJc w:val="left"/>
      <w:pPr>
        <w:tabs>
          <w:tab w:val="num" w:pos="0"/>
        </w:tabs>
        <w:ind w:left="0" w:firstLine="0"/>
      </w:pPr>
      <w:rPr>
        <w:rFonts w:ascii="Garamond" w:hAnsi="Garamond" w:cs="Courier New" w:hint="default"/>
        <w:b w:val="0"/>
        <w:sz w:val="20"/>
        <w:szCs w:val="21"/>
      </w:rPr>
    </w:lvl>
  </w:abstractNum>
  <w:abstractNum w:abstractNumId="16" w15:restartNumberingAfterBreak="0">
    <w:nsid w:val="00000012"/>
    <w:multiLevelType w:val="multilevel"/>
    <w:tmpl w:val="00000012"/>
    <w:name w:val="WW8Num18"/>
    <w:lvl w:ilvl="0">
      <w:start w:val="9"/>
      <w:numFmt w:val="decimal"/>
      <w:lvlText w:val="%1."/>
      <w:lvlJc w:val="left"/>
      <w:pPr>
        <w:tabs>
          <w:tab w:val="num" w:pos="0"/>
        </w:tabs>
        <w:ind w:left="720" w:hanging="360"/>
      </w:pPr>
      <w:rPr>
        <w:rFonts w:ascii="Calibri" w:hAnsi="Calibri" w:cs="Times New Roman"/>
        <w:b w:val="0"/>
        <w:spacing w:val="-6"/>
        <w:kern w:val="1"/>
        <w:sz w:val="20"/>
        <w:szCs w:val="20"/>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34"/>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3"/>
    <w:multiLevelType w:val="multilevel"/>
    <w:tmpl w:val="00000013"/>
    <w:name w:val="WW8Num33"/>
    <w:lvl w:ilvl="0">
      <w:start w:val="30"/>
      <w:numFmt w:val="decimal"/>
      <w:lvlText w:val="%1."/>
      <w:lvlJc w:val="left"/>
      <w:pPr>
        <w:tabs>
          <w:tab w:val="num" w:pos="0"/>
        </w:tabs>
        <w:ind w:left="720" w:hanging="360"/>
      </w:pPr>
      <w:rPr>
        <w:rFonts w:cs="Times New Roman"/>
        <w:b/>
        <w:color w:val="auto"/>
      </w:rPr>
    </w:lvl>
    <w:lvl w:ilvl="1">
      <w:start w:val="1"/>
      <w:numFmt w:val="decimal"/>
      <w:lvlText w:val="%1.%2"/>
      <w:lvlJc w:val="left"/>
      <w:pPr>
        <w:tabs>
          <w:tab w:val="num" w:pos="0"/>
        </w:tabs>
        <w:ind w:left="720" w:hanging="360"/>
      </w:pPr>
      <w:rPr>
        <w:rFonts w:ascii="Calibri" w:hAnsi="Calibri" w:cs="Times New Roman"/>
        <w:b w:val="0"/>
        <w:bCs w:val="0"/>
        <w:color w:val="auto"/>
      </w:rPr>
    </w:lvl>
    <w:lvl w:ilvl="2">
      <w:start w:val="1"/>
      <w:numFmt w:val="decimal"/>
      <w:lvlText w:val="%1.%2.%3"/>
      <w:lvlJc w:val="left"/>
      <w:pPr>
        <w:tabs>
          <w:tab w:val="num" w:pos="0"/>
        </w:tabs>
        <w:ind w:left="1080" w:hanging="720"/>
      </w:pPr>
      <w:rPr>
        <w:rFonts w:ascii="Calibri" w:hAnsi="Calibri" w:cs="Times New Roman"/>
        <w:b w:val="0"/>
        <w:bCs w:val="0"/>
        <w:color w:val="auto"/>
      </w:rPr>
    </w:lvl>
    <w:lvl w:ilvl="3">
      <w:start w:val="1"/>
      <w:numFmt w:val="decimal"/>
      <w:lvlText w:val="%1.%2.%3.%4"/>
      <w:lvlJc w:val="left"/>
      <w:pPr>
        <w:tabs>
          <w:tab w:val="num" w:pos="0"/>
        </w:tabs>
        <w:ind w:left="1080" w:hanging="720"/>
      </w:pPr>
      <w:rPr>
        <w:rFonts w:ascii="Calibri" w:hAnsi="Calibri" w:cs="Times New Roman"/>
        <w:b w:val="0"/>
        <w:bCs w:val="0"/>
        <w:color w:val="auto"/>
      </w:rPr>
    </w:lvl>
    <w:lvl w:ilvl="4">
      <w:start w:val="1"/>
      <w:numFmt w:val="decimal"/>
      <w:lvlText w:val="%1.%2.%3.%4.%5"/>
      <w:lvlJc w:val="left"/>
      <w:pPr>
        <w:tabs>
          <w:tab w:val="num" w:pos="0"/>
        </w:tabs>
        <w:ind w:left="1440" w:hanging="1080"/>
      </w:pPr>
      <w:rPr>
        <w:rFonts w:ascii="Calibri" w:hAnsi="Calibri" w:cs="Times New Roman"/>
        <w:b w:val="0"/>
        <w:bCs w:val="0"/>
        <w:color w:val="auto"/>
      </w:rPr>
    </w:lvl>
    <w:lvl w:ilvl="5">
      <w:start w:val="1"/>
      <w:numFmt w:val="decimal"/>
      <w:lvlText w:val="%1.%2.%3.%4.%5.%6"/>
      <w:lvlJc w:val="left"/>
      <w:pPr>
        <w:tabs>
          <w:tab w:val="num" w:pos="0"/>
        </w:tabs>
        <w:ind w:left="1440" w:hanging="1080"/>
      </w:pPr>
      <w:rPr>
        <w:rFonts w:ascii="Calibri" w:hAnsi="Calibri" w:cs="Times New Roman"/>
        <w:b w:val="0"/>
        <w:bCs w:val="0"/>
        <w:color w:val="auto"/>
      </w:rPr>
    </w:lvl>
    <w:lvl w:ilvl="6">
      <w:start w:val="1"/>
      <w:numFmt w:val="decimal"/>
      <w:lvlText w:val="%1.%2.%3.%4.%5.%6.%7"/>
      <w:lvlJc w:val="left"/>
      <w:pPr>
        <w:tabs>
          <w:tab w:val="num" w:pos="0"/>
        </w:tabs>
        <w:ind w:left="1800" w:hanging="1440"/>
      </w:pPr>
      <w:rPr>
        <w:rFonts w:ascii="Calibri" w:hAnsi="Calibri" w:cs="Times New Roman"/>
        <w:b w:val="0"/>
        <w:bCs w:val="0"/>
        <w:color w:val="auto"/>
      </w:rPr>
    </w:lvl>
    <w:lvl w:ilvl="7">
      <w:start w:val="1"/>
      <w:numFmt w:val="decimal"/>
      <w:lvlText w:val="%1.%2.%3.%4.%5.%6.%7.%8"/>
      <w:lvlJc w:val="left"/>
      <w:pPr>
        <w:tabs>
          <w:tab w:val="num" w:pos="0"/>
        </w:tabs>
        <w:ind w:left="1800" w:hanging="1440"/>
      </w:pPr>
      <w:rPr>
        <w:rFonts w:ascii="Calibri" w:hAnsi="Calibri" w:cs="Times New Roman"/>
        <w:b w:val="0"/>
        <w:bCs w:val="0"/>
        <w:color w:val="auto"/>
      </w:rPr>
    </w:lvl>
    <w:lvl w:ilvl="8">
      <w:start w:val="1"/>
      <w:numFmt w:val="decimal"/>
      <w:lvlText w:val="%1.%2.%3.%4.%5.%6.%7.%8.%9"/>
      <w:lvlJc w:val="left"/>
      <w:pPr>
        <w:tabs>
          <w:tab w:val="num" w:pos="0"/>
        </w:tabs>
        <w:ind w:left="2160" w:hanging="1800"/>
      </w:pPr>
      <w:rPr>
        <w:rFonts w:ascii="Calibri" w:hAnsi="Calibri" w:cs="Times New Roman"/>
        <w:b w:val="0"/>
        <w:bCs w:val="0"/>
        <w:color w:val="auto"/>
      </w:rPr>
    </w:lvl>
  </w:abstractNum>
  <w:abstractNum w:abstractNumId="18" w15:restartNumberingAfterBreak="0">
    <w:nsid w:val="00000014"/>
    <w:multiLevelType w:val="multilevel"/>
    <w:tmpl w:val="DE12F222"/>
    <w:name w:val="WW8Num23"/>
    <w:lvl w:ilvl="0">
      <w:start w:val="1"/>
      <w:numFmt w:val="decimal"/>
      <w:lvlText w:val="%1."/>
      <w:lvlJc w:val="left"/>
      <w:pPr>
        <w:tabs>
          <w:tab w:val="num" w:pos="720"/>
        </w:tabs>
        <w:ind w:left="720" w:hanging="360"/>
      </w:pPr>
      <w:rPr>
        <w:rFonts w:hint="default"/>
        <w:sz w:val="20"/>
        <w:szCs w:val="20"/>
      </w:rPr>
    </w:lvl>
    <w:lvl w:ilvl="1">
      <w:start w:val="2"/>
      <w:numFmt w:val="decimal"/>
      <w:lvlText w:val="%2)"/>
      <w:lvlJc w:val="left"/>
      <w:pPr>
        <w:tabs>
          <w:tab w:val="num" w:pos="1440"/>
        </w:tabs>
        <w:ind w:left="1440" w:hanging="360"/>
      </w:pPr>
      <w:rPr>
        <w:rFonts w:ascii="Garamond" w:hAnsi="Garamond" w:cs="Symbol" w:hint="default"/>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Garamond" w:eastAsia="Times New Roman" w:hAnsi="Garamond" w:cs="Garamond"/>
        <w:b w:val="0"/>
        <w:sz w:val="20"/>
        <w:szCs w:val="20"/>
      </w:rPr>
    </w:lvl>
    <w:lvl w:ilvl="4">
      <w:start w:val="1"/>
      <w:numFmt w:val="decimal"/>
      <w:lvlText w:val="%5)"/>
      <w:lvlJc w:val="left"/>
      <w:pPr>
        <w:tabs>
          <w:tab w:val="num" w:pos="3600"/>
        </w:tabs>
        <w:ind w:left="3600" w:hanging="360"/>
      </w:pPr>
      <w:rPr>
        <w:rFonts w:ascii="Garamond" w:eastAsia="Times New Roman" w:hAnsi="Garamond" w:cs="Garamond"/>
        <w:b w:val="0"/>
        <w:sz w:val="20"/>
        <w:szCs w:val="2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5"/>
    <w:multiLevelType w:val="multilevel"/>
    <w:tmpl w:val="25189064"/>
    <w:name w:val="WW8Num21"/>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0" w15:restartNumberingAfterBreak="0">
    <w:nsid w:val="00000016"/>
    <w:multiLevelType w:val="multilevel"/>
    <w:tmpl w:val="00000016"/>
    <w:name w:val="WW8Num22"/>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15:restartNumberingAfterBreak="0">
    <w:nsid w:val="00000018"/>
    <w:multiLevelType w:val="multilevel"/>
    <w:tmpl w:val="64C65916"/>
    <w:name w:val="WW8Num24"/>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4."/>
      <w:lvlJc w:val="left"/>
      <w:pPr>
        <w:ind w:left="720" w:hanging="36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2" w15:restartNumberingAfterBreak="0">
    <w:nsid w:val="0000001A"/>
    <w:multiLevelType w:val="multilevel"/>
    <w:tmpl w:val="EF5054C0"/>
    <w:name w:val="WW8Num2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3" w15:restartNumberingAfterBreak="0">
    <w:nsid w:val="0000001B"/>
    <w:multiLevelType w:val="multilevel"/>
    <w:tmpl w:val="C3E84E28"/>
    <w:name w:val="WW8Num30"/>
    <w:lvl w:ilvl="0">
      <w:start w:val="1"/>
      <w:numFmt w:val="decimal"/>
      <w:lvlText w:val="%1."/>
      <w:lvlJc w:val="left"/>
      <w:pPr>
        <w:tabs>
          <w:tab w:val="num" w:pos="502"/>
        </w:tabs>
        <w:ind w:left="502" w:hanging="360"/>
      </w:pPr>
      <w:rPr>
        <w:rFonts w:ascii="Garamond" w:hAnsi="Garamond" w:cs="Symbol" w:hint="default"/>
        <w:b w:val="0"/>
        <w:color w:val="auto"/>
      </w:rPr>
    </w:lvl>
    <w:lvl w:ilvl="1">
      <w:start w:val="1"/>
      <w:numFmt w:val="decimal"/>
      <w:lvlText w:val="%2."/>
      <w:lvlJc w:val="left"/>
      <w:pPr>
        <w:tabs>
          <w:tab w:val="num" w:pos="1080"/>
        </w:tabs>
        <w:ind w:left="1080" w:hanging="360"/>
      </w:pPr>
      <w:rPr>
        <w:rFonts w:cs="Garamond"/>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C"/>
    <w:multiLevelType w:val="multilevel"/>
    <w:tmpl w:val="0000001C"/>
    <w:name w:val="WW8Num28"/>
    <w:lvl w:ilvl="0">
      <w:start w:val="9"/>
      <w:numFmt w:val="decimal"/>
      <w:lvlText w:val="%1"/>
      <w:lvlJc w:val="left"/>
      <w:pPr>
        <w:tabs>
          <w:tab w:val="num" w:pos="0"/>
        </w:tabs>
        <w:ind w:left="405" w:hanging="405"/>
      </w:pPr>
      <w:rPr>
        <w:b/>
      </w:rPr>
    </w:lvl>
    <w:lvl w:ilvl="1">
      <w:start w:val="1"/>
      <w:numFmt w:val="decimal"/>
      <w:lvlText w:val="%1.%2"/>
      <w:lvlJc w:val="left"/>
      <w:pPr>
        <w:tabs>
          <w:tab w:val="num" w:pos="0"/>
        </w:tabs>
        <w:ind w:left="408" w:hanging="405"/>
      </w:pPr>
      <w:rPr>
        <w:b/>
      </w:rPr>
    </w:lvl>
    <w:lvl w:ilvl="2">
      <w:start w:val="4"/>
      <w:numFmt w:val="decimal"/>
      <w:lvlText w:val="%1.%2.%3"/>
      <w:lvlJc w:val="left"/>
      <w:pPr>
        <w:tabs>
          <w:tab w:val="num" w:pos="0"/>
        </w:tabs>
        <w:ind w:left="726" w:hanging="720"/>
      </w:pPr>
      <w:rPr>
        <w:b/>
      </w:rPr>
    </w:lvl>
    <w:lvl w:ilvl="3">
      <w:start w:val="1"/>
      <w:numFmt w:val="decimal"/>
      <w:lvlText w:val="%1.%2.%3.%4"/>
      <w:lvlJc w:val="left"/>
      <w:pPr>
        <w:tabs>
          <w:tab w:val="num" w:pos="0"/>
        </w:tabs>
        <w:ind w:left="729" w:hanging="720"/>
      </w:pPr>
      <w:rPr>
        <w:b/>
      </w:rPr>
    </w:lvl>
    <w:lvl w:ilvl="4">
      <w:start w:val="1"/>
      <w:numFmt w:val="decimal"/>
      <w:lvlText w:val="%1.%2.%3.%4.%5"/>
      <w:lvlJc w:val="left"/>
      <w:pPr>
        <w:tabs>
          <w:tab w:val="num" w:pos="0"/>
        </w:tabs>
        <w:ind w:left="732" w:hanging="720"/>
      </w:pPr>
      <w:rPr>
        <w:b/>
      </w:rPr>
    </w:lvl>
    <w:lvl w:ilvl="5">
      <w:start w:val="1"/>
      <w:numFmt w:val="decimal"/>
      <w:lvlText w:val="%1.%2.%3.%4.%5.%6"/>
      <w:lvlJc w:val="left"/>
      <w:pPr>
        <w:tabs>
          <w:tab w:val="num" w:pos="0"/>
        </w:tabs>
        <w:ind w:left="1095" w:hanging="1080"/>
      </w:pPr>
      <w:rPr>
        <w:b/>
      </w:rPr>
    </w:lvl>
    <w:lvl w:ilvl="6">
      <w:start w:val="1"/>
      <w:numFmt w:val="decimal"/>
      <w:lvlText w:val="%1.%2.%3.%4.%5.%6.%7"/>
      <w:lvlJc w:val="left"/>
      <w:pPr>
        <w:tabs>
          <w:tab w:val="num" w:pos="0"/>
        </w:tabs>
        <w:ind w:left="1098" w:hanging="1080"/>
      </w:pPr>
      <w:rPr>
        <w:b/>
      </w:rPr>
    </w:lvl>
    <w:lvl w:ilvl="7">
      <w:start w:val="1"/>
      <w:numFmt w:val="decimal"/>
      <w:lvlText w:val="%1.%2.%3.%4.%5.%6.%7.%8"/>
      <w:lvlJc w:val="left"/>
      <w:pPr>
        <w:tabs>
          <w:tab w:val="num" w:pos="0"/>
        </w:tabs>
        <w:ind w:left="1461" w:hanging="1440"/>
      </w:pPr>
      <w:rPr>
        <w:b/>
      </w:rPr>
    </w:lvl>
    <w:lvl w:ilvl="8">
      <w:start w:val="1"/>
      <w:numFmt w:val="decimal"/>
      <w:lvlText w:val="%1.%2.%3.%4.%5.%6.%7.%8.%9"/>
      <w:lvlJc w:val="left"/>
      <w:pPr>
        <w:tabs>
          <w:tab w:val="num" w:pos="0"/>
        </w:tabs>
        <w:ind w:left="1464" w:hanging="1440"/>
      </w:pPr>
      <w:rPr>
        <w:b/>
      </w:rPr>
    </w:lvl>
  </w:abstractNum>
  <w:abstractNum w:abstractNumId="25"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0"/>
    <w:multiLevelType w:val="multilevel"/>
    <w:tmpl w:val="00000020"/>
    <w:name w:val="WW8Num32"/>
    <w:lvl w:ilvl="0">
      <w:start w:val="27"/>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00000022"/>
    <w:multiLevelType w:val="multilevel"/>
    <w:tmpl w:val="07407A4A"/>
    <w:name w:val="WW8Num34"/>
    <w:lvl w:ilvl="0">
      <w:start w:val="1"/>
      <w:numFmt w:val="decimal"/>
      <w:lvlText w:val="%1."/>
      <w:lvlJc w:val="left"/>
      <w:pPr>
        <w:tabs>
          <w:tab w:val="num" w:pos="0"/>
        </w:tabs>
        <w:ind w:left="927" w:hanging="360"/>
      </w:pPr>
      <w:rPr>
        <w:b w:val="0"/>
        <w:bCs/>
        <w:i w:val="0"/>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1647" w:hanging="108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007" w:hanging="1440"/>
      </w:pPr>
    </w:lvl>
  </w:abstractNum>
  <w:abstractNum w:abstractNumId="28" w15:restartNumberingAfterBreak="0">
    <w:nsid w:val="00000023"/>
    <w:multiLevelType w:val="multilevel"/>
    <w:tmpl w:val="00000023"/>
    <w:name w:val="WW8Num35"/>
    <w:lvl w:ilvl="0">
      <w:start w:val="34"/>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00000024"/>
    <w:multiLevelType w:val="multilevel"/>
    <w:tmpl w:val="3B8CC0EC"/>
    <w:name w:val="WW8Num36"/>
    <w:lvl w:ilvl="0">
      <w:start w:val="1"/>
      <w:numFmt w:val="decimal"/>
      <w:lvlText w:val="%1."/>
      <w:lvlJc w:val="left"/>
      <w:pPr>
        <w:tabs>
          <w:tab w:val="num" w:pos="0"/>
        </w:tabs>
        <w:ind w:left="360" w:hanging="360"/>
      </w:pPr>
      <w:rPr>
        <w:rFonts w:ascii="Garamond" w:eastAsia="Times New Roman" w:hAnsi="Garamond" w:cs="Times New Roman" w:hint="default"/>
        <w:bCs/>
        <w:sz w:val="20"/>
        <w:szCs w:val="20"/>
      </w:rPr>
    </w:lvl>
    <w:lvl w:ilvl="1">
      <w:start w:val="1"/>
      <w:numFmt w:val="lowerLetter"/>
      <w:lvlText w:val="%2)"/>
      <w:lvlJc w:val="left"/>
      <w:pPr>
        <w:tabs>
          <w:tab w:val="num" w:pos="0"/>
        </w:tabs>
        <w:ind w:left="792" w:hanging="432"/>
      </w:pPr>
    </w:lvl>
    <w:lvl w:ilvl="2">
      <w:start w:val="2"/>
      <w:numFmt w:val="bullet"/>
      <w:lvlText w:val="-"/>
      <w:lvlJc w:val="left"/>
      <w:pPr>
        <w:tabs>
          <w:tab w:val="num" w:pos="0"/>
        </w:tabs>
        <w:ind w:left="1224" w:hanging="504"/>
      </w:pPr>
      <w:rPr>
        <w:rFonts w:ascii="Times New Roman" w:hAnsi="Times New Roman" w:cs="Times New Roman"/>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00000027"/>
    <w:multiLevelType w:val="multilevel"/>
    <w:tmpl w:val="00000027"/>
    <w:lvl w:ilvl="0">
      <w:start w:val="28"/>
      <w:numFmt w:val="decimal"/>
      <w:lvlText w:val="%1"/>
      <w:lvlJc w:val="left"/>
      <w:pPr>
        <w:tabs>
          <w:tab w:val="num" w:pos="390"/>
        </w:tabs>
        <w:ind w:left="390" w:hanging="390"/>
      </w:pPr>
      <w:rPr>
        <w:rFonts w:ascii="Garamond" w:hAnsi="Garamond" w:cs="Garamond" w:hint="default"/>
        <w:sz w:val="20"/>
        <w:szCs w:val="20"/>
      </w:rPr>
    </w:lvl>
    <w:lvl w:ilvl="1">
      <w:start w:val="1"/>
      <w:numFmt w:val="decimal"/>
      <w:lvlText w:val="%1.%2"/>
      <w:lvlJc w:val="left"/>
      <w:pPr>
        <w:tabs>
          <w:tab w:val="num" w:pos="390"/>
        </w:tabs>
        <w:ind w:left="390" w:hanging="390"/>
      </w:pPr>
      <w:rPr>
        <w:rFonts w:ascii="Garamond" w:hAnsi="Garamond" w:cs="Garamond" w:hint="default"/>
        <w:sz w:val="20"/>
        <w:szCs w:val="20"/>
      </w:rPr>
    </w:lvl>
    <w:lvl w:ilvl="2">
      <w:start w:val="1"/>
      <w:numFmt w:val="decimal"/>
      <w:lvlText w:val="%1.%2.%3"/>
      <w:lvlJc w:val="left"/>
      <w:pPr>
        <w:tabs>
          <w:tab w:val="num" w:pos="720"/>
        </w:tabs>
        <w:ind w:left="720" w:hanging="720"/>
      </w:pPr>
      <w:rPr>
        <w:rFonts w:ascii="Garamond" w:hAnsi="Garamond" w:cs="Garamond" w:hint="default"/>
        <w:sz w:val="20"/>
        <w:szCs w:val="20"/>
      </w:rPr>
    </w:lvl>
    <w:lvl w:ilvl="3">
      <w:start w:val="1"/>
      <w:numFmt w:val="decimal"/>
      <w:lvlText w:val="%1.%2.%3.%4"/>
      <w:lvlJc w:val="left"/>
      <w:pPr>
        <w:tabs>
          <w:tab w:val="num" w:pos="720"/>
        </w:tabs>
        <w:ind w:left="720" w:hanging="720"/>
      </w:pPr>
      <w:rPr>
        <w:rFonts w:ascii="Garamond" w:hAnsi="Garamond" w:cs="Garamond" w:hint="default"/>
        <w:sz w:val="20"/>
        <w:szCs w:val="20"/>
      </w:rPr>
    </w:lvl>
    <w:lvl w:ilvl="4">
      <w:start w:val="1"/>
      <w:numFmt w:val="decimal"/>
      <w:lvlText w:val="%1.%2.%3.%4.%5"/>
      <w:lvlJc w:val="left"/>
      <w:pPr>
        <w:tabs>
          <w:tab w:val="num" w:pos="1080"/>
        </w:tabs>
        <w:ind w:left="1080" w:hanging="1080"/>
      </w:pPr>
      <w:rPr>
        <w:rFonts w:ascii="Garamond" w:hAnsi="Garamond" w:cs="Garamond" w:hint="default"/>
        <w:sz w:val="20"/>
        <w:szCs w:val="20"/>
      </w:rPr>
    </w:lvl>
    <w:lvl w:ilvl="5">
      <w:start w:val="1"/>
      <w:numFmt w:val="decimal"/>
      <w:lvlText w:val="%1.%2.%3.%4.%5.%6"/>
      <w:lvlJc w:val="left"/>
      <w:pPr>
        <w:tabs>
          <w:tab w:val="num" w:pos="1080"/>
        </w:tabs>
        <w:ind w:left="1080" w:hanging="1080"/>
      </w:pPr>
      <w:rPr>
        <w:rFonts w:ascii="Garamond" w:hAnsi="Garamond" w:cs="Garamond" w:hint="default"/>
        <w:sz w:val="20"/>
        <w:szCs w:val="20"/>
      </w:rPr>
    </w:lvl>
    <w:lvl w:ilvl="6">
      <w:start w:val="1"/>
      <w:numFmt w:val="decimal"/>
      <w:lvlText w:val="%1.%2.%3.%4.%5.%6.%7"/>
      <w:lvlJc w:val="left"/>
      <w:pPr>
        <w:tabs>
          <w:tab w:val="num" w:pos="1440"/>
        </w:tabs>
        <w:ind w:left="1440" w:hanging="1440"/>
      </w:pPr>
      <w:rPr>
        <w:rFonts w:ascii="Garamond" w:hAnsi="Garamond" w:cs="Garamond" w:hint="default"/>
        <w:sz w:val="20"/>
        <w:szCs w:val="20"/>
      </w:rPr>
    </w:lvl>
    <w:lvl w:ilvl="7">
      <w:start w:val="1"/>
      <w:numFmt w:val="decimal"/>
      <w:lvlText w:val="%1.%2.%3.%4.%5.%6.%7.%8"/>
      <w:lvlJc w:val="left"/>
      <w:pPr>
        <w:tabs>
          <w:tab w:val="num" w:pos="1440"/>
        </w:tabs>
        <w:ind w:left="1440" w:hanging="1440"/>
      </w:pPr>
      <w:rPr>
        <w:rFonts w:ascii="Garamond" w:hAnsi="Garamond" w:cs="Garamond" w:hint="default"/>
        <w:sz w:val="20"/>
        <w:szCs w:val="20"/>
      </w:rPr>
    </w:lvl>
    <w:lvl w:ilvl="8">
      <w:start w:val="1"/>
      <w:numFmt w:val="decimal"/>
      <w:lvlText w:val="%1.%2.%3.%4.%5.%6.%7.%8.%9"/>
      <w:lvlJc w:val="left"/>
      <w:pPr>
        <w:tabs>
          <w:tab w:val="num" w:pos="1440"/>
        </w:tabs>
        <w:ind w:left="1440" w:hanging="1440"/>
      </w:pPr>
      <w:rPr>
        <w:rFonts w:ascii="Garamond" w:hAnsi="Garamond" w:cs="Garamond" w:hint="default"/>
        <w:sz w:val="20"/>
        <w:szCs w:val="20"/>
      </w:rPr>
    </w:lvl>
  </w:abstractNum>
  <w:abstractNum w:abstractNumId="31" w15:restartNumberingAfterBreak="0">
    <w:nsid w:val="00000028"/>
    <w:multiLevelType w:val="multilevel"/>
    <w:tmpl w:val="00000028"/>
    <w:name w:val="WWNum40"/>
    <w:lvl w:ilvl="0">
      <w:start w:val="4"/>
      <w:numFmt w:val="decimal"/>
      <w:lvlText w:val="%1."/>
      <w:lvlJc w:val="left"/>
      <w:pPr>
        <w:tabs>
          <w:tab w:val="num" w:pos="0"/>
        </w:tabs>
        <w:ind w:left="0" w:firstLine="0"/>
      </w:pPr>
      <w:rPr>
        <w:rFonts w:ascii="Garamond" w:hAnsi="Garamond" w:cs="Times New Roman"/>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2" w15:restartNumberingAfterBreak="0">
    <w:nsid w:val="00000029"/>
    <w:multiLevelType w:val="multilevel"/>
    <w:tmpl w:val="00000029"/>
    <w:name w:val="WW8Num41"/>
    <w:lvl w:ilvl="0">
      <w:start w:val="1"/>
      <w:numFmt w:val="decimal"/>
      <w:lvlText w:val="%1."/>
      <w:lvlJc w:val="left"/>
      <w:pPr>
        <w:tabs>
          <w:tab w:val="num" w:pos="360"/>
        </w:tabs>
        <w:ind w:left="360" w:hanging="360"/>
      </w:pPr>
      <w:rPr>
        <w:rFonts w:ascii="Garamond" w:hAnsi="Garamond" w:cs="Garamond"/>
        <w:sz w:val="20"/>
        <w:szCs w:val="20"/>
      </w:rPr>
    </w:lvl>
    <w:lvl w:ilvl="1">
      <w:start w:val="1"/>
      <w:numFmt w:val="decimal"/>
      <w:lvlText w:val="%2)"/>
      <w:lvlJc w:val="left"/>
      <w:pPr>
        <w:tabs>
          <w:tab w:val="num" w:pos="1440"/>
        </w:tabs>
        <w:ind w:left="1440" w:hanging="360"/>
      </w:pPr>
      <w:rPr>
        <w:rFonts w:ascii="Garamond" w:hAnsi="Garamond" w:cs="Garamond"/>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A"/>
    <w:multiLevelType w:val="multilevel"/>
    <w:tmpl w:val="0000002A"/>
    <w:name w:val="WW8Num42"/>
    <w:lvl w:ilvl="0">
      <w:start w:val="1"/>
      <w:numFmt w:val="decimal"/>
      <w:lvlText w:val="%1."/>
      <w:lvlJc w:val="left"/>
      <w:pPr>
        <w:tabs>
          <w:tab w:val="num" w:pos="360"/>
        </w:tabs>
        <w:ind w:left="360" w:hanging="360"/>
      </w:pPr>
      <w:rPr>
        <w:rFonts w:ascii="Garamond" w:hAnsi="Garamond" w:cs="Garamond"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2B"/>
    <w:multiLevelType w:val="multilevel"/>
    <w:tmpl w:val="FFEA420A"/>
    <w:name w:val="WW8Num43"/>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ascii="Garamond" w:hAnsi="Garamond" w:cs="Symbol" w:hint="default"/>
      </w:rPr>
    </w:lvl>
    <w:lvl w:ilvl="2">
      <w:start w:val="1"/>
      <w:numFmt w:val="decimal"/>
      <w:lvlText w:val="%1.%2.%3"/>
      <w:lvlJc w:val="left"/>
      <w:pPr>
        <w:tabs>
          <w:tab w:val="num" w:pos="0"/>
        </w:tabs>
        <w:ind w:left="720" w:hanging="720"/>
      </w:pPr>
      <w:rPr>
        <w:rFonts w:ascii="Symbol" w:hAnsi="Symbol" w:cs="Symbol" w:hint="default"/>
      </w:rPr>
    </w:lvl>
    <w:lvl w:ilvl="3">
      <w:start w:val="1"/>
      <w:numFmt w:val="decimal"/>
      <w:lvlText w:val="%1.%2.%3.%4"/>
      <w:lvlJc w:val="left"/>
      <w:pPr>
        <w:tabs>
          <w:tab w:val="num" w:pos="0"/>
        </w:tabs>
        <w:ind w:left="720" w:hanging="720"/>
      </w:pPr>
      <w:rPr>
        <w:rFonts w:ascii="Symbol" w:hAnsi="Symbol" w:cs="Symbol" w:hint="default"/>
      </w:rPr>
    </w:lvl>
    <w:lvl w:ilvl="4">
      <w:start w:val="1"/>
      <w:numFmt w:val="decimal"/>
      <w:lvlText w:val="%1.%2.%3.%4.%5"/>
      <w:lvlJc w:val="left"/>
      <w:pPr>
        <w:tabs>
          <w:tab w:val="num" w:pos="0"/>
        </w:tabs>
        <w:ind w:left="1080" w:hanging="1080"/>
      </w:pPr>
      <w:rPr>
        <w:rFonts w:ascii="Symbol" w:hAnsi="Symbol" w:cs="Symbol" w:hint="default"/>
      </w:rPr>
    </w:lvl>
    <w:lvl w:ilvl="5">
      <w:start w:val="1"/>
      <w:numFmt w:val="decimal"/>
      <w:lvlText w:val="%1.%2.%3.%4.%5.%6"/>
      <w:lvlJc w:val="left"/>
      <w:pPr>
        <w:tabs>
          <w:tab w:val="num" w:pos="0"/>
        </w:tabs>
        <w:ind w:left="1080" w:hanging="1080"/>
      </w:pPr>
      <w:rPr>
        <w:rFonts w:ascii="Symbol" w:hAnsi="Symbol" w:cs="Symbol" w:hint="default"/>
      </w:rPr>
    </w:lvl>
    <w:lvl w:ilvl="6">
      <w:start w:val="1"/>
      <w:numFmt w:val="decimal"/>
      <w:lvlText w:val="%1.%2.%3.%4.%5.%6.%7"/>
      <w:lvlJc w:val="left"/>
      <w:pPr>
        <w:tabs>
          <w:tab w:val="num" w:pos="0"/>
        </w:tabs>
        <w:ind w:left="1440" w:hanging="1440"/>
      </w:pPr>
      <w:rPr>
        <w:rFonts w:ascii="Symbol" w:hAnsi="Symbol" w:cs="Symbol" w:hint="default"/>
      </w:rPr>
    </w:lvl>
    <w:lvl w:ilvl="7">
      <w:start w:val="1"/>
      <w:numFmt w:val="decimal"/>
      <w:lvlText w:val="%1.%2.%3.%4.%5.%6.%7.%8"/>
      <w:lvlJc w:val="left"/>
      <w:pPr>
        <w:tabs>
          <w:tab w:val="num" w:pos="0"/>
        </w:tabs>
        <w:ind w:left="1440" w:hanging="1440"/>
      </w:pPr>
      <w:rPr>
        <w:rFonts w:ascii="Symbol" w:hAnsi="Symbol" w:cs="Symbol" w:hint="default"/>
      </w:rPr>
    </w:lvl>
    <w:lvl w:ilvl="8">
      <w:start w:val="1"/>
      <w:numFmt w:val="decimal"/>
      <w:lvlText w:val="%1.%2.%3.%4.%5.%6.%7.%8.%9"/>
      <w:lvlJc w:val="left"/>
      <w:pPr>
        <w:tabs>
          <w:tab w:val="num" w:pos="0"/>
        </w:tabs>
        <w:ind w:left="1800" w:hanging="1800"/>
      </w:pPr>
      <w:rPr>
        <w:rFonts w:ascii="Symbol" w:hAnsi="Symbol" w:cs="Symbol" w:hint="default"/>
      </w:rPr>
    </w:lvl>
  </w:abstractNum>
  <w:abstractNum w:abstractNumId="35" w15:restartNumberingAfterBreak="0">
    <w:nsid w:val="0000002E"/>
    <w:multiLevelType w:val="multilevel"/>
    <w:tmpl w:val="0000002E"/>
    <w:lvl w:ilvl="0">
      <w:start w:val="1"/>
      <w:numFmt w:val="lowerLetter"/>
      <w:lvlText w:val="%1)"/>
      <w:lvlJc w:val="left"/>
      <w:pPr>
        <w:tabs>
          <w:tab w:val="num" w:pos="0"/>
        </w:tabs>
        <w:ind w:left="720" w:hanging="360"/>
      </w:pPr>
      <w:rPr>
        <w:rFonts w:ascii="Garamond" w:hAnsi="Garamond" w:cs="Garamond"/>
        <w:bCs/>
        <w:kern w:val="0"/>
        <w:sz w:val="20"/>
        <w:szCs w:val="20"/>
        <w:lang w:eastAsia="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31"/>
    <w:multiLevelType w:val="multilevel"/>
    <w:tmpl w:val="4D66DB04"/>
    <w:name w:val="WW8Num49"/>
    <w:lvl w:ilvl="0">
      <w:start w:val="1"/>
      <w:numFmt w:val="decimal"/>
      <w:lvlText w:val="%1)"/>
      <w:lvlJc w:val="left"/>
      <w:pPr>
        <w:tabs>
          <w:tab w:val="num" w:pos="0"/>
        </w:tabs>
        <w:ind w:left="0" w:firstLine="0"/>
      </w:pPr>
      <w:rPr>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37" w15:restartNumberingAfterBreak="0">
    <w:nsid w:val="00000036"/>
    <w:multiLevelType w:val="singleLevel"/>
    <w:tmpl w:val="00000036"/>
    <w:lvl w:ilvl="0">
      <w:start w:val="1"/>
      <w:numFmt w:val="bullet"/>
      <w:lvlText w:val=""/>
      <w:lvlJc w:val="left"/>
      <w:pPr>
        <w:tabs>
          <w:tab w:val="num" w:pos="720"/>
        </w:tabs>
        <w:ind w:left="1353" w:hanging="360"/>
      </w:pPr>
      <w:rPr>
        <w:rFonts w:ascii="Symbol" w:hAnsi="Symbol" w:cs="Symbol" w:hint="default"/>
        <w:sz w:val="20"/>
        <w:szCs w:val="20"/>
      </w:rPr>
    </w:lvl>
  </w:abstractNum>
  <w:abstractNum w:abstractNumId="38" w15:restartNumberingAfterBreak="0">
    <w:nsid w:val="0000003D"/>
    <w:multiLevelType w:val="multilevel"/>
    <w:tmpl w:val="0000003D"/>
    <w:name w:val="WW8Num61"/>
    <w:lvl w:ilvl="0">
      <w:start w:val="1"/>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9" w15:restartNumberingAfterBreak="0">
    <w:nsid w:val="00000040"/>
    <w:multiLevelType w:val="multilevel"/>
    <w:tmpl w:val="00000040"/>
    <w:name w:val="WW8Num6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0" w15:restartNumberingAfterBreak="0">
    <w:nsid w:val="00000041"/>
    <w:multiLevelType w:val="multilevel"/>
    <w:tmpl w:val="00000041"/>
    <w:name w:val="WW8Num65"/>
    <w:lvl w:ilvl="0">
      <w:numFmt w:val="bullet"/>
      <w:lvlText w:val=""/>
      <w:lvlJc w:val="left"/>
      <w:pPr>
        <w:tabs>
          <w:tab w:val="num" w:pos="0"/>
        </w:tabs>
        <w:ind w:left="0" w:firstLine="0"/>
      </w:pPr>
      <w:rPr>
        <w:rFonts w:ascii="Symbol" w:hAnsi="Symbol" w:cs="Symbol"/>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1" w15:restartNumberingAfterBreak="0">
    <w:nsid w:val="00000048"/>
    <w:multiLevelType w:val="multilevel"/>
    <w:tmpl w:val="00000048"/>
    <w:name w:val="WW8Num72"/>
    <w:lvl w:ilvl="0">
      <w:start w:val="1"/>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2" w15:restartNumberingAfterBreak="0">
    <w:nsid w:val="00000049"/>
    <w:multiLevelType w:val="multilevel"/>
    <w:tmpl w:val="2BC0E8AA"/>
    <w:name w:val="WW8Num73"/>
    <w:lvl w:ilvl="0">
      <w:start w:val="1"/>
      <w:numFmt w:val="decimal"/>
      <w:lvlText w:val="%1."/>
      <w:lvlJc w:val="left"/>
      <w:pPr>
        <w:tabs>
          <w:tab w:val="num" w:pos="0"/>
        </w:tabs>
        <w:ind w:left="0" w:firstLine="0"/>
      </w:pPr>
      <w:rPr>
        <w:rFonts w:ascii="Garamond" w:hAnsi="Garamond" w:cs="Times New Roman"/>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3" w15:restartNumberingAfterBreak="0">
    <w:nsid w:val="0000004B"/>
    <w:multiLevelType w:val="multilevel"/>
    <w:tmpl w:val="0000004B"/>
    <w:name w:val="WW8Num75"/>
    <w:lvl w:ilvl="0">
      <w:start w:val="1"/>
      <w:numFmt w:val="decimal"/>
      <w:lvlText w:val="%1."/>
      <w:lvlJc w:val="left"/>
      <w:pPr>
        <w:tabs>
          <w:tab w:val="num" w:pos="0"/>
        </w:tabs>
        <w:ind w:left="0" w:firstLine="0"/>
      </w:pPr>
      <w:rPr>
        <w:rFonts w:ascii="Garamond" w:hAnsi="Garamond" w:cs="Garamond"/>
        <w:b w:val="0"/>
        <w:color w:val="00000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4" w15:restartNumberingAfterBreak="0">
    <w:nsid w:val="0000004C"/>
    <w:multiLevelType w:val="multilevel"/>
    <w:tmpl w:val="0000004C"/>
    <w:name w:val="WW8Num76"/>
    <w:lvl w:ilvl="0">
      <w:start w:val="1"/>
      <w:numFmt w:val="decimal"/>
      <w:lvlText w:val="%1."/>
      <w:lvlJc w:val="left"/>
      <w:pPr>
        <w:tabs>
          <w:tab w:val="num" w:pos="0"/>
        </w:tabs>
        <w:ind w:left="0" w:firstLine="0"/>
      </w:pPr>
      <w:rPr>
        <w:rFonts w:cs="Garamond"/>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5" w15:restartNumberingAfterBreak="0">
    <w:nsid w:val="0000004D"/>
    <w:multiLevelType w:val="multilevel"/>
    <w:tmpl w:val="0000004D"/>
    <w:name w:val="WW8Num77"/>
    <w:lvl w:ilvl="0">
      <w:start w:val="1"/>
      <w:numFmt w:val="decimal"/>
      <w:lvlText w:val="%1."/>
      <w:lvlJc w:val="left"/>
      <w:pPr>
        <w:tabs>
          <w:tab w:val="num" w:pos="0"/>
        </w:tabs>
        <w:ind w:left="0" w:firstLine="0"/>
      </w:pPr>
      <w:rPr>
        <w:rFonts w:ascii="Garamond" w:hAnsi="Garamond" w:cs="Times New Roman"/>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6" w15:restartNumberingAfterBreak="0">
    <w:nsid w:val="0000004E"/>
    <w:multiLevelType w:val="multilevel"/>
    <w:tmpl w:val="0000004E"/>
    <w:name w:val="WW8Num78"/>
    <w:lvl w:ilvl="0">
      <w:start w:val="1"/>
      <w:numFmt w:val="decimal"/>
      <w:lvlText w:val="%1)"/>
      <w:lvlJc w:val="left"/>
      <w:pPr>
        <w:tabs>
          <w:tab w:val="num" w:pos="0"/>
        </w:tabs>
        <w:ind w:left="0" w:firstLine="0"/>
      </w:pPr>
      <w:rPr>
        <w:rFonts w:ascii="Garamond" w:hAnsi="Garamond" w:cs="Times New Roman"/>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7" w15:restartNumberingAfterBreak="0">
    <w:nsid w:val="0000004F"/>
    <w:multiLevelType w:val="multilevel"/>
    <w:tmpl w:val="0000004F"/>
    <w:name w:val="WW8Num79"/>
    <w:lvl w:ilvl="0">
      <w:start w:val="1"/>
      <w:numFmt w:val="lowerLetter"/>
      <w:lvlText w:val="%1)"/>
      <w:lvlJc w:val="left"/>
      <w:pPr>
        <w:tabs>
          <w:tab w:val="num" w:pos="0"/>
        </w:tabs>
        <w:ind w:left="0" w:firstLine="0"/>
      </w:pPr>
      <w:rPr>
        <w:rFonts w:ascii="Garamond" w:hAnsi="Garamond" w:cs="Garamond"/>
        <w:b/>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8" w15:restartNumberingAfterBreak="0">
    <w:nsid w:val="00000050"/>
    <w:multiLevelType w:val="multilevel"/>
    <w:tmpl w:val="00000050"/>
    <w:name w:val="WW8Num80"/>
    <w:lvl w:ilvl="0">
      <w:start w:val="2"/>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9" w15:restartNumberingAfterBreak="0">
    <w:nsid w:val="00000051"/>
    <w:multiLevelType w:val="multilevel"/>
    <w:tmpl w:val="00000051"/>
    <w:name w:val="WW8Num81"/>
    <w:lvl w:ilvl="0">
      <w:numFmt w:val="bullet"/>
      <w:lvlText w:val="­"/>
      <w:lvlJc w:val="left"/>
      <w:pPr>
        <w:tabs>
          <w:tab w:val="num" w:pos="0"/>
        </w:tabs>
        <w:ind w:left="0" w:firstLine="0"/>
      </w:pPr>
      <w:rPr>
        <w:rFonts w:ascii="Courier New" w:hAnsi="Courier New" w:cs="Courier New"/>
        <w:sz w:val="20"/>
        <w:szCs w:val="20"/>
      </w:rPr>
    </w:lvl>
    <w:lvl w:ilvl="1">
      <w:numFmt w:val="bullet"/>
      <w:lvlText w:val="o"/>
      <w:lvlJc w:val="left"/>
      <w:pPr>
        <w:tabs>
          <w:tab w:val="num" w:pos="0"/>
        </w:tabs>
        <w:ind w:left="0" w:firstLine="0"/>
      </w:pPr>
      <w:rPr>
        <w:rFonts w:ascii="Courier New" w:hAnsi="Courier New" w:cs="Courier New"/>
        <w:sz w:val="20"/>
        <w:szCs w:val="20"/>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sz w:val="20"/>
        <w:szCs w:val="20"/>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sz w:val="20"/>
        <w:szCs w:val="20"/>
      </w:rPr>
    </w:lvl>
    <w:lvl w:ilvl="8">
      <w:numFmt w:val="bullet"/>
      <w:lvlText w:val=""/>
      <w:lvlJc w:val="left"/>
      <w:pPr>
        <w:tabs>
          <w:tab w:val="num" w:pos="0"/>
        </w:tabs>
        <w:ind w:left="0" w:firstLine="0"/>
      </w:pPr>
      <w:rPr>
        <w:rFonts w:ascii="Wingdings" w:hAnsi="Wingdings" w:cs="Wingdings"/>
      </w:rPr>
    </w:lvl>
  </w:abstractNum>
  <w:abstractNum w:abstractNumId="50" w15:restartNumberingAfterBreak="0">
    <w:nsid w:val="00000052"/>
    <w:multiLevelType w:val="multilevel"/>
    <w:tmpl w:val="00000052"/>
    <w:name w:val="WW8Num8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1" w15:restartNumberingAfterBreak="0">
    <w:nsid w:val="00932892"/>
    <w:multiLevelType w:val="multilevel"/>
    <w:tmpl w:val="2E525072"/>
    <w:styleLink w:val="WW8Num58"/>
    <w:lvl w:ilvl="0">
      <w:start w:val="27"/>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2" w15:restartNumberingAfterBreak="0">
    <w:nsid w:val="00D40320"/>
    <w:multiLevelType w:val="multilevel"/>
    <w:tmpl w:val="DB341C90"/>
    <w:name w:val="WW8Num15222"/>
    <w:lvl w:ilvl="0">
      <w:start w:val="1"/>
      <w:numFmt w:val="decimal"/>
      <w:lvlText w:val="%1)"/>
      <w:lvlJc w:val="left"/>
      <w:pPr>
        <w:tabs>
          <w:tab w:val="num" w:pos="0"/>
        </w:tabs>
        <w:ind w:left="0" w:firstLine="0"/>
      </w:pPr>
      <w:rPr>
        <w:rFonts w:hint="default"/>
        <w:b w:val="0"/>
        <w:sz w:val="20"/>
        <w:szCs w:val="20"/>
      </w:rPr>
    </w:lvl>
    <w:lvl w:ilvl="1">
      <w:start w:val="1"/>
      <w:numFmt w:val="bullet"/>
      <w:lvlText w:val="➢"/>
      <w:lvlJc w:val="left"/>
      <w:pPr>
        <w:tabs>
          <w:tab w:val="num" w:pos="0"/>
        </w:tabs>
        <w:ind w:left="0" w:firstLine="0"/>
      </w:pPr>
      <w:rPr>
        <w:rFonts w:ascii="Times New Roman" w:hAnsi="Times New Roman" w:cs="Times New Roman" w:hint="default"/>
        <w:sz w:val="20"/>
        <w:szCs w:val="20"/>
        <w:vertAlign w:val="superscript"/>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53" w15:restartNumberingAfterBreak="0">
    <w:nsid w:val="0146141E"/>
    <w:multiLevelType w:val="multilevel"/>
    <w:tmpl w:val="081203E4"/>
    <w:styleLink w:val="WW8Num45"/>
    <w:lvl w:ilvl="0">
      <w:start w:val="1"/>
      <w:numFmt w:val="decimal"/>
      <w:lvlText w:val="%1."/>
      <w:lvlJc w:val="left"/>
      <w:rPr>
        <w:rFonts w:ascii="Garamond" w:hAnsi="Garamond" w:cs="Garamond"/>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54" w15:restartNumberingAfterBreak="0">
    <w:nsid w:val="01816F4E"/>
    <w:multiLevelType w:val="multilevel"/>
    <w:tmpl w:val="80803544"/>
    <w:styleLink w:val="WW8Num56"/>
    <w:lvl w:ilvl="0">
      <w:start w:val="29"/>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5" w15:restartNumberingAfterBreak="0">
    <w:nsid w:val="01D27FCB"/>
    <w:multiLevelType w:val="hybridMultilevel"/>
    <w:tmpl w:val="CBF2A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23C5FF7"/>
    <w:multiLevelType w:val="multilevel"/>
    <w:tmpl w:val="A93CD6E8"/>
    <w:styleLink w:val="WW8Num63"/>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02E9479B"/>
    <w:multiLevelType w:val="hybridMultilevel"/>
    <w:tmpl w:val="7C0A229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8" w15:restartNumberingAfterBreak="0">
    <w:nsid w:val="02EA0275"/>
    <w:multiLevelType w:val="multilevel"/>
    <w:tmpl w:val="FAF8A0B0"/>
    <w:styleLink w:val="WW8Num66"/>
    <w:lvl w:ilvl="0">
      <w:start w:val="23"/>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03A219EC"/>
    <w:multiLevelType w:val="multilevel"/>
    <w:tmpl w:val="44D64FEE"/>
    <w:styleLink w:val="WW8Num32"/>
    <w:lvl w:ilvl="0">
      <w:start w:val="21"/>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049733E3"/>
    <w:multiLevelType w:val="multilevel"/>
    <w:tmpl w:val="B896FDE4"/>
    <w:styleLink w:val="WWNum10"/>
    <w:lvl w:ilvl="0">
      <w:start w:val="1"/>
      <w:numFmt w:val="decimal"/>
      <w:lvlText w:val="§ %1"/>
      <w:lvlJc w:val="center"/>
      <w:rPr>
        <w:rFonts w:cs="Times New Roman"/>
        <w:b w:val="0"/>
        <w:bCs/>
        <w:sz w:val="20"/>
        <w:szCs w:val="20"/>
      </w:rPr>
    </w:lvl>
    <w:lvl w:ilvl="1">
      <w:start w:val="1"/>
      <w:numFmt w:val="decimal"/>
      <w:lvlText w:val="%2."/>
      <w:lvlJc w:val="left"/>
      <w:rPr>
        <w:rFonts w:cs="Times New Roman"/>
        <w:b w:val="0"/>
        <w:bCs/>
        <w:sz w:val="20"/>
        <w:szCs w:val="20"/>
      </w:rPr>
    </w:lvl>
    <w:lvl w:ilvl="2">
      <w:start w:val="1"/>
      <w:numFmt w:val="decimal"/>
      <w:lvlText w:val="%1.%2.%3)"/>
      <w:lvlJc w:val="left"/>
      <w:rPr>
        <w:rFonts w:cs="Times New Roman"/>
        <w:b w:val="0"/>
        <w:bCs/>
        <w:sz w:val="20"/>
        <w:szCs w:val="20"/>
      </w:rPr>
    </w:lvl>
    <w:lvl w:ilvl="3">
      <w:start w:val="1"/>
      <w:numFmt w:val="lowerLetter"/>
      <w:lvlText w:val="%1.%2.%3.%4)"/>
      <w:lvlJc w:val="left"/>
      <w:rPr>
        <w:rFonts w:cs="Times New Roman"/>
        <w:b w:val="0"/>
        <w:bCs/>
        <w:sz w:val="20"/>
        <w:szCs w:val="20"/>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b w:val="0"/>
        <w:bCs/>
        <w:sz w:val="20"/>
        <w:szCs w:val="20"/>
      </w:rPr>
    </w:lvl>
    <w:lvl w:ilvl="6">
      <w:start w:val="1"/>
      <w:numFmt w:val="decimal"/>
      <w:lvlText w:val="%1.%2.%3.%4.%5.%6.%7."/>
      <w:lvlJc w:val="left"/>
      <w:rPr>
        <w:rFonts w:cs="Times New Roman"/>
        <w:b w:val="0"/>
        <w:bCs/>
        <w:sz w:val="20"/>
        <w:szCs w:val="20"/>
      </w:rPr>
    </w:lvl>
    <w:lvl w:ilvl="7">
      <w:start w:val="1"/>
      <w:numFmt w:val="lowerLetter"/>
      <w:lvlText w:val="%1.%2.%3.%4.%5.%6.%7.%8."/>
      <w:lvlJc w:val="left"/>
      <w:rPr>
        <w:rFonts w:cs="Times New Roman"/>
        <w:b w:val="0"/>
        <w:bCs/>
        <w:sz w:val="20"/>
        <w:szCs w:val="20"/>
      </w:rPr>
    </w:lvl>
    <w:lvl w:ilvl="8">
      <w:start w:val="1"/>
      <w:numFmt w:val="lowerRoman"/>
      <w:lvlText w:val="%1.%2.%3.%4.%5.%6.%7.%8.%9."/>
      <w:lvlJc w:val="left"/>
      <w:rPr>
        <w:rFonts w:cs="Times New Roman"/>
        <w:b w:val="0"/>
        <w:bCs/>
        <w:sz w:val="20"/>
        <w:szCs w:val="20"/>
      </w:rPr>
    </w:lvl>
  </w:abstractNum>
  <w:abstractNum w:abstractNumId="61" w15:restartNumberingAfterBreak="0">
    <w:nsid w:val="06786A8F"/>
    <w:multiLevelType w:val="multilevel"/>
    <w:tmpl w:val="9D72A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068264DB"/>
    <w:multiLevelType w:val="multilevel"/>
    <w:tmpl w:val="C082E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07351E3E"/>
    <w:multiLevelType w:val="multilevel"/>
    <w:tmpl w:val="DC0C4A26"/>
    <w:styleLink w:val="WWNum13"/>
    <w:lvl w:ilvl="0">
      <w:start w:val="1"/>
      <w:numFmt w:val="decimal"/>
      <w:lvlText w:val="§ %1"/>
      <w:lvlJc w:val="center"/>
      <w:rPr>
        <w:rFonts w:cs="Times New Roman"/>
        <w:b/>
      </w:rPr>
    </w:lvl>
    <w:lvl w:ilvl="1">
      <w:start w:val="1"/>
      <w:numFmt w:val="decimal"/>
      <w:lvlText w:val="%2."/>
      <w:lvlJc w:val="left"/>
      <w:rPr>
        <w:rFonts w:cs="Times New Roman"/>
        <w:b w:val="0"/>
      </w:rPr>
    </w:lvl>
    <w:lvl w:ilvl="2">
      <w:start w:val="1"/>
      <w:numFmt w:val="decimal"/>
      <w:lvlText w:val="%1.%2.%3)"/>
      <w:lvlJc w:val="left"/>
      <w:rPr>
        <w:rFonts w:cs="Times New Roman"/>
        <w:b/>
      </w:rPr>
    </w:lvl>
    <w:lvl w:ilvl="3">
      <w:start w:val="1"/>
      <w:numFmt w:val="lowerLetter"/>
      <w:lvlText w:val="%1.%2.%3.%4)"/>
      <w:lvlJc w:val="left"/>
      <w:rPr>
        <w:rFonts w:cs="Times New Roman"/>
        <w:b/>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b/>
      </w:rPr>
    </w:lvl>
    <w:lvl w:ilvl="6">
      <w:start w:val="1"/>
      <w:numFmt w:val="decimal"/>
      <w:lvlText w:val="%1.%2.%3.%4.%5.%6.%7."/>
      <w:lvlJc w:val="left"/>
      <w:rPr>
        <w:rFonts w:cs="Times New Roman"/>
        <w:b/>
      </w:rPr>
    </w:lvl>
    <w:lvl w:ilvl="7">
      <w:start w:val="1"/>
      <w:numFmt w:val="lowerLetter"/>
      <w:lvlText w:val="%1.%2.%3.%4.%5.%6.%7.%8."/>
      <w:lvlJc w:val="left"/>
      <w:rPr>
        <w:rFonts w:cs="Times New Roman"/>
        <w:b/>
      </w:rPr>
    </w:lvl>
    <w:lvl w:ilvl="8">
      <w:start w:val="1"/>
      <w:numFmt w:val="lowerRoman"/>
      <w:lvlText w:val="%1.%2.%3.%4.%5.%6.%7.%8.%9."/>
      <w:lvlJc w:val="left"/>
      <w:rPr>
        <w:rFonts w:cs="Times New Roman"/>
        <w:b/>
      </w:rPr>
    </w:lvl>
  </w:abstractNum>
  <w:abstractNum w:abstractNumId="64" w15:restartNumberingAfterBreak="0">
    <w:nsid w:val="08247B3A"/>
    <w:multiLevelType w:val="multilevel"/>
    <w:tmpl w:val="55AAF682"/>
    <w:styleLink w:val="WW8Num37"/>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0839345E"/>
    <w:multiLevelType w:val="multilevel"/>
    <w:tmpl w:val="92381BBA"/>
    <w:name w:val="WW8Num152"/>
    <w:lvl w:ilvl="0">
      <w:start w:val="2"/>
      <w:numFmt w:val="lowerLetter"/>
      <w:lvlText w:val="%1)"/>
      <w:lvlJc w:val="left"/>
      <w:pPr>
        <w:tabs>
          <w:tab w:val="num" w:pos="0"/>
        </w:tabs>
        <w:ind w:left="0" w:firstLine="0"/>
      </w:pPr>
      <w:rPr>
        <w:rFonts w:ascii="Garamond" w:hAnsi="Garamond" w:cs="Garamond" w:hint="default"/>
        <w:b w:val="0"/>
        <w:sz w:val="20"/>
        <w:szCs w:val="20"/>
      </w:rPr>
    </w:lvl>
    <w:lvl w:ilvl="1">
      <w:start w:val="1"/>
      <w:numFmt w:val="bullet"/>
      <w:lvlText w:val="➢"/>
      <w:lvlJc w:val="left"/>
      <w:pPr>
        <w:tabs>
          <w:tab w:val="num" w:pos="0"/>
        </w:tabs>
        <w:ind w:left="0" w:firstLine="0"/>
      </w:pPr>
      <w:rPr>
        <w:rFonts w:ascii="Times New Roman" w:hAnsi="Times New Roman" w:cs="Times New Roman" w:hint="default"/>
        <w:sz w:val="20"/>
        <w:szCs w:val="20"/>
        <w:vertAlign w:val="superscript"/>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66" w15:restartNumberingAfterBreak="0">
    <w:nsid w:val="089865C7"/>
    <w:multiLevelType w:val="multilevel"/>
    <w:tmpl w:val="88742C4E"/>
    <w:lvl w:ilvl="0">
      <w:start w:val="6"/>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7" w15:restartNumberingAfterBreak="0">
    <w:nsid w:val="08BA6F87"/>
    <w:multiLevelType w:val="multilevel"/>
    <w:tmpl w:val="CEDC76B0"/>
    <w:styleLink w:val="WW8Num39"/>
    <w:lvl w:ilvl="0">
      <w:start w:val="1"/>
      <w:numFmt w:val="decimal"/>
      <w:lvlText w:val="%1."/>
      <w:lvlJc w:val="left"/>
      <w:rPr>
        <w:rFonts w:ascii="Garamond" w:hAnsi="Garamond" w:cs="Garamond"/>
        <w:b w:val="0"/>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08D87676"/>
    <w:multiLevelType w:val="multilevel"/>
    <w:tmpl w:val="D3B2036A"/>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08F72F20"/>
    <w:multiLevelType w:val="multilevel"/>
    <w:tmpl w:val="4E581AEA"/>
    <w:styleLink w:val="WW8Num6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0B100F84"/>
    <w:multiLevelType w:val="multilevel"/>
    <w:tmpl w:val="D5800D8C"/>
    <w:lvl w:ilvl="0">
      <w:start w:val="1"/>
      <w:numFmt w:val="decimal"/>
      <w:lvlText w:val="%1)"/>
      <w:lvlJc w:val="left"/>
      <w:pPr>
        <w:tabs>
          <w:tab w:val="num" w:pos="0"/>
        </w:tabs>
        <w:ind w:left="0" w:firstLine="0"/>
      </w:pPr>
      <w:rPr>
        <w:rFonts w:hint="default"/>
        <w:b w:val="0"/>
      </w:rPr>
    </w:lvl>
    <w:lvl w:ilvl="1">
      <w:start w:val="1"/>
      <w:numFmt w:val="bullet"/>
      <w:lvlText w:val=""/>
      <w:lvlJc w:val="left"/>
      <w:pPr>
        <w:tabs>
          <w:tab w:val="num" w:pos="0"/>
        </w:tabs>
        <w:ind w:left="0" w:firstLine="0"/>
      </w:pPr>
      <w:rPr>
        <w:rFonts w:ascii="Symbol" w:hAnsi="Symbol" w:hint="default"/>
        <w:vertAlign w:val="superscript"/>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1" w15:restartNumberingAfterBreak="0">
    <w:nsid w:val="0C7D3BFD"/>
    <w:multiLevelType w:val="multilevel"/>
    <w:tmpl w:val="2D06C084"/>
    <w:styleLink w:val="WW8Num54"/>
    <w:lvl w:ilvl="0">
      <w:start w:val="4"/>
      <w:numFmt w:val="decimal"/>
      <w:lvlText w:val="%1"/>
      <w:lvlJc w:val="left"/>
      <w:rPr>
        <w:rFonts w:ascii="Garamond" w:eastAsia="Garamond" w:hAnsi="Garamond" w:cs="Garamond"/>
        <w:b/>
        <w:sz w:val="20"/>
        <w:szCs w:val="20"/>
      </w:rPr>
    </w:lvl>
    <w:lvl w:ilvl="1">
      <w:start w:val="1"/>
      <w:numFmt w:val="decimal"/>
      <w:lvlText w:val="%1.%2"/>
      <w:lvlJc w:val="left"/>
      <w:rPr>
        <w:rFonts w:ascii="Garamond" w:eastAsia="Garamond" w:hAnsi="Garamond" w:cs="Garamond"/>
        <w:b/>
        <w:sz w:val="20"/>
        <w:szCs w:val="20"/>
      </w:rPr>
    </w:lvl>
    <w:lvl w:ilvl="2">
      <w:start w:val="1"/>
      <w:numFmt w:val="decimal"/>
      <w:lvlText w:val="%1.%2.%3"/>
      <w:lvlJc w:val="left"/>
      <w:rPr>
        <w:rFonts w:ascii="Garamond" w:eastAsia="Garamond" w:hAnsi="Garamond" w:cs="Garamond"/>
        <w:b/>
        <w:sz w:val="20"/>
        <w:szCs w:val="20"/>
      </w:rPr>
    </w:lvl>
    <w:lvl w:ilvl="3">
      <w:start w:val="1"/>
      <w:numFmt w:val="decimal"/>
      <w:lvlText w:val="%1.%2.%3.%4"/>
      <w:lvlJc w:val="left"/>
      <w:rPr>
        <w:rFonts w:ascii="Garamond" w:eastAsia="Garamond" w:hAnsi="Garamond" w:cs="Garamond"/>
        <w:b/>
        <w:sz w:val="20"/>
        <w:szCs w:val="20"/>
      </w:rPr>
    </w:lvl>
    <w:lvl w:ilvl="4">
      <w:start w:val="1"/>
      <w:numFmt w:val="decimal"/>
      <w:lvlText w:val="%1.%2.%3.%4.%5"/>
      <w:lvlJc w:val="left"/>
      <w:rPr>
        <w:rFonts w:ascii="Garamond" w:eastAsia="Garamond" w:hAnsi="Garamond" w:cs="Garamond"/>
        <w:b/>
        <w:sz w:val="20"/>
        <w:szCs w:val="20"/>
      </w:rPr>
    </w:lvl>
    <w:lvl w:ilvl="5">
      <w:start w:val="1"/>
      <w:numFmt w:val="decimal"/>
      <w:lvlText w:val="%1.%2.%3.%4.%5.%6"/>
      <w:lvlJc w:val="left"/>
      <w:rPr>
        <w:rFonts w:ascii="Garamond" w:eastAsia="Garamond" w:hAnsi="Garamond" w:cs="Garamond"/>
        <w:b/>
        <w:sz w:val="20"/>
        <w:szCs w:val="20"/>
      </w:rPr>
    </w:lvl>
    <w:lvl w:ilvl="6">
      <w:start w:val="1"/>
      <w:numFmt w:val="decimal"/>
      <w:lvlText w:val="%1.%2.%3.%4.%5.%6.%7"/>
      <w:lvlJc w:val="left"/>
      <w:rPr>
        <w:rFonts w:ascii="Garamond" w:eastAsia="Garamond" w:hAnsi="Garamond" w:cs="Garamond"/>
        <w:b/>
        <w:sz w:val="20"/>
        <w:szCs w:val="20"/>
      </w:rPr>
    </w:lvl>
    <w:lvl w:ilvl="7">
      <w:start w:val="1"/>
      <w:numFmt w:val="decimal"/>
      <w:lvlText w:val="%1.%2.%3.%4.%5.%6.%7.%8"/>
      <w:lvlJc w:val="left"/>
      <w:rPr>
        <w:rFonts w:ascii="Garamond" w:eastAsia="Garamond" w:hAnsi="Garamond" w:cs="Garamond"/>
        <w:b/>
        <w:sz w:val="20"/>
        <w:szCs w:val="20"/>
      </w:rPr>
    </w:lvl>
    <w:lvl w:ilvl="8">
      <w:start w:val="1"/>
      <w:numFmt w:val="decimal"/>
      <w:lvlText w:val="%1.%2.%3.%4.%5.%6.%7.%8.%9"/>
      <w:lvlJc w:val="left"/>
      <w:rPr>
        <w:rFonts w:ascii="Garamond" w:eastAsia="Garamond" w:hAnsi="Garamond" w:cs="Garamond"/>
        <w:b/>
        <w:sz w:val="20"/>
        <w:szCs w:val="20"/>
      </w:rPr>
    </w:lvl>
  </w:abstractNum>
  <w:abstractNum w:abstractNumId="72" w15:restartNumberingAfterBreak="0">
    <w:nsid w:val="0C7E6CFD"/>
    <w:multiLevelType w:val="multilevel"/>
    <w:tmpl w:val="4D4E2576"/>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tabs>
          <w:tab w:val="num" w:pos="1785"/>
        </w:tabs>
        <w:ind w:left="1785" w:hanging="705"/>
      </w:pPr>
      <w:rPr>
        <w:rFonts w:hint="default"/>
      </w:rPr>
    </w:lvl>
    <w:lvl w:ilvl="2">
      <w:start w:val="6"/>
      <w:numFmt w:val="upperRoman"/>
      <w:lvlText w:val="%3."/>
      <w:lvlJc w:val="left"/>
      <w:pPr>
        <w:tabs>
          <w:tab w:val="num" w:pos="2520"/>
        </w:tabs>
        <w:ind w:left="2520" w:hanging="720"/>
      </w:pPr>
      <w:rPr>
        <w:rFonts w:hint="default"/>
        <w:u w:val="singl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D495034"/>
    <w:multiLevelType w:val="hybridMultilevel"/>
    <w:tmpl w:val="DC10DF24"/>
    <w:lvl w:ilvl="0" w:tplc="83D2B396">
      <w:start w:val="1"/>
      <w:numFmt w:val="decimal"/>
      <w:lvlText w:val="%1."/>
      <w:lvlJc w:val="left"/>
      <w:pPr>
        <w:tabs>
          <w:tab w:val="num" w:pos="283"/>
        </w:tabs>
        <w:ind w:left="283" w:hanging="283"/>
      </w:pPr>
      <w:rPr>
        <w:rFonts w:ascii="Garamond" w:hAnsi="Garamond" w:hint="default"/>
        <w:b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0E4E75F2"/>
    <w:multiLevelType w:val="multilevel"/>
    <w:tmpl w:val="289EB5DE"/>
    <w:styleLink w:val="WW8Num14"/>
    <w:lvl w:ilvl="0">
      <w:start w:val="2"/>
      <w:numFmt w:val="decimal"/>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0EA91801"/>
    <w:multiLevelType w:val="multilevel"/>
    <w:tmpl w:val="150A9C84"/>
    <w:styleLink w:val="WW8Num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0F3B0AD9"/>
    <w:multiLevelType w:val="multilevel"/>
    <w:tmpl w:val="C72EC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03743D4"/>
    <w:multiLevelType w:val="multilevel"/>
    <w:tmpl w:val="AE1CFBEA"/>
    <w:styleLink w:val="WW8Num44"/>
    <w:lvl w:ilvl="0">
      <w:start w:val="1"/>
      <w:numFmt w:val="lowerLetter"/>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10F52B82"/>
    <w:multiLevelType w:val="multilevel"/>
    <w:tmpl w:val="134C91C4"/>
    <w:lvl w:ilvl="0">
      <w:start w:val="2"/>
      <w:numFmt w:val="decimal"/>
      <w:lvlText w:val="%1"/>
      <w:lvlJc w:val="left"/>
      <w:pPr>
        <w:tabs>
          <w:tab w:val="num" w:pos="0"/>
        </w:tabs>
        <w:ind w:left="1390" w:hanging="569"/>
      </w:pPr>
      <w:rPr>
        <w:lang w:val="pl-PL" w:eastAsia="en-US" w:bidi="ar-SA"/>
      </w:rPr>
    </w:lvl>
    <w:lvl w:ilvl="1">
      <w:start w:val="1"/>
      <w:numFmt w:val="decimal"/>
      <w:lvlText w:val="%1.%2."/>
      <w:lvlJc w:val="left"/>
      <w:pPr>
        <w:tabs>
          <w:tab w:val="num" w:pos="0"/>
        </w:tabs>
        <w:ind w:left="1390" w:hanging="569"/>
      </w:pPr>
      <w:rPr>
        <w:rFonts w:ascii="Calibri" w:eastAsia="Calibri" w:hAnsi="Calibri" w:cs="Calibri"/>
        <w:w w:val="99"/>
        <w:sz w:val="20"/>
        <w:szCs w:val="20"/>
        <w:lang w:val="pl-PL" w:eastAsia="en-US" w:bidi="ar-SA"/>
      </w:rPr>
    </w:lvl>
    <w:lvl w:ilvl="2">
      <w:start w:val="1"/>
      <w:numFmt w:val="decimal"/>
      <w:lvlText w:val="%3)"/>
      <w:lvlJc w:val="left"/>
      <w:pPr>
        <w:tabs>
          <w:tab w:val="num" w:pos="0"/>
        </w:tabs>
        <w:ind w:left="2110" w:hanging="720"/>
      </w:pPr>
      <w:rPr>
        <w:rFonts w:ascii="Garamond" w:eastAsia="Times New Roman" w:hAnsi="Garamond" w:cs="Times New Roman"/>
        <w:spacing w:val="-1"/>
        <w:w w:val="99"/>
        <w:sz w:val="20"/>
        <w:szCs w:val="20"/>
        <w:lang w:val="pl-PL" w:eastAsia="en-US" w:bidi="ar-SA"/>
      </w:rPr>
    </w:lvl>
    <w:lvl w:ilvl="3">
      <w:numFmt w:val="bullet"/>
      <w:lvlText w:val=""/>
      <w:lvlJc w:val="left"/>
      <w:pPr>
        <w:tabs>
          <w:tab w:val="num" w:pos="0"/>
        </w:tabs>
        <w:ind w:left="3952" w:hanging="720"/>
      </w:pPr>
      <w:rPr>
        <w:rFonts w:ascii="Symbol" w:hAnsi="Symbol" w:cs="Symbol" w:hint="default"/>
        <w:lang w:val="pl-PL" w:eastAsia="en-US" w:bidi="ar-SA"/>
      </w:rPr>
    </w:lvl>
    <w:lvl w:ilvl="4">
      <w:numFmt w:val="bullet"/>
      <w:lvlText w:val=""/>
      <w:lvlJc w:val="left"/>
      <w:pPr>
        <w:tabs>
          <w:tab w:val="num" w:pos="0"/>
        </w:tabs>
        <w:ind w:left="4868" w:hanging="720"/>
      </w:pPr>
      <w:rPr>
        <w:rFonts w:ascii="Symbol" w:hAnsi="Symbol" w:cs="Symbol" w:hint="default"/>
        <w:lang w:val="pl-PL" w:eastAsia="en-US" w:bidi="ar-SA"/>
      </w:rPr>
    </w:lvl>
    <w:lvl w:ilvl="5">
      <w:numFmt w:val="bullet"/>
      <w:lvlText w:val=""/>
      <w:lvlJc w:val="left"/>
      <w:pPr>
        <w:tabs>
          <w:tab w:val="num" w:pos="0"/>
        </w:tabs>
        <w:ind w:left="5785" w:hanging="720"/>
      </w:pPr>
      <w:rPr>
        <w:rFonts w:ascii="Symbol" w:hAnsi="Symbol" w:cs="Symbol" w:hint="default"/>
        <w:lang w:val="pl-PL" w:eastAsia="en-US" w:bidi="ar-SA"/>
      </w:rPr>
    </w:lvl>
    <w:lvl w:ilvl="6">
      <w:numFmt w:val="bullet"/>
      <w:lvlText w:val=""/>
      <w:lvlJc w:val="left"/>
      <w:pPr>
        <w:tabs>
          <w:tab w:val="num" w:pos="0"/>
        </w:tabs>
        <w:ind w:left="6701" w:hanging="720"/>
      </w:pPr>
      <w:rPr>
        <w:rFonts w:ascii="Symbol" w:hAnsi="Symbol" w:cs="Symbol" w:hint="default"/>
        <w:lang w:val="pl-PL" w:eastAsia="en-US" w:bidi="ar-SA"/>
      </w:rPr>
    </w:lvl>
    <w:lvl w:ilvl="7">
      <w:numFmt w:val="bullet"/>
      <w:lvlText w:val=""/>
      <w:lvlJc w:val="left"/>
      <w:pPr>
        <w:tabs>
          <w:tab w:val="num" w:pos="0"/>
        </w:tabs>
        <w:ind w:left="7617" w:hanging="720"/>
      </w:pPr>
      <w:rPr>
        <w:rFonts w:ascii="Symbol" w:hAnsi="Symbol" w:cs="Symbol" w:hint="default"/>
        <w:lang w:val="pl-PL" w:eastAsia="en-US" w:bidi="ar-SA"/>
      </w:rPr>
    </w:lvl>
    <w:lvl w:ilvl="8">
      <w:numFmt w:val="bullet"/>
      <w:lvlText w:val=""/>
      <w:lvlJc w:val="left"/>
      <w:pPr>
        <w:tabs>
          <w:tab w:val="num" w:pos="0"/>
        </w:tabs>
        <w:ind w:left="8533" w:hanging="720"/>
      </w:pPr>
      <w:rPr>
        <w:rFonts w:ascii="Symbol" w:hAnsi="Symbol" w:cs="Symbol" w:hint="default"/>
        <w:lang w:val="pl-PL" w:eastAsia="en-US" w:bidi="ar-SA"/>
      </w:rPr>
    </w:lvl>
  </w:abstractNum>
  <w:abstractNum w:abstractNumId="79" w15:restartNumberingAfterBreak="0">
    <w:nsid w:val="1160517B"/>
    <w:multiLevelType w:val="multilevel"/>
    <w:tmpl w:val="A49C5FF2"/>
    <w:lvl w:ilvl="0">
      <w:start w:val="1"/>
      <w:numFmt w:val="decimal"/>
      <w:lvlText w:val="%1."/>
      <w:lvlJc w:val="left"/>
      <w:pPr>
        <w:ind w:left="720" w:hanging="360"/>
      </w:pPr>
      <w:rPr>
        <w:b w:val="0"/>
      </w:rPr>
    </w:lvl>
    <w:lvl w:ilvl="1">
      <w:start w:val="1"/>
      <w:numFmt w:val="decimal"/>
      <w:lvlText w:val="%2)"/>
      <w:lvlJc w:val="left"/>
      <w:pPr>
        <w:tabs>
          <w:tab w:val="num" w:pos="0"/>
        </w:tabs>
        <w:ind w:left="792" w:hanging="432"/>
      </w:pPr>
      <w:rPr>
        <w:rFonts w:ascii="Garamond" w:hAnsi="Garamond" w:cs="Garamond"/>
        <w:b w:val="0"/>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0" w15:restartNumberingAfterBreak="0">
    <w:nsid w:val="11D8443F"/>
    <w:multiLevelType w:val="hybridMultilevel"/>
    <w:tmpl w:val="A148BA2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2951372"/>
    <w:multiLevelType w:val="multilevel"/>
    <w:tmpl w:val="501220E6"/>
    <w:lvl w:ilvl="0">
      <w:start w:val="30"/>
      <w:numFmt w:val="decimal"/>
      <w:lvlText w:val="%1."/>
      <w:lvlJc w:val="left"/>
      <w:pPr>
        <w:ind w:left="360" w:hanging="360"/>
      </w:pPr>
      <w:rPr>
        <w:rFonts w:cs="Calibri Light" w:hint="default"/>
        <w:b w:val="0"/>
      </w:rPr>
    </w:lvl>
    <w:lvl w:ilvl="1">
      <w:start w:val="1"/>
      <w:numFmt w:val="decimal"/>
      <w:lvlText w:val="%1.%2."/>
      <w:lvlJc w:val="left"/>
      <w:pPr>
        <w:ind w:left="720" w:hanging="720"/>
      </w:pPr>
      <w:rPr>
        <w:rFonts w:cs="Calibri Light" w:hint="default"/>
        <w:b w:val="0"/>
      </w:rPr>
    </w:lvl>
    <w:lvl w:ilvl="2">
      <w:start w:val="1"/>
      <w:numFmt w:val="decimal"/>
      <w:lvlText w:val="%1.%2.%3."/>
      <w:lvlJc w:val="left"/>
      <w:pPr>
        <w:ind w:left="720" w:hanging="720"/>
      </w:pPr>
      <w:rPr>
        <w:rFonts w:cs="Calibri Light" w:hint="default"/>
        <w:b w:val="0"/>
      </w:rPr>
    </w:lvl>
    <w:lvl w:ilvl="3">
      <w:start w:val="1"/>
      <w:numFmt w:val="decimal"/>
      <w:lvlText w:val="%1.%2.%3.%4."/>
      <w:lvlJc w:val="left"/>
      <w:pPr>
        <w:ind w:left="1080" w:hanging="1080"/>
      </w:pPr>
      <w:rPr>
        <w:rFonts w:cs="Calibri Light" w:hint="default"/>
        <w:b w:val="0"/>
      </w:rPr>
    </w:lvl>
    <w:lvl w:ilvl="4">
      <w:start w:val="1"/>
      <w:numFmt w:val="decimal"/>
      <w:lvlText w:val="%1.%2.%3.%4.%5."/>
      <w:lvlJc w:val="left"/>
      <w:pPr>
        <w:ind w:left="1080" w:hanging="1080"/>
      </w:pPr>
      <w:rPr>
        <w:rFonts w:cs="Calibri Light" w:hint="default"/>
        <w:b w:val="0"/>
      </w:rPr>
    </w:lvl>
    <w:lvl w:ilvl="5">
      <w:start w:val="1"/>
      <w:numFmt w:val="decimal"/>
      <w:lvlText w:val="%1.%2.%3.%4.%5.%6."/>
      <w:lvlJc w:val="left"/>
      <w:pPr>
        <w:ind w:left="1440" w:hanging="1440"/>
      </w:pPr>
      <w:rPr>
        <w:rFonts w:cs="Calibri Light" w:hint="default"/>
        <w:b w:val="0"/>
      </w:rPr>
    </w:lvl>
    <w:lvl w:ilvl="6">
      <w:start w:val="1"/>
      <w:numFmt w:val="decimal"/>
      <w:lvlText w:val="%1.%2.%3.%4.%5.%6.%7."/>
      <w:lvlJc w:val="left"/>
      <w:pPr>
        <w:ind w:left="1440" w:hanging="1440"/>
      </w:pPr>
      <w:rPr>
        <w:rFonts w:cs="Calibri Light" w:hint="default"/>
        <w:b w:val="0"/>
      </w:rPr>
    </w:lvl>
    <w:lvl w:ilvl="7">
      <w:start w:val="1"/>
      <w:numFmt w:val="decimal"/>
      <w:lvlText w:val="%1.%2.%3.%4.%5.%6.%7.%8."/>
      <w:lvlJc w:val="left"/>
      <w:pPr>
        <w:ind w:left="1800" w:hanging="1800"/>
      </w:pPr>
      <w:rPr>
        <w:rFonts w:cs="Calibri Light" w:hint="default"/>
        <w:b w:val="0"/>
      </w:rPr>
    </w:lvl>
    <w:lvl w:ilvl="8">
      <w:start w:val="1"/>
      <w:numFmt w:val="decimal"/>
      <w:lvlText w:val="%1.%2.%3.%4.%5.%6.%7.%8.%9."/>
      <w:lvlJc w:val="left"/>
      <w:pPr>
        <w:ind w:left="1800" w:hanging="1800"/>
      </w:pPr>
      <w:rPr>
        <w:rFonts w:cs="Calibri Light" w:hint="default"/>
        <w:b w:val="0"/>
      </w:rPr>
    </w:lvl>
  </w:abstractNum>
  <w:abstractNum w:abstractNumId="82" w15:restartNumberingAfterBreak="0">
    <w:nsid w:val="12AC0538"/>
    <w:multiLevelType w:val="hybridMultilevel"/>
    <w:tmpl w:val="136ECF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12CB386D"/>
    <w:multiLevelType w:val="multilevel"/>
    <w:tmpl w:val="F3CEE5F8"/>
    <w:styleLink w:val="WW8Num34"/>
    <w:lvl w:ilvl="0">
      <w:start w:val="1"/>
      <w:numFmt w:val="lowerLetter"/>
      <w:lvlText w:val="%1)"/>
      <w:lvlJc w:val="left"/>
      <w:rPr>
        <w:i w:val="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84" w15:restartNumberingAfterBreak="0">
    <w:nsid w:val="132C1FFB"/>
    <w:multiLevelType w:val="multilevel"/>
    <w:tmpl w:val="E13C71CC"/>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14467AB4"/>
    <w:multiLevelType w:val="multilevel"/>
    <w:tmpl w:val="CFBE4BC2"/>
    <w:lvl w:ilvl="0">
      <w:start w:val="1"/>
      <w:numFmt w:val="decimal"/>
      <w:lvlText w:val="%1"/>
      <w:lvlJc w:val="center"/>
      <w:pPr>
        <w:tabs>
          <w:tab w:val="num" w:pos="360"/>
        </w:tabs>
        <w:ind w:left="360" w:hanging="360"/>
      </w:pPr>
      <w:rPr>
        <w:rFonts w:ascii="Wingdings" w:hAnsi="Wingdings" w:cs="Wingdings" w:hint="default"/>
        <w:lang w:val="x-none"/>
      </w:rPr>
    </w:lvl>
    <w:lvl w:ilvl="1">
      <w:start w:val="1"/>
      <w:numFmt w:val="decimal"/>
      <w:lvlText w:val="%2."/>
      <w:lvlJc w:val="left"/>
      <w:pPr>
        <w:tabs>
          <w:tab w:val="num" w:pos="862"/>
        </w:tabs>
        <w:ind w:left="862" w:hanging="720"/>
      </w:pPr>
      <w:rPr>
        <w:rFonts w:ascii="Garamond" w:hAnsi="Garamond" w:cs="Courier New" w:hint="default"/>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rPr>
        <w:rFonts w:ascii="Symbol" w:hAnsi="Symbol" w:cs="Symbol"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6" w15:restartNumberingAfterBreak="0">
    <w:nsid w:val="14CC1472"/>
    <w:multiLevelType w:val="hybridMultilevel"/>
    <w:tmpl w:val="A508D764"/>
    <w:lvl w:ilvl="0" w:tplc="0415000F">
      <w:start w:val="1"/>
      <w:numFmt w:val="decimal"/>
      <w:lvlText w:val="%1."/>
      <w:lvlJc w:val="left"/>
      <w:pPr>
        <w:ind w:left="720" w:hanging="360"/>
      </w:pPr>
    </w:lvl>
    <w:lvl w:ilvl="1" w:tplc="0B44B214">
      <w:start w:val="10"/>
      <w:numFmt w:val="decimal"/>
      <w:lvlText w:val="%2"/>
      <w:lvlJc w:val="left"/>
      <w:pPr>
        <w:ind w:left="1440" w:hanging="360"/>
      </w:pPr>
      <w:rPr>
        <w:rFonts w:hint="default"/>
      </w:rPr>
    </w:lvl>
    <w:lvl w:ilvl="2" w:tplc="901267D0">
      <w:start w:val="1"/>
      <w:numFmt w:val="decimal"/>
      <w:lvlText w:val="%3)"/>
      <w:lvlJc w:val="center"/>
      <w:pPr>
        <w:ind w:left="2160" w:hanging="180"/>
      </w:pPr>
      <w:rPr>
        <w:rFonts w:hint="default"/>
        <w:strike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15120D79"/>
    <w:multiLevelType w:val="hybridMultilevel"/>
    <w:tmpl w:val="DF86BD30"/>
    <w:lvl w:ilvl="0" w:tplc="A580BACA">
      <w:start w:val="1"/>
      <w:numFmt w:val="decimal"/>
      <w:lvlText w:val="%1."/>
      <w:lvlJc w:val="left"/>
      <w:pPr>
        <w:tabs>
          <w:tab w:val="num" w:pos="360"/>
        </w:tabs>
        <w:ind w:left="360" w:hanging="360"/>
      </w:pPr>
      <w:rPr>
        <w:rFonts w:ascii="Garamond" w:eastAsia="SimSun" w:hAnsi="Garamond" w:cs="Mangal"/>
      </w:rPr>
    </w:lvl>
    <w:lvl w:ilvl="1" w:tplc="76C6EF16">
      <w:start w:val="1"/>
      <w:numFmt w:val="lowerLetter"/>
      <w:lvlText w:val="%2)"/>
      <w:lvlJc w:val="left"/>
      <w:pPr>
        <w:tabs>
          <w:tab w:val="num" w:pos="1080"/>
        </w:tabs>
        <w:ind w:left="1080" w:hanging="360"/>
      </w:pPr>
      <w:rPr>
        <w:b w:val="0"/>
      </w:rPr>
    </w:lvl>
    <w:lvl w:ilvl="2" w:tplc="5652124A">
      <w:start w:val="1"/>
      <w:numFmt w:val="decimal"/>
      <w:lvlText w:val="%3)"/>
      <w:lvlJc w:val="left"/>
      <w:pPr>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8" w15:restartNumberingAfterBreak="0">
    <w:nsid w:val="16282868"/>
    <w:multiLevelType w:val="hybridMultilevel"/>
    <w:tmpl w:val="41A829A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16BE2380"/>
    <w:multiLevelType w:val="multilevel"/>
    <w:tmpl w:val="1D4A1DFE"/>
    <w:styleLink w:val="WW8Num2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 w15:restartNumberingAfterBreak="0">
    <w:nsid w:val="17C17374"/>
    <w:multiLevelType w:val="multilevel"/>
    <w:tmpl w:val="0A781BF4"/>
    <w:lvl w:ilvl="0">
      <w:start w:val="1"/>
      <w:numFmt w:val="decimal"/>
      <w:lvlText w:val="%1."/>
      <w:lvlJc w:val="left"/>
      <w:pPr>
        <w:ind w:left="72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1" w15:restartNumberingAfterBreak="0">
    <w:nsid w:val="19515C54"/>
    <w:multiLevelType w:val="hybridMultilevel"/>
    <w:tmpl w:val="93C466D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1A8224EF"/>
    <w:multiLevelType w:val="multilevel"/>
    <w:tmpl w:val="250E0CAC"/>
    <w:styleLink w:val="WW8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 w15:restartNumberingAfterBreak="0">
    <w:nsid w:val="1B42586A"/>
    <w:multiLevelType w:val="hybridMultilevel"/>
    <w:tmpl w:val="38FEF1A2"/>
    <w:lvl w:ilvl="0" w:tplc="5E622AE2">
      <w:start w:val="1"/>
      <w:numFmt w:val="decimal"/>
      <w:lvlText w:val="%1."/>
      <w:lvlJc w:val="righ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D627494"/>
    <w:multiLevelType w:val="hybridMultilevel"/>
    <w:tmpl w:val="9EFEE77E"/>
    <w:lvl w:ilvl="0" w:tplc="7B9EC58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D947FB2"/>
    <w:multiLevelType w:val="multilevel"/>
    <w:tmpl w:val="4796B394"/>
    <w:styleLink w:val="WW8Num64"/>
    <w:lvl w:ilvl="0">
      <w:start w:val="22"/>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96" w15:restartNumberingAfterBreak="0">
    <w:nsid w:val="1DAC78F2"/>
    <w:multiLevelType w:val="multilevel"/>
    <w:tmpl w:val="6C160486"/>
    <w:styleLink w:val="WWNum22"/>
    <w:lvl w:ilvl="0">
      <w:start w:val="2"/>
      <w:numFmt w:val="decimal"/>
      <w:lvlText w:val="%1."/>
      <w:lvlJc w:val="left"/>
      <w:rPr>
        <w:rFonts w:cs="Times New Roman"/>
        <w:b w:val="0"/>
        <w:color w:val="00000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7" w15:restartNumberingAfterBreak="0">
    <w:nsid w:val="2062189C"/>
    <w:multiLevelType w:val="hybridMultilevel"/>
    <w:tmpl w:val="B6EC2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0FC0DEC"/>
    <w:multiLevelType w:val="multilevel"/>
    <w:tmpl w:val="AC107284"/>
    <w:styleLink w:val="WWOutlineListStyle"/>
    <w:lvl w:ilvl="0">
      <w:start w:val="1"/>
      <w:numFmt w:val="decimal"/>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
      <w:numFmt w:val="upperLetter"/>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9" w15:restartNumberingAfterBreak="0">
    <w:nsid w:val="2183691C"/>
    <w:multiLevelType w:val="multilevel"/>
    <w:tmpl w:val="1A3609E0"/>
    <w:lvl w:ilvl="0">
      <w:start w:val="1"/>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360" w:hanging="360"/>
      </w:pPr>
      <w:rPr>
        <w:rFonts w:ascii="Calibri" w:hAnsi="Calibri" w:cs="Times New Roman"/>
        <w:sz w:val="20"/>
        <w:szCs w:val="20"/>
      </w:rPr>
    </w:lvl>
    <w:lvl w:ilvl="2">
      <w:start w:val="1"/>
      <w:numFmt w:val="decimal"/>
      <w:lvlText w:val="%1.%2.%3"/>
      <w:lvlJc w:val="left"/>
      <w:pPr>
        <w:tabs>
          <w:tab w:val="num" w:pos="0"/>
        </w:tabs>
        <w:ind w:left="720" w:hanging="720"/>
      </w:pPr>
      <w:rPr>
        <w:rFonts w:ascii="Calibri" w:hAnsi="Calibri" w:cs="Times New Roman"/>
        <w:sz w:val="20"/>
        <w:szCs w:val="20"/>
      </w:rPr>
    </w:lvl>
    <w:lvl w:ilvl="3">
      <w:start w:val="1"/>
      <w:numFmt w:val="decimal"/>
      <w:lvlText w:val="%1.%2.%3.%4"/>
      <w:lvlJc w:val="left"/>
      <w:pPr>
        <w:tabs>
          <w:tab w:val="num" w:pos="0"/>
        </w:tabs>
        <w:ind w:left="720" w:hanging="720"/>
      </w:pPr>
      <w:rPr>
        <w:rFonts w:ascii="Calibri" w:hAnsi="Calibri" w:cs="Times New Roman"/>
        <w:sz w:val="20"/>
        <w:szCs w:val="20"/>
      </w:rPr>
    </w:lvl>
    <w:lvl w:ilvl="4">
      <w:start w:val="1"/>
      <w:numFmt w:val="decimal"/>
      <w:lvlText w:val="%1.%2.%3.%4.%5"/>
      <w:lvlJc w:val="left"/>
      <w:pPr>
        <w:tabs>
          <w:tab w:val="num" w:pos="0"/>
        </w:tabs>
        <w:ind w:left="1080" w:hanging="1080"/>
      </w:pPr>
      <w:rPr>
        <w:rFonts w:ascii="Calibri" w:hAnsi="Calibri" w:cs="Times New Roman"/>
        <w:sz w:val="20"/>
        <w:szCs w:val="20"/>
      </w:rPr>
    </w:lvl>
    <w:lvl w:ilvl="5">
      <w:start w:val="1"/>
      <w:numFmt w:val="decimal"/>
      <w:lvlText w:val="%1.%2.%3.%4.%5.%6"/>
      <w:lvlJc w:val="left"/>
      <w:pPr>
        <w:tabs>
          <w:tab w:val="num" w:pos="0"/>
        </w:tabs>
        <w:ind w:left="1080" w:hanging="1080"/>
      </w:pPr>
      <w:rPr>
        <w:rFonts w:ascii="Calibri" w:hAnsi="Calibri" w:cs="Times New Roman"/>
        <w:sz w:val="20"/>
        <w:szCs w:val="20"/>
      </w:rPr>
    </w:lvl>
    <w:lvl w:ilvl="6">
      <w:start w:val="1"/>
      <w:numFmt w:val="decimal"/>
      <w:lvlText w:val="%1.%2.%3.%4.%5.%6.%7"/>
      <w:lvlJc w:val="left"/>
      <w:pPr>
        <w:tabs>
          <w:tab w:val="num" w:pos="0"/>
        </w:tabs>
        <w:ind w:left="1440" w:hanging="1440"/>
      </w:pPr>
      <w:rPr>
        <w:rFonts w:ascii="Calibri" w:hAnsi="Calibri" w:cs="Times New Roman"/>
        <w:sz w:val="20"/>
        <w:szCs w:val="20"/>
      </w:rPr>
    </w:lvl>
    <w:lvl w:ilvl="7">
      <w:start w:val="1"/>
      <w:numFmt w:val="decimal"/>
      <w:lvlText w:val="%1.%2.%3.%4.%5.%6.%7.%8"/>
      <w:lvlJc w:val="left"/>
      <w:pPr>
        <w:tabs>
          <w:tab w:val="num" w:pos="0"/>
        </w:tabs>
        <w:ind w:left="1440" w:hanging="1440"/>
      </w:pPr>
      <w:rPr>
        <w:rFonts w:ascii="Calibri" w:hAnsi="Calibri" w:cs="Times New Roman"/>
        <w:sz w:val="20"/>
        <w:szCs w:val="20"/>
      </w:rPr>
    </w:lvl>
    <w:lvl w:ilvl="8">
      <w:start w:val="1"/>
      <w:numFmt w:val="decimal"/>
      <w:lvlText w:val="%1.%2.%3.%4.%5.%6.%7.%8.%9"/>
      <w:lvlJc w:val="left"/>
      <w:pPr>
        <w:tabs>
          <w:tab w:val="num" w:pos="0"/>
        </w:tabs>
        <w:ind w:left="1800" w:hanging="1800"/>
      </w:pPr>
      <w:rPr>
        <w:rFonts w:ascii="Calibri" w:hAnsi="Calibri" w:cs="Times New Roman"/>
        <w:sz w:val="20"/>
        <w:szCs w:val="20"/>
      </w:rPr>
    </w:lvl>
  </w:abstractNum>
  <w:abstractNum w:abstractNumId="100" w15:restartNumberingAfterBreak="0">
    <w:nsid w:val="222A7068"/>
    <w:multiLevelType w:val="multilevel"/>
    <w:tmpl w:val="0BC278BA"/>
    <w:styleLink w:val="WW8Num31"/>
    <w:lvl w:ilvl="0">
      <w:start w:val="25"/>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101" w15:restartNumberingAfterBreak="0">
    <w:nsid w:val="23F36BF1"/>
    <w:multiLevelType w:val="hybridMultilevel"/>
    <w:tmpl w:val="ED1277EA"/>
    <w:lvl w:ilvl="0" w:tplc="B3DEC6D8">
      <w:start w:val="1"/>
      <w:numFmt w:val="decimal"/>
      <w:lvlText w:val="%1"/>
      <w:lvlJc w:val="center"/>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46B6821"/>
    <w:multiLevelType w:val="multilevel"/>
    <w:tmpl w:val="F29E5B40"/>
    <w:styleLink w:val="WW8Num1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252D59C1"/>
    <w:multiLevelType w:val="singleLevel"/>
    <w:tmpl w:val="CDDADD1A"/>
    <w:styleLink w:val="WW8Num27"/>
    <w:lvl w:ilvl="0">
      <w:start w:val="1"/>
      <w:numFmt w:val="decimal"/>
      <w:lvlText w:val="%1)"/>
      <w:lvlJc w:val="left"/>
      <w:pPr>
        <w:tabs>
          <w:tab w:val="num" w:pos="360"/>
        </w:tabs>
        <w:ind w:left="360" w:hanging="360"/>
      </w:pPr>
      <w:rPr>
        <w:rFonts w:hint="default"/>
        <w:color w:val="auto"/>
        <w:sz w:val="20"/>
        <w:szCs w:val="20"/>
      </w:rPr>
    </w:lvl>
  </w:abstractNum>
  <w:abstractNum w:abstractNumId="104" w15:restartNumberingAfterBreak="0">
    <w:nsid w:val="25BB2C4D"/>
    <w:multiLevelType w:val="multilevel"/>
    <w:tmpl w:val="9E56F656"/>
    <w:styleLink w:val="WW8Num48"/>
    <w:lvl w:ilvl="0">
      <w:start w:val="30"/>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color w:val="000000"/>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105" w15:restartNumberingAfterBreak="0">
    <w:nsid w:val="266A6A86"/>
    <w:multiLevelType w:val="multilevel"/>
    <w:tmpl w:val="B3C069C8"/>
    <w:styleLink w:val="WW8Num16"/>
    <w:lvl w:ilvl="0">
      <w:numFmt w:val="bullet"/>
      <w:lvlText w:val="-"/>
      <w:lvlJc w:val="left"/>
      <w:rPr>
        <w:rFonts w:ascii="Tahoma" w:hAnsi="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2AA237FB"/>
    <w:multiLevelType w:val="multilevel"/>
    <w:tmpl w:val="A4AA8E7C"/>
    <w:styleLink w:val="WWNum9"/>
    <w:lvl w:ilvl="0">
      <w:start w:val="1"/>
      <w:numFmt w:val="decimal"/>
      <w:lvlText w:val="%1."/>
      <w:lvlJc w:val="left"/>
      <w:rPr>
        <w:rFonts w:cs="Times New Roman"/>
        <w:b w:val="0"/>
        <w:color w:val="00000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7" w15:restartNumberingAfterBreak="0">
    <w:nsid w:val="2AD27038"/>
    <w:multiLevelType w:val="multilevel"/>
    <w:tmpl w:val="AA2E5706"/>
    <w:styleLink w:val="WW8Num52"/>
    <w:lvl w:ilvl="0">
      <w:start w:val="23"/>
      <w:numFmt w:val="decimal"/>
      <w:lvlText w:val="%1."/>
      <w:lvlJc w:val="left"/>
      <w:rPr>
        <w:rFonts w:ascii="Garamond" w:hAnsi="Garamond" w:cs="Garamond"/>
        <w:b/>
        <w:sz w:val="20"/>
        <w:szCs w:val="20"/>
      </w:rPr>
    </w:lvl>
    <w:lvl w:ilvl="1">
      <w:start w:val="2"/>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108" w15:restartNumberingAfterBreak="0">
    <w:nsid w:val="2AE24C79"/>
    <w:multiLevelType w:val="multilevel"/>
    <w:tmpl w:val="193EA712"/>
    <w:styleLink w:val="WW8Num42"/>
    <w:lvl w:ilvl="0">
      <w:start w:val="2"/>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109" w15:restartNumberingAfterBreak="0">
    <w:nsid w:val="2B837109"/>
    <w:multiLevelType w:val="multilevel"/>
    <w:tmpl w:val="5B96E174"/>
    <w:lvl w:ilvl="0">
      <w:start w:val="1"/>
      <w:numFmt w:val="lowerLetter"/>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7)"/>
      <w:lvlJc w:val="left"/>
      <w:pPr>
        <w:ind w:left="360" w:hanging="36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0" w15:restartNumberingAfterBreak="0">
    <w:nsid w:val="2BFF1BF9"/>
    <w:multiLevelType w:val="hybridMultilevel"/>
    <w:tmpl w:val="620861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0F">
      <w:start w:val="1"/>
      <w:numFmt w:val="decimal"/>
      <w:lvlText w:val="%3."/>
      <w:lvlJc w:val="left"/>
      <w:pPr>
        <w:ind w:left="720"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D0261E3"/>
    <w:multiLevelType w:val="multilevel"/>
    <w:tmpl w:val="2B221E26"/>
    <w:styleLink w:val="WWNum5"/>
    <w:lvl w:ilvl="0">
      <w:start w:val="1"/>
      <w:numFmt w:val="decimal"/>
      <w:lvlText w:val="%1."/>
      <w:lvlJc w:val="left"/>
      <w:rPr>
        <w:rFonts w:eastAsia="Times New Roman" w:cs="Times New Roman"/>
        <w:b w:val="0"/>
        <w:bCs/>
        <w:color w:val="00000A"/>
        <w:sz w:val="20"/>
        <w:szCs w:val="20"/>
      </w:rPr>
    </w:lvl>
    <w:lvl w:ilvl="1">
      <w:start w:val="1"/>
      <w:numFmt w:val="decimal"/>
      <w:lvlText w:val="%2."/>
      <w:lvlJc w:val="left"/>
      <w:rPr>
        <w:rFonts w:cs="Times New Roman"/>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 w15:restartNumberingAfterBreak="0">
    <w:nsid w:val="2DA72897"/>
    <w:multiLevelType w:val="multilevel"/>
    <w:tmpl w:val="09EE4140"/>
    <w:name w:val="WW8Num22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3" w15:restartNumberingAfterBreak="0">
    <w:nsid w:val="2EBB01B6"/>
    <w:multiLevelType w:val="multilevel"/>
    <w:tmpl w:val="B5DAF028"/>
    <w:styleLink w:val="WWNum14"/>
    <w:lvl w:ilvl="0">
      <w:start w:val="1"/>
      <w:numFmt w:val="decimal"/>
      <w:lvlText w:val="%1."/>
      <w:lvlJc w:val="left"/>
      <w:rPr>
        <w:rFonts w:cs="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 w15:restartNumberingAfterBreak="0">
    <w:nsid w:val="2F5503B3"/>
    <w:multiLevelType w:val="multilevel"/>
    <w:tmpl w:val="10921B7A"/>
    <w:styleLink w:val="WW8Num74"/>
    <w:lvl w:ilvl="0">
      <w:start w:val="1"/>
      <w:numFmt w:val="upp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15:restartNumberingAfterBreak="0">
    <w:nsid w:val="2FCF595E"/>
    <w:multiLevelType w:val="hybridMultilevel"/>
    <w:tmpl w:val="48F8CA64"/>
    <w:lvl w:ilvl="0" w:tplc="46EE7B1C">
      <w:start w:val="1"/>
      <w:numFmt w:val="decimal"/>
      <w:lvlText w:val="%1)"/>
      <w:lvlJc w:val="left"/>
      <w:pPr>
        <w:ind w:left="720" w:hanging="360"/>
      </w:pPr>
      <w:rPr>
        <w:rFonts w:hint="default"/>
        <w:b w:val="0"/>
        <w:i w:val="0"/>
        <w:kern w:val="2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0D33F49"/>
    <w:multiLevelType w:val="multilevel"/>
    <w:tmpl w:val="0C78C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0D52040"/>
    <w:multiLevelType w:val="multilevel"/>
    <w:tmpl w:val="BCF20DB2"/>
    <w:styleLink w:val="WW8Num22"/>
    <w:lvl w:ilvl="0">
      <w:start w:val="30"/>
      <w:numFmt w:val="decimal"/>
      <w:lvlText w:val="%1"/>
      <w:lvlJc w:val="left"/>
    </w:lvl>
    <w:lvl w:ilvl="1">
      <w:start w:val="1"/>
      <w:numFmt w:val="decimal"/>
      <w:lvlText w:val="%1.%2"/>
      <w:lvlJc w:val="left"/>
    </w:lvl>
    <w:lvl w:ilvl="2">
      <w:start w:val="1"/>
      <w:numFmt w:val="decimal"/>
      <w:lvlText w:val="%1.%2.%3"/>
      <w:lvlJc w:val="left"/>
      <w:rPr>
        <w:rFonts w:ascii="Garamond" w:hAnsi="Garamond" w:cs="Garamond"/>
        <w:bCs/>
        <w:sz w:val="20"/>
        <w:szCs w:val="2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32407185"/>
    <w:multiLevelType w:val="hybridMultilevel"/>
    <w:tmpl w:val="8568734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9" w15:restartNumberingAfterBreak="0">
    <w:nsid w:val="34ED22C3"/>
    <w:multiLevelType w:val="multilevel"/>
    <w:tmpl w:val="B0EE2DF2"/>
    <w:styleLink w:val="WW8Num12"/>
    <w:lvl w:ilvl="0">
      <w:start w:val="2"/>
      <w:numFmt w:val="decimal"/>
      <w:lvlText w:val="%1"/>
      <w:lvlJc w:val="left"/>
      <w:rPr>
        <w:rFonts w:ascii="Times New Roman" w:hAnsi="Times New Roman" w:cs="Times New Roman"/>
      </w:rPr>
    </w:lvl>
    <w:lvl w:ilvl="1">
      <w:start w:val="1"/>
      <w:numFmt w:val="decimal"/>
      <w:lvlText w:val="%1.%2"/>
      <w:lvlJc w:val="left"/>
      <w:rPr>
        <w:rFonts w:ascii="Times New Roman" w:hAnsi="Times New Roman" w:cs="Times New Roman"/>
      </w:rPr>
    </w:lvl>
    <w:lvl w:ilvl="2">
      <w:start w:val="1"/>
      <w:numFmt w:val="decimal"/>
      <w:lvlText w:val="%1.%2.%3"/>
      <w:lvlJc w:val="left"/>
      <w:rPr>
        <w:rFonts w:ascii="Times New Roman" w:hAnsi="Times New Roman" w:cs="Times New Roman"/>
      </w:rPr>
    </w:lvl>
    <w:lvl w:ilvl="3">
      <w:start w:val="1"/>
      <w:numFmt w:val="decimal"/>
      <w:lvlText w:val="%1.%2.%3.%4"/>
      <w:lvlJc w:val="left"/>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rPr>
        <w:rFonts w:ascii="Times New Roman" w:hAnsi="Times New Roman" w:cs="Times New Roman"/>
      </w:rPr>
    </w:lvl>
    <w:lvl w:ilvl="6">
      <w:start w:val="1"/>
      <w:numFmt w:val="decimal"/>
      <w:lvlText w:val="%1.%2.%3.%4.%5.%6.%7"/>
      <w:lvlJc w:val="left"/>
      <w:rPr>
        <w:rFonts w:ascii="Times New Roman" w:hAnsi="Times New Roman" w:cs="Times New Roman"/>
      </w:rPr>
    </w:lvl>
    <w:lvl w:ilvl="7">
      <w:start w:val="1"/>
      <w:numFmt w:val="decimal"/>
      <w:lvlText w:val="%1.%2.%3.%4.%5.%6.%7.%8"/>
      <w:lvlJc w:val="left"/>
      <w:rPr>
        <w:rFonts w:ascii="Times New Roman" w:hAnsi="Times New Roman" w:cs="Times New Roman"/>
      </w:rPr>
    </w:lvl>
    <w:lvl w:ilvl="8">
      <w:start w:val="1"/>
      <w:numFmt w:val="decimal"/>
      <w:lvlText w:val="%1.%2.%3.%4.%5.%6.%7.%8.%9"/>
      <w:lvlJc w:val="left"/>
      <w:rPr>
        <w:rFonts w:ascii="Times New Roman" w:hAnsi="Times New Roman" w:cs="Times New Roman"/>
      </w:rPr>
    </w:lvl>
  </w:abstractNum>
  <w:abstractNum w:abstractNumId="120" w15:restartNumberingAfterBreak="0">
    <w:nsid w:val="3662089B"/>
    <w:multiLevelType w:val="multilevel"/>
    <w:tmpl w:val="9D7E727C"/>
    <w:styleLink w:val="WW8Num5"/>
    <w:lvl w:ilvl="0">
      <w:start w:val="1"/>
      <w:numFmt w:val="decimal"/>
      <w:lvlText w:val="%1"/>
      <w:lvlJc w:val="left"/>
    </w:lvl>
    <w:lvl w:ilvl="1">
      <w:start w:val="1"/>
      <w:numFmt w:val="decimal"/>
      <w:lvlText w:val="%1.%2"/>
      <w:lvlJc w:val="left"/>
      <w:rPr>
        <w:rFonts w:ascii="Courier New" w:hAnsi="Courier New" w:cs="Courier New"/>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36D428EE"/>
    <w:multiLevelType w:val="multilevel"/>
    <w:tmpl w:val="EE0A8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71902B4"/>
    <w:multiLevelType w:val="hybridMultilevel"/>
    <w:tmpl w:val="CFF0DD2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3" w15:restartNumberingAfterBreak="0">
    <w:nsid w:val="37D947CE"/>
    <w:multiLevelType w:val="multilevel"/>
    <w:tmpl w:val="C026F9D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385A0189"/>
    <w:multiLevelType w:val="multilevel"/>
    <w:tmpl w:val="3438D48A"/>
    <w:styleLink w:val="WW8Num4"/>
    <w:lvl w:ilvl="0">
      <w:start w:val="1"/>
      <w:numFmt w:val="decimal"/>
      <w:lvlText w:val="%1."/>
      <w:lvlJc w:val="left"/>
      <w:rPr>
        <w:rFonts w:ascii="Times New Roman" w:hAnsi="Times New Roman" w:cs="Times New Roman"/>
        <w:sz w:val="24"/>
        <w:szCs w:val="24"/>
        <w:lang w:val="en-U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5" w15:restartNumberingAfterBreak="0">
    <w:nsid w:val="3E9C3834"/>
    <w:multiLevelType w:val="multilevel"/>
    <w:tmpl w:val="C234BA38"/>
    <w:styleLink w:val="WW8Num2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6" w15:restartNumberingAfterBreak="0">
    <w:nsid w:val="3F3E7E5D"/>
    <w:multiLevelType w:val="multilevel"/>
    <w:tmpl w:val="F252F746"/>
    <w:styleLink w:val="WW8Num26"/>
    <w:lvl w:ilvl="0">
      <w:start w:val="2"/>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3FA13A70"/>
    <w:multiLevelType w:val="multilevel"/>
    <w:tmpl w:val="411EB21A"/>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4008385D"/>
    <w:multiLevelType w:val="multilevel"/>
    <w:tmpl w:val="259C3B84"/>
    <w:styleLink w:val="WW8Num9"/>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Letter"/>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9" w15:restartNumberingAfterBreak="0">
    <w:nsid w:val="427F512C"/>
    <w:multiLevelType w:val="multilevel"/>
    <w:tmpl w:val="AB6A733E"/>
    <w:lvl w:ilvl="0">
      <w:start w:val="3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0" w15:restartNumberingAfterBreak="0">
    <w:nsid w:val="42C712F6"/>
    <w:multiLevelType w:val="multilevel"/>
    <w:tmpl w:val="31A2A182"/>
    <w:styleLink w:val="WW8Num28"/>
    <w:lvl w:ilvl="0">
      <w:start w:val="1"/>
      <w:numFmt w:val="decimal"/>
      <w:lvlText w:val="%1."/>
      <w:lvlJc w:val="left"/>
      <w:rPr>
        <w:rFonts w:ascii="Garamond" w:hAnsi="Garamond" w:cs="Garamond"/>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15:restartNumberingAfterBreak="0">
    <w:nsid w:val="433744E2"/>
    <w:multiLevelType w:val="hybridMultilevel"/>
    <w:tmpl w:val="A4A620B8"/>
    <w:lvl w:ilvl="0" w:tplc="FFFFFFF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433F0463"/>
    <w:multiLevelType w:val="multilevel"/>
    <w:tmpl w:val="1BCE018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6"/>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3C80460"/>
    <w:multiLevelType w:val="multilevel"/>
    <w:tmpl w:val="13E6CF78"/>
    <w:styleLink w:val="WWNum7"/>
    <w:lvl w:ilvl="0">
      <w:start w:val="1"/>
      <w:numFmt w:val="decimal"/>
      <w:lvlText w:val="%1."/>
      <w:lvlJc w:val="left"/>
      <w:rPr>
        <w:rFonts w:cs="Times New Roman"/>
        <w:b w:val="0"/>
        <w:sz w:val="20"/>
        <w:szCs w:val="20"/>
      </w:rPr>
    </w:lvl>
    <w:lvl w:ilvl="1">
      <w:start w:val="2"/>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4" w15:restartNumberingAfterBreak="0">
    <w:nsid w:val="47AE34D5"/>
    <w:multiLevelType w:val="multilevel"/>
    <w:tmpl w:val="010A21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47FF4241"/>
    <w:multiLevelType w:val="hybridMultilevel"/>
    <w:tmpl w:val="D5329C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B385B19"/>
    <w:multiLevelType w:val="multilevel"/>
    <w:tmpl w:val="3B36DA84"/>
    <w:styleLink w:val="WW8Num25"/>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Wingdings" w:hAnsi="Wingdings" w:cs="Wingdings"/>
      </w:rPr>
    </w:lvl>
    <w:lvl w:ilvl="3">
      <w:start w:val="1"/>
      <w:numFmt w:val="decimal"/>
      <w:lvlText w:val="%1.%2.%3.%4."/>
      <w:lvlJc w:val="left"/>
      <w:rPr>
        <w:rFonts w:ascii="Symbol" w:hAnsi="Symbol"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4B663A62"/>
    <w:multiLevelType w:val="hybridMultilevel"/>
    <w:tmpl w:val="07662EF2"/>
    <w:lvl w:ilvl="0" w:tplc="D84EBA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C495421"/>
    <w:multiLevelType w:val="multilevel"/>
    <w:tmpl w:val="9BD4C4AC"/>
    <w:styleLink w:val="WW8Num46"/>
    <w:lvl w:ilvl="0">
      <w:start w:val="2"/>
      <w:numFmt w:val="decimal"/>
      <w:lvlText w:val="%1)"/>
      <w:lvlJc w:val="left"/>
    </w:lvl>
    <w:lvl w:ilvl="1">
      <w:numFmt w:val="bullet"/>
      <w:lvlText w:val="➢"/>
      <w:lvlJc w:val="left"/>
      <w:rPr>
        <w:rFonts w:ascii="Times New Roman" w:eastAsia="MS PGothic" w:hAnsi="Times New Roman" w:cs="Garamond"/>
        <w:position w:val="0"/>
        <w:sz w:val="20"/>
        <w:szCs w:val="20"/>
        <w:vertAlign w:val="superscript"/>
      </w:rPr>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39" w15:restartNumberingAfterBreak="0">
    <w:nsid w:val="4D4A45B6"/>
    <w:multiLevelType w:val="multilevel"/>
    <w:tmpl w:val="4F1EB5B2"/>
    <w:styleLink w:val="WW8Num29"/>
    <w:lvl w:ilvl="0">
      <w:start w:val="28"/>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40" w15:restartNumberingAfterBreak="0">
    <w:nsid w:val="4D627B3B"/>
    <w:multiLevelType w:val="multilevel"/>
    <w:tmpl w:val="BD7CC26C"/>
    <w:styleLink w:val="WW8Num41"/>
    <w:lvl w:ilvl="0">
      <w:start w:val="3"/>
      <w:numFmt w:val="decimal"/>
      <w:lvlText w:val="%1"/>
      <w:lvlJc w:val="left"/>
      <w:rPr>
        <w:rFonts w:ascii="Garamond" w:eastAsia="Garamond" w:hAnsi="Garamond" w:cs="Garamond"/>
        <w:b/>
        <w:bCs/>
        <w:sz w:val="20"/>
        <w:szCs w:val="20"/>
      </w:rPr>
    </w:lvl>
    <w:lvl w:ilvl="1">
      <w:start w:val="1"/>
      <w:numFmt w:val="decimal"/>
      <w:lvlText w:val="%1.%2"/>
      <w:lvlJc w:val="left"/>
      <w:rPr>
        <w:rFonts w:ascii="Garamond" w:eastAsia="Garamond" w:hAnsi="Garamond" w:cs="Garamond"/>
        <w:b/>
        <w:bCs/>
        <w:sz w:val="20"/>
        <w:szCs w:val="20"/>
      </w:rPr>
    </w:lvl>
    <w:lvl w:ilvl="2">
      <w:start w:val="1"/>
      <w:numFmt w:val="decimal"/>
      <w:lvlText w:val="%1.%2.%3"/>
      <w:lvlJc w:val="left"/>
      <w:rPr>
        <w:rFonts w:ascii="Garamond" w:eastAsia="Garamond" w:hAnsi="Garamond" w:cs="Garamond"/>
        <w:b/>
        <w:bCs/>
        <w:sz w:val="20"/>
        <w:szCs w:val="20"/>
      </w:rPr>
    </w:lvl>
    <w:lvl w:ilvl="3">
      <w:start w:val="1"/>
      <w:numFmt w:val="decimal"/>
      <w:lvlText w:val="%1.%2.%3.%4"/>
      <w:lvlJc w:val="left"/>
      <w:rPr>
        <w:rFonts w:ascii="Garamond" w:eastAsia="Garamond" w:hAnsi="Garamond" w:cs="Garamond"/>
        <w:b/>
        <w:bCs/>
        <w:sz w:val="20"/>
        <w:szCs w:val="20"/>
      </w:rPr>
    </w:lvl>
    <w:lvl w:ilvl="4">
      <w:start w:val="1"/>
      <w:numFmt w:val="decimal"/>
      <w:lvlText w:val="%1.%2.%3.%4.%5"/>
      <w:lvlJc w:val="left"/>
      <w:rPr>
        <w:rFonts w:ascii="Garamond" w:eastAsia="Garamond" w:hAnsi="Garamond" w:cs="Garamond"/>
        <w:b/>
        <w:bCs/>
        <w:sz w:val="20"/>
        <w:szCs w:val="20"/>
      </w:rPr>
    </w:lvl>
    <w:lvl w:ilvl="5">
      <w:start w:val="1"/>
      <w:numFmt w:val="decimal"/>
      <w:lvlText w:val="%1.%2.%3.%4.%5.%6"/>
      <w:lvlJc w:val="left"/>
      <w:rPr>
        <w:rFonts w:ascii="Garamond" w:eastAsia="Garamond" w:hAnsi="Garamond" w:cs="Garamond"/>
        <w:b/>
        <w:bCs/>
        <w:sz w:val="20"/>
        <w:szCs w:val="20"/>
      </w:rPr>
    </w:lvl>
    <w:lvl w:ilvl="6">
      <w:start w:val="1"/>
      <w:numFmt w:val="decimal"/>
      <w:lvlText w:val="%1.%2.%3.%4.%5.%6.%7"/>
      <w:lvlJc w:val="left"/>
      <w:rPr>
        <w:rFonts w:ascii="Garamond" w:eastAsia="Garamond" w:hAnsi="Garamond" w:cs="Garamond"/>
        <w:b/>
        <w:bCs/>
        <w:sz w:val="20"/>
        <w:szCs w:val="20"/>
      </w:rPr>
    </w:lvl>
    <w:lvl w:ilvl="7">
      <w:start w:val="1"/>
      <w:numFmt w:val="decimal"/>
      <w:lvlText w:val="%1.%2.%3.%4.%5.%6.%7.%8"/>
      <w:lvlJc w:val="left"/>
      <w:rPr>
        <w:rFonts w:ascii="Garamond" w:eastAsia="Garamond" w:hAnsi="Garamond" w:cs="Garamond"/>
        <w:b/>
        <w:bCs/>
        <w:sz w:val="20"/>
        <w:szCs w:val="20"/>
      </w:rPr>
    </w:lvl>
    <w:lvl w:ilvl="8">
      <w:start w:val="1"/>
      <w:numFmt w:val="decimal"/>
      <w:lvlText w:val="%1.%2.%3.%4.%5.%6.%7.%8.%9"/>
      <w:lvlJc w:val="left"/>
      <w:rPr>
        <w:rFonts w:ascii="Garamond" w:eastAsia="Garamond" w:hAnsi="Garamond" w:cs="Garamond"/>
        <w:b/>
        <w:bCs/>
        <w:sz w:val="20"/>
        <w:szCs w:val="20"/>
      </w:rPr>
    </w:lvl>
  </w:abstractNum>
  <w:abstractNum w:abstractNumId="141" w15:restartNumberingAfterBreak="0">
    <w:nsid w:val="4E637D8B"/>
    <w:multiLevelType w:val="hybridMultilevel"/>
    <w:tmpl w:val="626E8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4EB35DFA"/>
    <w:multiLevelType w:val="multilevel"/>
    <w:tmpl w:val="F4C60A0E"/>
    <w:styleLink w:val="WWNum17"/>
    <w:lvl w:ilvl="0">
      <w:start w:val="1"/>
      <w:numFmt w:val="decimal"/>
      <w:lvlText w:val="%1."/>
      <w:lvlJc w:val="left"/>
      <w:rPr>
        <w:rFonts w:eastAsia="SimSun" w:cs="Mang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3" w15:restartNumberingAfterBreak="0">
    <w:nsid w:val="4F3150F1"/>
    <w:multiLevelType w:val="multilevel"/>
    <w:tmpl w:val="F26A69EA"/>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4" w15:restartNumberingAfterBreak="0">
    <w:nsid w:val="4F4C5670"/>
    <w:multiLevelType w:val="singleLevel"/>
    <w:tmpl w:val="0415000F"/>
    <w:lvl w:ilvl="0">
      <w:start w:val="1"/>
      <w:numFmt w:val="decimal"/>
      <w:lvlText w:val="%1."/>
      <w:lvlJc w:val="left"/>
      <w:pPr>
        <w:ind w:left="720" w:hanging="360"/>
      </w:pPr>
      <w:rPr>
        <w:b w:val="0"/>
      </w:rPr>
    </w:lvl>
  </w:abstractNum>
  <w:abstractNum w:abstractNumId="145" w15:restartNumberingAfterBreak="0">
    <w:nsid w:val="4F5E0AC1"/>
    <w:multiLevelType w:val="multilevel"/>
    <w:tmpl w:val="6D54C512"/>
    <w:styleLink w:val="WW8Num59"/>
    <w:lvl w:ilvl="0">
      <w:start w:val="10"/>
      <w:numFmt w:val="decimal"/>
      <w:lvlText w:val="%1"/>
      <w:lvlJc w:val="left"/>
      <w:rPr>
        <w:rFonts w:ascii="Garamond" w:eastAsia="Calibri" w:hAnsi="Garamond" w:cs="Garamond"/>
        <w:b/>
        <w:bCs/>
        <w:sz w:val="20"/>
        <w:szCs w:val="20"/>
      </w:rPr>
    </w:lvl>
    <w:lvl w:ilvl="1">
      <w:start w:val="1"/>
      <w:numFmt w:val="decimal"/>
      <w:lvlText w:val="%1.%2"/>
      <w:lvlJc w:val="left"/>
      <w:rPr>
        <w:rFonts w:ascii="Garamond" w:eastAsia="Calibri" w:hAnsi="Garamond" w:cs="Garamond"/>
        <w:b/>
        <w:bCs/>
        <w:sz w:val="20"/>
        <w:szCs w:val="20"/>
      </w:rPr>
    </w:lvl>
    <w:lvl w:ilvl="2">
      <w:start w:val="1"/>
      <w:numFmt w:val="decimal"/>
      <w:lvlText w:val="%1.%2.%3"/>
      <w:lvlJc w:val="left"/>
      <w:rPr>
        <w:rFonts w:ascii="Garamond" w:eastAsia="Calibri" w:hAnsi="Garamond" w:cs="Garamond"/>
        <w:b/>
        <w:bCs/>
        <w:sz w:val="20"/>
        <w:szCs w:val="20"/>
      </w:rPr>
    </w:lvl>
    <w:lvl w:ilvl="3">
      <w:start w:val="1"/>
      <w:numFmt w:val="decimal"/>
      <w:lvlText w:val="%1.%2.%3.%4"/>
      <w:lvlJc w:val="left"/>
      <w:rPr>
        <w:rFonts w:ascii="Garamond" w:eastAsia="Calibri" w:hAnsi="Garamond" w:cs="Garamond"/>
        <w:b/>
        <w:bCs/>
        <w:sz w:val="20"/>
        <w:szCs w:val="20"/>
      </w:rPr>
    </w:lvl>
    <w:lvl w:ilvl="4">
      <w:start w:val="1"/>
      <w:numFmt w:val="decimal"/>
      <w:lvlText w:val="%1.%2.%3.%4.%5"/>
      <w:lvlJc w:val="left"/>
      <w:rPr>
        <w:rFonts w:ascii="Garamond" w:eastAsia="Calibri" w:hAnsi="Garamond" w:cs="Garamond"/>
        <w:b/>
        <w:bCs/>
        <w:sz w:val="20"/>
        <w:szCs w:val="20"/>
      </w:rPr>
    </w:lvl>
    <w:lvl w:ilvl="5">
      <w:start w:val="1"/>
      <w:numFmt w:val="decimal"/>
      <w:lvlText w:val="%1.%2.%3.%4.%5.%6"/>
      <w:lvlJc w:val="left"/>
      <w:rPr>
        <w:rFonts w:ascii="Garamond" w:eastAsia="Calibri" w:hAnsi="Garamond" w:cs="Garamond"/>
        <w:b/>
        <w:bCs/>
        <w:sz w:val="20"/>
        <w:szCs w:val="20"/>
      </w:rPr>
    </w:lvl>
    <w:lvl w:ilvl="6">
      <w:start w:val="1"/>
      <w:numFmt w:val="decimal"/>
      <w:lvlText w:val="%1.%2.%3.%4.%5.%6.%7"/>
      <w:lvlJc w:val="left"/>
      <w:rPr>
        <w:rFonts w:ascii="Garamond" w:eastAsia="Calibri" w:hAnsi="Garamond" w:cs="Garamond"/>
        <w:b/>
        <w:bCs/>
        <w:sz w:val="20"/>
        <w:szCs w:val="20"/>
      </w:rPr>
    </w:lvl>
    <w:lvl w:ilvl="7">
      <w:start w:val="1"/>
      <w:numFmt w:val="decimal"/>
      <w:lvlText w:val="%1.%2.%3.%4.%5.%6.%7.%8"/>
      <w:lvlJc w:val="left"/>
      <w:rPr>
        <w:rFonts w:ascii="Garamond" w:eastAsia="Calibri" w:hAnsi="Garamond" w:cs="Garamond"/>
        <w:b/>
        <w:bCs/>
        <w:sz w:val="20"/>
        <w:szCs w:val="20"/>
      </w:rPr>
    </w:lvl>
    <w:lvl w:ilvl="8">
      <w:start w:val="1"/>
      <w:numFmt w:val="decimal"/>
      <w:lvlText w:val="%1.%2.%3.%4.%5.%6.%7.%8.%9"/>
      <w:lvlJc w:val="left"/>
      <w:rPr>
        <w:rFonts w:ascii="Garamond" w:eastAsia="Calibri" w:hAnsi="Garamond" w:cs="Garamond"/>
        <w:b/>
        <w:bCs/>
        <w:sz w:val="20"/>
        <w:szCs w:val="20"/>
      </w:rPr>
    </w:lvl>
  </w:abstractNum>
  <w:abstractNum w:abstractNumId="146" w15:restartNumberingAfterBreak="0">
    <w:nsid w:val="4FFE7AAD"/>
    <w:multiLevelType w:val="multilevel"/>
    <w:tmpl w:val="B832E980"/>
    <w:name w:val="WW8Num732"/>
    <w:lvl w:ilvl="0">
      <w:start w:val="4"/>
      <w:numFmt w:val="decimal"/>
      <w:lvlText w:val="%1."/>
      <w:lvlJc w:val="left"/>
      <w:pPr>
        <w:tabs>
          <w:tab w:val="num" w:pos="0"/>
        </w:tabs>
        <w:ind w:left="0" w:firstLine="0"/>
      </w:pPr>
      <w:rPr>
        <w:rFonts w:ascii="Garamond" w:hAnsi="Garamond" w:cs="Times New Roman" w:hint="default"/>
        <w:b/>
        <w:sz w:val="20"/>
        <w:szCs w:val="20"/>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47" w15:restartNumberingAfterBreak="0">
    <w:nsid w:val="5053519E"/>
    <w:multiLevelType w:val="multilevel"/>
    <w:tmpl w:val="E1E81CB8"/>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148" w15:restartNumberingAfterBreak="0">
    <w:nsid w:val="51C52B7B"/>
    <w:multiLevelType w:val="multilevel"/>
    <w:tmpl w:val="B4EC4F66"/>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9" w15:restartNumberingAfterBreak="0">
    <w:nsid w:val="521F47BE"/>
    <w:multiLevelType w:val="multilevel"/>
    <w:tmpl w:val="07524B4A"/>
    <w:styleLink w:val="WW8Num1"/>
    <w:lvl w:ilvl="0">
      <w:start w:val="1"/>
      <w:numFmt w:val="decimal"/>
      <w:lvlText w:val="%1."/>
      <w:lvlJc w:val="left"/>
      <w:rPr>
        <w:rFonts w:ascii="Symbol" w:hAnsi="Symbol" w:cs="Symbol"/>
        <w:b/>
        <w:sz w:val="24"/>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15:restartNumberingAfterBreak="0">
    <w:nsid w:val="53E52E84"/>
    <w:multiLevelType w:val="multilevel"/>
    <w:tmpl w:val="F4F4E5B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4823F4C"/>
    <w:multiLevelType w:val="multilevel"/>
    <w:tmpl w:val="180C0348"/>
    <w:styleLink w:val="WW8Num47"/>
    <w:lvl w:ilvl="0">
      <w:numFmt w:val="bullet"/>
      <w:lvlText w:val="­"/>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2" w15:restartNumberingAfterBreak="0">
    <w:nsid w:val="552654BD"/>
    <w:multiLevelType w:val="multilevel"/>
    <w:tmpl w:val="076AC32E"/>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153" w15:restartNumberingAfterBreak="0">
    <w:nsid w:val="57576DB8"/>
    <w:multiLevelType w:val="multilevel"/>
    <w:tmpl w:val="442E1690"/>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57B20CB0"/>
    <w:multiLevelType w:val="multilevel"/>
    <w:tmpl w:val="E1E83158"/>
    <w:styleLink w:val="WW8Num3"/>
    <w:lvl w:ilvl="0">
      <w:start w:val="1"/>
      <w:numFmt w:val="decimal"/>
      <w:lvlText w:val="%1."/>
      <w:lvlJc w:val="left"/>
      <w:rPr>
        <w:rFonts w:ascii="Symbol" w:hAnsi="Symbol" w:cs="Symbol"/>
        <w:sz w:val="24"/>
        <w:szCs w:val="24"/>
        <w:lang w:val="en-US"/>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5" w15:restartNumberingAfterBreak="0">
    <w:nsid w:val="58DD580D"/>
    <w:multiLevelType w:val="multilevel"/>
    <w:tmpl w:val="7228056E"/>
    <w:styleLink w:val="WW8Num2"/>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6" w15:restartNumberingAfterBreak="0">
    <w:nsid w:val="595974FC"/>
    <w:multiLevelType w:val="multilevel"/>
    <w:tmpl w:val="4F9A31F8"/>
    <w:styleLink w:val="WW8Num23"/>
    <w:lvl w:ilvl="0">
      <w:start w:val="1"/>
      <w:numFmt w:val="upperRoman"/>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7" w15:restartNumberingAfterBreak="0">
    <w:nsid w:val="597D645B"/>
    <w:multiLevelType w:val="multilevel"/>
    <w:tmpl w:val="7C36A752"/>
    <w:styleLink w:val="WWNum15"/>
    <w:lvl w:ilvl="0">
      <w:start w:val="1"/>
      <w:numFmt w:val="decimal"/>
      <w:lvlText w:val="%1."/>
      <w:lvlJc w:val="left"/>
      <w:rPr>
        <w:rFonts w:cs="Cambria"/>
        <w:sz w:val="18"/>
        <w:szCs w:val="18"/>
      </w:rPr>
    </w:lvl>
    <w:lvl w:ilvl="1">
      <w:start w:val="1"/>
      <w:numFmt w:val="decimal"/>
      <w:lvlText w:val="%2)"/>
      <w:lvlJc w:val="left"/>
    </w:lvl>
    <w:lvl w:ilvl="2">
      <w:start w:val="1"/>
      <w:numFmt w:val="decimal"/>
      <w:lvlText w:val="%1.%2.%3."/>
      <w:lvlJc w:val="left"/>
      <w:rPr>
        <w:rFonts w:cs="Cambria"/>
        <w:sz w:val="18"/>
        <w:szCs w:val="18"/>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5B4C4400"/>
    <w:multiLevelType w:val="multilevel"/>
    <w:tmpl w:val="0CB4B5FC"/>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9" w15:restartNumberingAfterBreak="0">
    <w:nsid w:val="5BFA489B"/>
    <w:multiLevelType w:val="multilevel"/>
    <w:tmpl w:val="57640D02"/>
    <w:styleLink w:val="WW8Num10"/>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Courier New" w:hAnsi="Courier New" w:cs="Courier New"/>
      </w:rPr>
    </w:lvl>
    <w:lvl w:ilvl="3">
      <w:start w:val="1"/>
      <w:numFmt w:val="decimal"/>
      <w:lvlText w:val="%1.%2.%3.%4"/>
      <w:lvlJc w:val="left"/>
      <w:rPr>
        <w:rFonts w:ascii="Courier New" w:hAnsi="Courier New" w:cs="Courier New"/>
      </w:rPr>
    </w:lvl>
    <w:lvl w:ilvl="4">
      <w:start w:val="1"/>
      <w:numFmt w:val="decimal"/>
      <w:lvlText w:val="%1.%2.%3.%4.%5"/>
      <w:lvlJc w:val="left"/>
      <w:rPr>
        <w:rFonts w:ascii="Courier New" w:hAnsi="Courier New" w:cs="Courier New"/>
      </w:rPr>
    </w:lvl>
    <w:lvl w:ilvl="5">
      <w:start w:val="1"/>
      <w:numFmt w:val="decimal"/>
      <w:lvlText w:val="%1.%2.%3.%4.%5.%6"/>
      <w:lvlJc w:val="left"/>
      <w:rPr>
        <w:rFonts w:ascii="Courier New" w:hAnsi="Courier New" w:cs="Courier New"/>
      </w:rPr>
    </w:lvl>
    <w:lvl w:ilvl="6">
      <w:start w:val="1"/>
      <w:numFmt w:val="decimal"/>
      <w:lvlText w:val="%1.%2.%3.%4.%5.%6.%7"/>
      <w:lvlJc w:val="left"/>
      <w:rPr>
        <w:rFonts w:ascii="Courier New" w:hAnsi="Courier New" w:cs="Courier New"/>
      </w:rPr>
    </w:lvl>
    <w:lvl w:ilvl="7">
      <w:start w:val="1"/>
      <w:numFmt w:val="decimal"/>
      <w:lvlText w:val="%1.%2.%3.%4.%5.%6.%7.%8"/>
      <w:lvlJc w:val="left"/>
      <w:rPr>
        <w:rFonts w:ascii="Courier New" w:hAnsi="Courier New" w:cs="Courier New"/>
      </w:rPr>
    </w:lvl>
    <w:lvl w:ilvl="8">
      <w:start w:val="1"/>
      <w:numFmt w:val="decimal"/>
      <w:lvlText w:val="%1.%2.%3.%4.%5.%6.%7.%8.%9"/>
      <w:lvlJc w:val="left"/>
      <w:rPr>
        <w:rFonts w:ascii="Courier New" w:hAnsi="Courier New" w:cs="Courier New"/>
      </w:rPr>
    </w:lvl>
  </w:abstractNum>
  <w:abstractNum w:abstractNumId="160" w15:restartNumberingAfterBreak="0">
    <w:nsid w:val="5C740BA0"/>
    <w:multiLevelType w:val="multilevel"/>
    <w:tmpl w:val="3F66AAB2"/>
    <w:styleLink w:val="WWNum11"/>
    <w:lvl w:ilvl="0">
      <w:start w:val="1"/>
      <w:numFmt w:val="decimal"/>
      <w:lvlText w:val="§ %1"/>
      <w:lvlJc w:val="center"/>
      <w:rPr>
        <w:rFonts w:cs="Times New Roman"/>
      </w:rPr>
    </w:lvl>
    <w:lvl w:ilvl="1">
      <w:start w:val="1"/>
      <w:numFmt w:val="decimal"/>
      <w:lvlText w:val="%2."/>
      <w:lvlJc w:val="left"/>
      <w:rPr>
        <w:rFonts w:cs="Times New Roman"/>
        <w:b w:val="0"/>
        <w:sz w:val="20"/>
        <w:szCs w:val="20"/>
      </w:rPr>
    </w:lvl>
    <w:lvl w:ilvl="2">
      <w:start w:val="1"/>
      <w:numFmt w:val="decimal"/>
      <w:lvlText w:val="%1.%2.%3)"/>
      <w:lvlJc w:val="left"/>
      <w:rPr>
        <w:rFonts w:cs="Times New Roman"/>
      </w:rPr>
    </w:lvl>
    <w:lvl w:ilvl="3">
      <w:start w:val="1"/>
      <w:numFmt w:val="lowerLetter"/>
      <w:lvlText w:val="%1.%2.%3.%4)"/>
      <w:lvlJc w:val="left"/>
      <w:rPr>
        <w:rFonts w:cs="Times New Roman"/>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61" w15:restartNumberingAfterBreak="0">
    <w:nsid w:val="5CD21BD2"/>
    <w:multiLevelType w:val="multilevel"/>
    <w:tmpl w:val="09402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5D696105"/>
    <w:multiLevelType w:val="multilevel"/>
    <w:tmpl w:val="276A9064"/>
    <w:lvl w:ilvl="0">
      <w:start w:val="27"/>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bCs/>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3" w15:restartNumberingAfterBreak="0">
    <w:nsid w:val="5DFB3C49"/>
    <w:multiLevelType w:val="hybridMultilevel"/>
    <w:tmpl w:val="7B98D3D4"/>
    <w:lvl w:ilvl="0" w:tplc="FCB8D2EE">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5E5E113C"/>
    <w:multiLevelType w:val="multilevel"/>
    <w:tmpl w:val="BFAE126C"/>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5" w15:restartNumberingAfterBreak="0">
    <w:nsid w:val="60AC0343"/>
    <w:multiLevelType w:val="multilevel"/>
    <w:tmpl w:val="7E30987A"/>
    <w:styleLink w:val="WW8Num71"/>
    <w:lvl w:ilvl="0">
      <w:start w:val="3"/>
      <w:numFmt w:val="decimal"/>
      <w:lvlText w:val="%1)"/>
      <w:lvlJc w:val="left"/>
      <w:rPr>
        <w:rFonts w:ascii="Garamond" w:hAnsi="Garamond" w:cs="Garamond"/>
        <w:b/>
        <w:bCs/>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66" w15:restartNumberingAfterBreak="0">
    <w:nsid w:val="61166604"/>
    <w:multiLevelType w:val="hybridMultilevel"/>
    <w:tmpl w:val="5ABA0C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3655BC4"/>
    <w:multiLevelType w:val="multilevel"/>
    <w:tmpl w:val="4DC0184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8" w15:restartNumberingAfterBreak="0">
    <w:nsid w:val="63B85334"/>
    <w:multiLevelType w:val="multilevel"/>
    <w:tmpl w:val="7452FC68"/>
    <w:styleLink w:val="WW8Num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9" w15:restartNumberingAfterBreak="0">
    <w:nsid w:val="643A513E"/>
    <w:multiLevelType w:val="multilevel"/>
    <w:tmpl w:val="D6E46058"/>
    <w:styleLink w:val="WW8Num4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0" w15:restartNumberingAfterBreak="0">
    <w:nsid w:val="643B0951"/>
    <w:multiLevelType w:val="multilevel"/>
    <w:tmpl w:val="0D60A1B8"/>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1" w15:restartNumberingAfterBreak="0">
    <w:nsid w:val="64735D17"/>
    <w:multiLevelType w:val="multilevel"/>
    <w:tmpl w:val="0442A254"/>
    <w:styleLink w:val="WW8Num61"/>
    <w:lvl w:ilvl="0">
      <w:start w:val="1"/>
      <w:numFmt w:val="decimal"/>
      <w:lvlText w:val="%1."/>
      <w:lvlJc w:val="left"/>
      <w:rPr>
        <w:rFonts w:ascii="Garamond" w:hAnsi="Garamond"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2" w15:restartNumberingAfterBreak="0">
    <w:nsid w:val="64D20DA3"/>
    <w:multiLevelType w:val="multilevel"/>
    <w:tmpl w:val="A640607C"/>
    <w:styleLink w:val="WW8Num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3" w15:restartNumberingAfterBreak="0">
    <w:nsid w:val="651F24AB"/>
    <w:multiLevelType w:val="multilevel"/>
    <w:tmpl w:val="CB1C9626"/>
    <w:styleLink w:val="WW8Num60"/>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4" w15:restartNumberingAfterBreak="0">
    <w:nsid w:val="653334E7"/>
    <w:multiLevelType w:val="multilevel"/>
    <w:tmpl w:val="6066AAFC"/>
    <w:styleLink w:val="WW8Num7"/>
    <w:lvl w:ilvl="0">
      <w:numFmt w:val="bullet"/>
      <w:pStyle w:val="Nagwek7"/>
      <w:lvlText w:val=""/>
      <w:lvlJc w:val="left"/>
      <w:rPr>
        <w:rFonts w:ascii="Symbol" w:hAnsi="Symbo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Times New Roman"/>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Times New Roman"/>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5" w15:restartNumberingAfterBreak="0">
    <w:nsid w:val="654B39C8"/>
    <w:multiLevelType w:val="multilevel"/>
    <w:tmpl w:val="C1D8357A"/>
    <w:styleLink w:val="WW8Num68"/>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6" w15:restartNumberingAfterBreak="0">
    <w:nsid w:val="663725F6"/>
    <w:multiLevelType w:val="multilevel"/>
    <w:tmpl w:val="2F5A1BE0"/>
    <w:styleLink w:val="WW8Num50"/>
    <w:lvl w:ilvl="0">
      <w:numFmt w:val="bullet"/>
      <w:lvlText w:val=""/>
      <w:lvlJc w:val="left"/>
      <w:rPr>
        <w:rFonts w:ascii="Symbol" w:hAnsi="Symbol" w:cs="Symbo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7" w15:restartNumberingAfterBreak="0">
    <w:nsid w:val="689D111A"/>
    <w:multiLevelType w:val="multilevel"/>
    <w:tmpl w:val="BF2A4D1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2"/>
      <w:numFmt w:val="upperRoman"/>
      <w:lvlText w:val="%4."/>
      <w:lvlJc w:val="left"/>
      <w:pPr>
        <w:tabs>
          <w:tab w:val="num" w:pos="3240"/>
        </w:tabs>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68BB211A"/>
    <w:multiLevelType w:val="multilevel"/>
    <w:tmpl w:val="553E9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68EA2A09"/>
    <w:multiLevelType w:val="multilevel"/>
    <w:tmpl w:val="C93E0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69EE0F95"/>
    <w:multiLevelType w:val="hybridMultilevel"/>
    <w:tmpl w:val="BA0032A6"/>
    <w:lvl w:ilvl="0" w:tplc="4F1A1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1" w15:restartNumberingAfterBreak="0">
    <w:nsid w:val="6B8B767A"/>
    <w:multiLevelType w:val="multilevel"/>
    <w:tmpl w:val="4B3CC43C"/>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83" w15:restartNumberingAfterBreak="0">
    <w:nsid w:val="6BE1633F"/>
    <w:multiLevelType w:val="multilevel"/>
    <w:tmpl w:val="8D406F2C"/>
    <w:lvl w:ilvl="0">
      <w:start w:val="2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4" w15:restartNumberingAfterBreak="0">
    <w:nsid w:val="6C2920C4"/>
    <w:multiLevelType w:val="multilevel"/>
    <w:tmpl w:val="7D8CEF54"/>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5" w15:restartNumberingAfterBreak="0">
    <w:nsid w:val="6C3A48AF"/>
    <w:multiLevelType w:val="multilevel"/>
    <w:tmpl w:val="AF002D26"/>
    <w:lvl w:ilvl="0">
      <w:start w:val="1"/>
      <w:numFmt w:val="decimal"/>
      <w:lvlText w:val="%1."/>
      <w:lvlJc w:val="left"/>
      <w:pPr>
        <w:tabs>
          <w:tab w:val="num" w:pos="360"/>
        </w:tabs>
        <w:ind w:left="360" w:hanging="360"/>
      </w:pPr>
      <w:rPr>
        <w:rFonts w:ascii="Garamond" w:hAnsi="Garamond" w:cs="Garamond" w:hint="default"/>
        <w:sz w:val="20"/>
        <w:szCs w:val="2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6" w15:restartNumberingAfterBreak="0">
    <w:nsid w:val="6ECC56CC"/>
    <w:multiLevelType w:val="multilevel"/>
    <w:tmpl w:val="1D5218F0"/>
    <w:styleLink w:val="WW8Num62"/>
    <w:lvl w:ilvl="0">
      <w:numFmt w:val="bullet"/>
      <w:lvlText w:val=""/>
      <w:lvlJc w:val="left"/>
      <w:rPr>
        <w:rFonts w:ascii="Symbol" w:hAnsi="Symbol" w:cs="Symbol"/>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7" w15:restartNumberingAfterBreak="0">
    <w:nsid w:val="6F4A2F1B"/>
    <w:multiLevelType w:val="multilevel"/>
    <w:tmpl w:val="AD9CD692"/>
    <w:styleLink w:val="WW8Num51"/>
    <w:lvl w:ilvl="0">
      <w:start w:val="21"/>
      <w:numFmt w:val="decimal"/>
      <w:lvlText w:val="%1"/>
      <w:lvlJc w:val="left"/>
    </w:lvl>
    <w:lvl w:ilvl="1">
      <w:start w:val="1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8" w15:restartNumberingAfterBreak="0">
    <w:nsid w:val="71995155"/>
    <w:multiLevelType w:val="hybridMultilevel"/>
    <w:tmpl w:val="97F28624"/>
    <w:lvl w:ilvl="0" w:tplc="04150017">
      <w:start w:val="1"/>
      <w:numFmt w:val="lowerLetter"/>
      <w:lvlText w:val="%1)"/>
      <w:lvlJc w:val="left"/>
      <w:pPr>
        <w:ind w:left="2280" w:hanging="360"/>
      </w:pPr>
      <w:rPr>
        <w:b w:val="0"/>
        <w:i w:val="0"/>
        <w:color w:val="auto"/>
        <w:sz w:val="22"/>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189" w15:restartNumberingAfterBreak="0">
    <w:nsid w:val="752E48F2"/>
    <w:multiLevelType w:val="multilevel"/>
    <w:tmpl w:val="6FEC2950"/>
    <w:styleLink w:val="WW8Num21"/>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0" w15:restartNumberingAfterBreak="0">
    <w:nsid w:val="75F7487F"/>
    <w:multiLevelType w:val="multilevel"/>
    <w:tmpl w:val="C23ADA2E"/>
    <w:styleLink w:val="WW8Num35"/>
    <w:lvl w:ilvl="0">
      <w:start w:val="1"/>
      <w:numFmt w:val="decimal"/>
      <w:pStyle w:val="Nagwek31"/>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2"/>
      <w:numFmt w:val="decimal"/>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1" w15:restartNumberingAfterBreak="0">
    <w:nsid w:val="75FE651E"/>
    <w:multiLevelType w:val="multilevel"/>
    <w:tmpl w:val="1AD83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77247D4B"/>
    <w:multiLevelType w:val="multilevel"/>
    <w:tmpl w:val="E30E4F16"/>
    <w:styleLink w:val="WWNum8"/>
    <w:lvl w:ilvl="0">
      <w:start w:val="1"/>
      <w:numFmt w:val="decimal"/>
      <w:lvlText w:val="§ %1"/>
      <w:lvlJc w:val="center"/>
      <w:rPr>
        <w:rFonts w:cs="Times New Roman"/>
        <w:color w:val="00000A"/>
      </w:rPr>
    </w:lvl>
    <w:lvl w:ilvl="1">
      <w:start w:val="1"/>
      <w:numFmt w:val="decimal"/>
      <w:lvlText w:val="%2."/>
      <w:lvlJc w:val="left"/>
      <w:rPr>
        <w:rFonts w:cs="Times New Roman"/>
        <w:b w:val="0"/>
        <w:sz w:val="20"/>
        <w:szCs w:val="20"/>
      </w:rPr>
    </w:lvl>
    <w:lvl w:ilvl="2">
      <w:start w:val="1"/>
      <w:numFmt w:val="decimal"/>
      <w:lvlText w:val="%1.%2.%3)"/>
      <w:lvlJc w:val="left"/>
      <w:rPr>
        <w:rFonts w:cs="Times New Roman"/>
      </w:rPr>
    </w:lvl>
    <w:lvl w:ilvl="3">
      <w:start w:val="1"/>
      <w:numFmt w:val="lowerLetter"/>
      <w:lvlText w:val="%1.%2.%3.%4)"/>
      <w:lvlJc w:val="left"/>
      <w:rPr>
        <w:rFonts w:cs="Times New Roman"/>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93" w15:restartNumberingAfterBreak="0">
    <w:nsid w:val="77F7038A"/>
    <w:multiLevelType w:val="multilevel"/>
    <w:tmpl w:val="0ACEF434"/>
    <w:styleLink w:val="WW8Num57"/>
    <w:lvl w:ilvl="0">
      <w:start w:val="26"/>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94" w15:restartNumberingAfterBreak="0">
    <w:nsid w:val="78437FDD"/>
    <w:multiLevelType w:val="hybridMultilevel"/>
    <w:tmpl w:val="8EBC44B4"/>
    <w:lvl w:ilvl="0" w:tplc="3CCA8B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34002DB4">
      <w:start w:val="1"/>
      <w:numFmt w:val="decimal"/>
      <w:lvlText w:val="%4."/>
      <w:lvlJc w:val="left"/>
      <w:pPr>
        <w:ind w:left="3240" w:hanging="360"/>
      </w:pPr>
      <w:rPr>
        <w:b w:val="0"/>
        <w:bCs/>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5" w15:restartNumberingAfterBreak="0">
    <w:nsid w:val="78AA73E2"/>
    <w:multiLevelType w:val="hybridMultilevel"/>
    <w:tmpl w:val="05803E9A"/>
    <w:lvl w:ilvl="0" w:tplc="DD7C63DA">
      <w:start w:val="2"/>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6" w15:restartNumberingAfterBreak="0">
    <w:nsid w:val="79212FE0"/>
    <w:multiLevelType w:val="multilevel"/>
    <w:tmpl w:val="BC78D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79F21D70"/>
    <w:multiLevelType w:val="multilevel"/>
    <w:tmpl w:val="1ADCDB2C"/>
    <w:styleLink w:val="WW8Num67"/>
    <w:lvl w:ilvl="0">
      <w:start w:val="23"/>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98" w15:restartNumberingAfterBreak="0">
    <w:nsid w:val="7A81693A"/>
    <w:multiLevelType w:val="multilevel"/>
    <w:tmpl w:val="39A8501E"/>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9" w15:restartNumberingAfterBreak="0">
    <w:nsid w:val="7B8A1D35"/>
    <w:multiLevelType w:val="multilevel"/>
    <w:tmpl w:val="68982412"/>
    <w:styleLink w:val="WW8Num30"/>
    <w:lvl w:ilvl="0">
      <w:start w:val="1"/>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0" w15:restartNumberingAfterBreak="0">
    <w:nsid w:val="7C4701F4"/>
    <w:multiLevelType w:val="multilevel"/>
    <w:tmpl w:val="4FACE8B6"/>
    <w:styleLink w:val="WWNum12"/>
    <w:lvl w:ilvl="0">
      <w:start w:val="1"/>
      <w:numFmt w:val="decimal"/>
      <w:lvlText w:val="§ %1"/>
      <w:lvlJc w:val="center"/>
      <w:rPr>
        <w:rFonts w:cs="Times New Roman"/>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lowerLetter"/>
      <w:lvlText w:val="%1.%2.%3.%4)"/>
      <w:lvlJc w:val="left"/>
      <w:rPr>
        <w:rFonts w:cs="Times New Roman"/>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01" w15:restartNumberingAfterBreak="0">
    <w:nsid w:val="7C860394"/>
    <w:multiLevelType w:val="multilevel"/>
    <w:tmpl w:val="C2105554"/>
    <w:styleLink w:val="WW8Num49"/>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2" w15:restartNumberingAfterBreak="0">
    <w:nsid w:val="7D3A748C"/>
    <w:multiLevelType w:val="multilevel"/>
    <w:tmpl w:val="D84EA0EC"/>
    <w:styleLink w:val="WW8Num13"/>
    <w:lvl w:ilvl="0">
      <w:start w:val="1"/>
      <w:numFmt w:val="decimal"/>
      <w:lvlText w:val="%1"/>
      <w:lvlJc w:val="left"/>
      <w:rPr>
        <w:b/>
      </w:rPr>
    </w:lvl>
    <w:lvl w:ilvl="1">
      <w:start w:val="1"/>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203" w15:restartNumberingAfterBreak="0">
    <w:nsid w:val="7D8A65B1"/>
    <w:multiLevelType w:val="multilevel"/>
    <w:tmpl w:val="29A866AA"/>
    <w:styleLink w:val="WW8Num53"/>
    <w:lvl w:ilvl="0">
      <w:numFmt w:val="bullet"/>
      <w:lvlText w:val="*"/>
      <w:lvlJc w:val="left"/>
      <w:rPr>
        <w:rFonts w:ascii="Times New Roman" w:hAnsi="Times New Roman"/>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204" w15:restartNumberingAfterBreak="0">
    <w:nsid w:val="7E1C45A2"/>
    <w:multiLevelType w:val="multilevel"/>
    <w:tmpl w:val="104691F8"/>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5" w15:restartNumberingAfterBreak="0">
    <w:nsid w:val="7E3044E0"/>
    <w:multiLevelType w:val="multilevel"/>
    <w:tmpl w:val="1736DD0A"/>
    <w:styleLink w:val="WWNum6"/>
    <w:lvl w:ilvl="0">
      <w:start w:val="1"/>
      <w:numFmt w:val="decimal"/>
      <w:lvlText w:val="%1."/>
      <w:lvlJc w:val="left"/>
      <w:rPr>
        <w:rFonts w:cs="Times New Roman"/>
        <w:b w:val="0"/>
        <w:bCs/>
        <w:iCs/>
        <w:color w:val="000000"/>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6" w15:restartNumberingAfterBreak="0">
    <w:nsid w:val="7F6529A7"/>
    <w:multiLevelType w:val="multilevel"/>
    <w:tmpl w:val="55643370"/>
    <w:styleLink w:val="WW8Num72"/>
    <w:lvl w:ilvl="0">
      <w:start w:val="11"/>
      <w:numFmt w:val="decimal"/>
      <w:lvlText w:val="%1"/>
      <w:lvlJc w:val="left"/>
      <w:rPr>
        <w:rFonts w:ascii="Garamond" w:hAnsi="Garamond" w:cs="Tahoma"/>
        <w:b/>
        <w:sz w:val="20"/>
        <w:szCs w:val="20"/>
      </w:rPr>
    </w:lvl>
    <w:lvl w:ilvl="1">
      <w:start w:val="1"/>
      <w:numFmt w:val="decimal"/>
      <w:lvlText w:val="%1.%2"/>
      <w:lvlJc w:val="left"/>
      <w:rPr>
        <w:rFonts w:ascii="Garamond" w:hAnsi="Garamond" w:cs="Tahoma"/>
        <w:b/>
        <w:sz w:val="20"/>
        <w:szCs w:val="20"/>
      </w:rPr>
    </w:lvl>
    <w:lvl w:ilvl="2">
      <w:start w:val="1"/>
      <w:numFmt w:val="decimal"/>
      <w:lvlText w:val="%1.%2.%3"/>
      <w:lvlJc w:val="left"/>
      <w:rPr>
        <w:rFonts w:ascii="Garamond" w:hAnsi="Garamond" w:cs="Tahoma"/>
        <w:b/>
        <w:sz w:val="20"/>
        <w:szCs w:val="20"/>
      </w:rPr>
    </w:lvl>
    <w:lvl w:ilvl="3">
      <w:start w:val="1"/>
      <w:numFmt w:val="decimal"/>
      <w:lvlText w:val="%1.%2.%3.%4"/>
      <w:lvlJc w:val="left"/>
      <w:rPr>
        <w:rFonts w:ascii="Garamond" w:hAnsi="Garamond" w:cs="Tahoma"/>
        <w:b/>
        <w:sz w:val="20"/>
        <w:szCs w:val="20"/>
      </w:rPr>
    </w:lvl>
    <w:lvl w:ilvl="4">
      <w:start w:val="1"/>
      <w:numFmt w:val="decimal"/>
      <w:lvlText w:val="%1.%2.%3.%4.%5"/>
      <w:lvlJc w:val="left"/>
      <w:rPr>
        <w:rFonts w:ascii="Garamond" w:hAnsi="Garamond" w:cs="Tahoma"/>
        <w:b/>
        <w:sz w:val="20"/>
        <w:szCs w:val="20"/>
      </w:rPr>
    </w:lvl>
    <w:lvl w:ilvl="5">
      <w:start w:val="1"/>
      <w:numFmt w:val="decimal"/>
      <w:lvlText w:val="%1.%2.%3.%4.%5.%6"/>
      <w:lvlJc w:val="left"/>
      <w:rPr>
        <w:rFonts w:ascii="Garamond" w:hAnsi="Garamond" w:cs="Tahoma"/>
        <w:b/>
        <w:sz w:val="20"/>
        <w:szCs w:val="20"/>
      </w:rPr>
    </w:lvl>
    <w:lvl w:ilvl="6">
      <w:start w:val="1"/>
      <w:numFmt w:val="decimal"/>
      <w:lvlText w:val="%1.%2.%3.%4.%5.%6.%7"/>
      <w:lvlJc w:val="left"/>
      <w:rPr>
        <w:rFonts w:ascii="Garamond" w:hAnsi="Garamond" w:cs="Tahoma"/>
        <w:b/>
        <w:sz w:val="20"/>
        <w:szCs w:val="20"/>
      </w:rPr>
    </w:lvl>
    <w:lvl w:ilvl="7">
      <w:start w:val="1"/>
      <w:numFmt w:val="decimal"/>
      <w:lvlText w:val="%1.%2.%3.%4.%5.%6.%7.%8"/>
      <w:lvlJc w:val="left"/>
      <w:rPr>
        <w:rFonts w:ascii="Garamond" w:hAnsi="Garamond" w:cs="Tahoma"/>
        <w:b/>
        <w:sz w:val="20"/>
        <w:szCs w:val="20"/>
      </w:rPr>
    </w:lvl>
    <w:lvl w:ilvl="8">
      <w:start w:val="1"/>
      <w:numFmt w:val="decimal"/>
      <w:lvlText w:val="%1.%2.%3.%4.%5.%6.%7.%8.%9"/>
      <w:lvlJc w:val="left"/>
      <w:rPr>
        <w:rFonts w:ascii="Garamond" w:hAnsi="Garamond" w:cs="Tahoma"/>
        <w:b/>
        <w:sz w:val="20"/>
        <w:szCs w:val="20"/>
      </w:rPr>
    </w:lvl>
  </w:abstractNum>
  <w:num w:numId="1" w16cid:durableId="841117908">
    <w:abstractNumId w:val="149"/>
  </w:num>
  <w:num w:numId="2" w16cid:durableId="771319758">
    <w:abstractNumId w:val="155"/>
  </w:num>
  <w:num w:numId="3" w16cid:durableId="595990221">
    <w:abstractNumId w:val="154"/>
  </w:num>
  <w:num w:numId="4" w16cid:durableId="343746239">
    <w:abstractNumId w:val="124"/>
  </w:num>
  <w:num w:numId="5" w16cid:durableId="232401243">
    <w:abstractNumId w:val="120"/>
  </w:num>
  <w:num w:numId="6" w16cid:durableId="361563360">
    <w:abstractNumId w:val="143"/>
  </w:num>
  <w:num w:numId="7" w16cid:durableId="1119572392">
    <w:abstractNumId w:val="174"/>
  </w:num>
  <w:num w:numId="8" w16cid:durableId="1072435967">
    <w:abstractNumId w:val="92"/>
  </w:num>
  <w:num w:numId="9" w16cid:durableId="1719628707">
    <w:abstractNumId w:val="128"/>
  </w:num>
  <w:num w:numId="10" w16cid:durableId="338387234">
    <w:abstractNumId w:val="159"/>
  </w:num>
  <w:num w:numId="11" w16cid:durableId="2048215419">
    <w:abstractNumId w:val="123"/>
  </w:num>
  <w:num w:numId="12" w16cid:durableId="1802919939">
    <w:abstractNumId w:val="119"/>
  </w:num>
  <w:num w:numId="13" w16cid:durableId="530807437">
    <w:abstractNumId w:val="202"/>
  </w:num>
  <w:num w:numId="14" w16cid:durableId="1960798716">
    <w:abstractNumId w:val="74"/>
  </w:num>
  <w:num w:numId="15" w16cid:durableId="722605191">
    <w:abstractNumId w:val="148"/>
  </w:num>
  <w:num w:numId="16" w16cid:durableId="1204715315">
    <w:abstractNumId w:val="105"/>
  </w:num>
  <w:num w:numId="17" w16cid:durableId="1330980481">
    <w:abstractNumId w:val="164"/>
  </w:num>
  <w:num w:numId="18" w16cid:durableId="1591161964">
    <w:abstractNumId w:val="204"/>
  </w:num>
  <w:num w:numId="19" w16cid:durableId="784424665">
    <w:abstractNumId w:val="102"/>
  </w:num>
  <w:num w:numId="20" w16cid:durableId="301548527">
    <w:abstractNumId w:val="89"/>
  </w:num>
  <w:num w:numId="21" w16cid:durableId="514996602">
    <w:abstractNumId w:val="189"/>
  </w:num>
  <w:num w:numId="22" w16cid:durableId="1223906139">
    <w:abstractNumId w:val="117"/>
  </w:num>
  <w:num w:numId="23" w16cid:durableId="1912305198">
    <w:abstractNumId w:val="156"/>
  </w:num>
  <w:num w:numId="24" w16cid:durableId="847862970">
    <w:abstractNumId w:val="125"/>
  </w:num>
  <w:num w:numId="25" w16cid:durableId="475072397">
    <w:abstractNumId w:val="136"/>
  </w:num>
  <w:num w:numId="26" w16cid:durableId="1964068773">
    <w:abstractNumId w:val="126"/>
  </w:num>
  <w:num w:numId="27" w16cid:durableId="1586499156">
    <w:abstractNumId w:val="103"/>
  </w:num>
  <w:num w:numId="28" w16cid:durableId="1037194183">
    <w:abstractNumId w:val="130"/>
  </w:num>
  <w:num w:numId="29" w16cid:durableId="1584485098">
    <w:abstractNumId w:val="139"/>
  </w:num>
  <w:num w:numId="30" w16cid:durableId="66533635">
    <w:abstractNumId w:val="199"/>
  </w:num>
  <w:num w:numId="31" w16cid:durableId="1686394792">
    <w:abstractNumId w:val="100"/>
  </w:num>
  <w:num w:numId="32" w16cid:durableId="936715209">
    <w:abstractNumId w:val="59"/>
  </w:num>
  <w:num w:numId="33" w16cid:durableId="2086291830">
    <w:abstractNumId w:val="182"/>
  </w:num>
  <w:num w:numId="34" w16cid:durableId="500201073">
    <w:abstractNumId w:val="83"/>
  </w:num>
  <w:num w:numId="35" w16cid:durableId="76249785">
    <w:abstractNumId w:val="190"/>
  </w:num>
  <w:num w:numId="36" w16cid:durableId="2107656263">
    <w:abstractNumId w:val="158"/>
  </w:num>
  <w:num w:numId="37" w16cid:durableId="1702315479">
    <w:abstractNumId w:val="64"/>
  </w:num>
  <w:num w:numId="38" w16cid:durableId="798576551">
    <w:abstractNumId w:val="147"/>
  </w:num>
  <w:num w:numId="39" w16cid:durableId="1159272999">
    <w:abstractNumId w:val="67"/>
  </w:num>
  <w:num w:numId="40" w16cid:durableId="1498154759">
    <w:abstractNumId w:val="169"/>
  </w:num>
  <w:num w:numId="41" w16cid:durableId="64648052">
    <w:abstractNumId w:val="140"/>
  </w:num>
  <w:num w:numId="42" w16cid:durableId="1982299458">
    <w:abstractNumId w:val="108"/>
  </w:num>
  <w:num w:numId="43" w16cid:durableId="1550922751">
    <w:abstractNumId w:val="198"/>
  </w:num>
  <w:num w:numId="44" w16cid:durableId="1349407853">
    <w:abstractNumId w:val="77"/>
  </w:num>
  <w:num w:numId="45" w16cid:durableId="1002928027">
    <w:abstractNumId w:val="53"/>
  </w:num>
  <w:num w:numId="46" w16cid:durableId="398478546">
    <w:abstractNumId w:val="138"/>
  </w:num>
  <w:num w:numId="47" w16cid:durableId="1710108051">
    <w:abstractNumId w:val="151"/>
  </w:num>
  <w:num w:numId="48" w16cid:durableId="1579827704">
    <w:abstractNumId w:val="104"/>
  </w:num>
  <w:num w:numId="49" w16cid:durableId="2084792959">
    <w:abstractNumId w:val="201"/>
  </w:num>
  <w:num w:numId="50" w16cid:durableId="1489441757">
    <w:abstractNumId w:val="176"/>
  </w:num>
  <w:num w:numId="51" w16cid:durableId="1180850953">
    <w:abstractNumId w:val="187"/>
  </w:num>
  <w:num w:numId="52" w16cid:durableId="1994992153">
    <w:abstractNumId w:val="107"/>
  </w:num>
  <w:num w:numId="53" w16cid:durableId="50200735">
    <w:abstractNumId w:val="203"/>
  </w:num>
  <w:num w:numId="54" w16cid:durableId="125201076">
    <w:abstractNumId w:val="71"/>
  </w:num>
  <w:num w:numId="55" w16cid:durableId="888151841">
    <w:abstractNumId w:val="75"/>
  </w:num>
  <w:num w:numId="56" w16cid:durableId="601843984">
    <w:abstractNumId w:val="54"/>
  </w:num>
  <w:num w:numId="57" w16cid:durableId="1178736927">
    <w:abstractNumId w:val="193"/>
  </w:num>
  <w:num w:numId="58" w16cid:durableId="1872762888">
    <w:abstractNumId w:val="51"/>
  </w:num>
  <w:num w:numId="59" w16cid:durableId="1796868834">
    <w:abstractNumId w:val="145"/>
  </w:num>
  <w:num w:numId="60" w16cid:durableId="1032998467">
    <w:abstractNumId w:val="173"/>
  </w:num>
  <w:num w:numId="61" w16cid:durableId="1657999634">
    <w:abstractNumId w:val="171"/>
  </w:num>
  <w:num w:numId="62" w16cid:durableId="1347900838">
    <w:abstractNumId w:val="186"/>
  </w:num>
  <w:num w:numId="63" w16cid:durableId="2040886843">
    <w:abstractNumId w:val="56"/>
  </w:num>
  <w:num w:numId="64" w16cid:durableId="1428231712">
    <w:abstractNumId w:val="95"/>
  </w:num>
  <w:num w:numId="65" w16cid:durableId="1055200917">
    <w:abstractNumId w:val="172"/>
  </w:num>
  <w:num w:numId="66" w16cid:durableId="1534533833">
    <w:abstractNumId w:val="58"/>
  </w:num>
  <w:num w:numId="67" w16cid:durableId="1128477401">
    <w:abstractNumId w:val="197"/>
  </w:num>
  <w:num w:numId="68" w16cid:durableId="364134597">
    <w:abstractNumId w:val="175"/>
  </w:num>
  <w:num w:numId="69" w16cid:durableId="1115097453">
    <w:abstractNumId w:val="69"/>
  </w:num>
  <w:num w:numId="70" w16cid:durableId="2028632908">
    <w:abstractNumId w:val="168"/>
  </w:num>
  <w:num w:numId="71" w16cid:durableId="1742020800">
    <w:abstractNumId w:val="165"/>
  </w:num>
  <w:num w:numId="72" w16cid:durableId="1254052869">
    <w:abstractNumId w:val="206"/>
  </w:num>
  <w:num w:numId="73" w16cid:durableId="1793357936">
    <w:abstractNumId w:val="152"/>
    <w:lvlOverride w:ilvl="0">
      <w:lvl w:ilvl="0">
        <w:start w:val="1"/>
        <w:numFmt w:val="decimal"/>
        <w:lvlText w:val="%1."/>
        <w:lvlJc w:val="left"/>
        <w:rPr>
          <w:rFonts w:ascii="Garamond" w:eastAsia="Garamond" w:hAnsi="Garamond" w:cs="Garamond"/>
          <w:b/>
          <w:bCs/>
          <w:sz w:val="20"/>
          <w:szCs w:val="20"/>
        </w:rPr>
      </w:lvl>
    </w:lvlOverride>
    <w:lvlOverride w:ilvl="1">
      <w:lvl w:ilvl="1">
        <w:start w:val="1"/>
        <w:numFmt w:val="decimal"/>
        <w:lvlText w:val="%1.%2."/>
        <w:lvlJc w:val="left"/>
        <w:rPr>
          <w:rFonts w:ascii="Garamond" w:hAnsi="Garamond" w:cs="Garamond"/>
          <w:b/>
          <w:bCs/>
          <w:sz w:val="20"/>
          <w:szCs w:val="20"/>
          <w:lang w:val="en-US"/>
        </w:rPr>
      </w:lvl>
    </w:lvlOverride>
    <w:lvlOverride w:ilvl="2">
      <w:lvl w:ilvl="2">
        <w:start w:val="1"/>
        <w:numFmt w:val="decimal"/>
        <w:lvlText w:val="%1.%2.%3."/>
        <w:lvlJc w:val="left"/>
        <w:rPr>
          <w:rFonts w:ascii="Garamond" w:hAnsi="Garamond" w:cs="Garamond"/>
          <w:b/>
          <w:bCs/>
          <w:i w:val="0"/>
          <w:sz w:val="20"/>
          <w:szCs w:val="20"/>
          <w:lang w:val="en-US"/>
        </w:rPr>
      </w:lvl>
    </w:lvlOverride>
    <w:lvlOverride w:ilvl="3">
      <w:lvl w:ilvl="3">
        <w:start w:val="1"/>
        <w:numFmt w:val="decimal"/>
        <w:lvlText w:val="%1.%2.%3.%4."/>
        <w:lvlJc w:val="left"/>
        <w:rPr>
          <w:rFonts w:ascii="Garamond" w:hAnsi="Garamond" w:cs="Garamond"/>
          <w:b/>
          <w:bCs/>
          <w:sz w:val="20"/>
          <w:szCs w:val="20"/>
          <w:lang w:val="en-US"/>
        </w:rPr>
      </w:lvl>
    </w:lvlOverride>
    <w:lvlOverride w:ilvl="4">
      <w:lvl w:ilvl="4">
        <w:start w:val="1"/>
        <w:numFmt w:val="decimal"/>
        <w:lvlText w:val="%1.%2.%3.%4.%5."/>
        <w:lvlJc w:val="left"/>
        <w:rPr>
          <w:rFonts w:ascii="Garamond" w:hAnsi="Garamond" w:cs="Garamond"/>
          <w:b/>
          <w:bCs/>
          <w:sz w:val="20"/>
          <w:szCs w:val="20"/>
          <w:lang w:val="en-US"/>
        </w:rPr>
      </w:lvl>
    </w:lvlOverride>
    <w:lvlOverride w:ilvl="5">
      <w:lvl w:ilvl="5">
        <w:start w:val="1"/>
        <w:numFmt w:val="decimal"/>
        <w:lvlText w:val="%1.%2.%3.%4.%5.%6."/>
        <w:lvlJc w:val="left"/>
        <w:rPr>
          <w:rFonts w:ascii="Garamond" w:hAnsi="Garamond" w:cs="Garamond"/>
          <w:b/>
          <w:bCs/>
          <w:sz w:val="20"/>
          <w:szCs w:val="20"/>
          <w:lang w:val="en-US"/>
        </w:rPr>
      </w:lvl>
    </w:lvlOverride>
    <w:lvlOverride w:ilvl="6">
      <w:lvl w:ilvl="6">
        <w:start w:val="1"/>
        <w:numFmt w:val="decimal"/>
        <w:lvlText w:val="%1.%2.%3.%4.%5.%6.%7."/>
        <w:lvlJc w:val="left"/>
        <w:rPr>
          <w:rFonts w:ascii="Garamond" w:hAnsi="Garamond" w:cs="Garamond"/>
          <w:b/>
          <w:bCs/>
          <w:sz w:val="20"/>
          <w:szCs w:val="20"/>
          <w:lang w:val="en-US"/>
        </w:rPr>
      </w:lvl>
    </w:lvlOverride>
    <w:lvlOverride w:ilvl="7">
      <w:lvl w:ilvl="7">
        <w:start w:val="1"/>
        <w:numFmt w:val="decimal"/>
        <w:lvlText w:val="%1.%2.%3.%4.%5.%6.%7.%8."/>
        <w:lvlJc w:val="left"/>
        <w:rPr>
          <w:rFonts w:ascii="Garamond" w:hAnsi="Garamond" w:cs="Garamond"/>
          <w:b/>
          <w:bCs/>
          <w:sz w:val="20"/>
          <w:szCs w:val="20"/>
          <w:lang w:val="en-US"/>
        </w:rPr>
      </w:lvl>
    </w:lvlOverride>
    <w:lvlOverride w:ilvl="8">
      <w:lvl w:ilvl="8">
        <w:start w:val="1"/>
        <w:numFmt w:val="decimal"/>
        <w:lvlText w:val="%1.%2.%3.%4.%5.%6.%7.%8.%9."/>
        <w:lvlJc w:val="left"/>
        <w:rPr>
          <w:rFonts w:ascii="Garamond" w:hAnsi="Garamond" w:cs="Garamond"/>
          <w:b/>
          <w:bCs/>
          <w:sz w:val="20"/>
          <w:szCs w:val="20"/>
          <w:lang w:val="en-US"/>
        </w:rPr>
      </w:lvl>
    </w:lvlOverride>
  </w:num>
  <w:num w:numId="74" w16cid:durableId="943994998">
    <w:abstractNumId w:val="114"/>
  </w:num>
  <w:num w:numId="75" w16cid:durableId="2134518544">
    <w:abstractNumId w:val="177"/>
  </w:num>
  <w:num w:numId="76" w16cid:durableId="366835616">
    <w:abstractNumId w:val="0"/>
  </w:num>
  <w:num w:numId="77" w16cid:durableId="441875345">
    <w:abstractNumId w:val="72"/>
  </w:num>
  <w:num w:numId="78" w16cid:durableId="1376538388">
    <w:abstractNumId w:val="167"/>
  </w:num>
  <w:num w:numId="79" w16cid:durableId="1504977893">
    <w:abstractNumId w:val="132"/>
  </w:num>
  <w:num w:numId="80" w16cid:durableId="1081565903">
    <w:abstractNumId w:val="184"/>
  </w:num>
  <w:num w:numId="81" w16cid:durableId="765999083">
    <w:abstractNumId w:val="153"/>
  </w:num>
  <w:num w:numId="82" w16cid:durableId="699089764">
    <w:abstractNumId w:val="127"/>
  </w:num>
  <w:num w:numId="83" w16cid:durableId="1435635154">
    <w:abstractNumId w:val="84"/>
  </w:num>
  <w:num w:numId="84" w16cid:durableId="647899679">
    <w:abstractNumId w:val="162"/>
  </w:num>
  <w:num w:numId="85" w16cid:durableId="970867795">
    <w:abstractNumId w:val="183"/>
  </w:num>
  <w:num w:numId="86" w16cid:durableId="626157963">
    <w:abstractNumId w:val="129"/>
  </w:num>
  <w:num w:numId="87" w16cid:durableId="1203203422">
    <w:abstractNumId w:val="135"/>
  </w:num>
  <w:num w:numId="88" w16cid:durableId="738208526">
    <w:abstractNumId w:val="80"/>
  </w:num>
  <w:num w:numId="89" w16cid:durableId="59101100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54312924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85434428">
    <w:abstractNumId w:val="19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9221750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58965467">
    <w:abstractNumId w:val="152"/>
    <w:lvlOverride w:ilvl="0">
      <w:lvl w:ilvl="0">
        <w:start w:val="1"/>
        <w:numFmt w:val="decimal"/>
        <w:lvlText w:val="%1."/>
        <w:lvlJc w:val="left"/>
        <w:rPr>
          <w:rFonts w:ascii="Garamond" w:eastAsia="Garamond" w:hAnsi="Garamond" w:cs="Garamond"/>
          <w:b/>
          <w:bCs/>
          <w:sz w:val="20"/>
          <w:szCs w:val="20"/>
        </w:rPr>
      </w:lvl>
    </w:lvlOverride>
    <w:lvlOverride w:ilvl="1">
      <w:lvl w:ilvl="1">
        <w:start w:val="1"/>
        <w:numFmt w:val="decimal"/>
        <w:lvlText w:val="%1.%2."/>
        <w:lvlJc w:val="left"/>
        <w:rPr>
          <w:rFonts w:ascii="Garamond" w:hAnsi="Garamond" w:cs="Garamond"/>
          <w:b/>
          <w:bCs/>
          <w:color w:val="auto"/>
          <w:sz w:val="20"/>
          <w:szCs w:val="20"/>
          <w:lang w:val="en-US"/>
        </w:rPr>
      </w:lvl>
    </w:lvlOverride>
    <w:lvlOverride w:ilvl="2">
      <w:lvl w:ilvl="2">
        <w:start w:val="1"/>
        <w:numFmt w:val="decimal"/>
        <w:lvlText w:val="%1.%2.%3."/>
        <w:lvlJc w:val="left"/>
        <w:rPr>
          <w:rFonts w:ascii="Garamond" w:hAnsi="Garamond" w:cs="Garamond"/>
          <w:b/>
          <w:bCs/>
          <w:i w:val="0"/>
          <w:sz w:val="20"/>
          <w:szCs w:val="20"/>
          <w:lang w:val="en-US"/>
        </w:rPr>
      </w:lvl>
    </w:lvlOverride>
    <w:lvlOverride w:ilvl="3">
      <w:lvl w:ilvl="3">
        <w:start w:val="1"/>
        <w:numFmt w:val="decimal"/>
        <w:lvlText w:val="%1.%2.%3.%4."/>
        <w:lvlJc w:val="left"/>
        <w:rPr>
          <w:rFonts w:ascii="Garamond" w:hAnsi="Garamond" w:cs="Garamond"/>
          <w:b/>
          <w:bCs/>
          <w:sz w:val="20"/>
          <w:szCs w:val="20"/>
          <w:lang w:val="en-US"/>
        </w:rPr>
      </w:lvl>
    </w:lvlOverride>
    <w:lvlOverride w:ilvl="4">
      <w:lvl w:ilvl="4">
        <w:start w:val="1"/>
        <w:numFmt w:val="decimal"/>
        <w:lvlText w:val="%1.%2.%3.%4.%5."/>
        <w:lvlJc w:val="left"/>
        <w:rPr>
          <w:rFonts w:ascii="Garamond" w:hAnsi="Garamond" w:cs="Garamond"/>
          <w:b/>
          <w:bCs/>
          <w:sz w:val="20"/>
          <w:szCs w:val="20"/>
          <w:lang w:val="en-US"/>
        </w:rPr>
      </w:lvl>
    </w:lvlOverride>
    <w:lvlOverride w:ilvl="5">
      <w:lvl w:ilvl="5">
        <w:start w:val="1"/>
        <w:numFmt w:val="decimal"/>
        <w:lvlText w:val="%1.%2.%3.%4.%5.%6."/>
        <w:lvlJc w:val="left"/>
        <w:rPr>
          <w:rFonts w:ascii="Garamond" w:hAnsi="Garamond" w:cs="Garamond"/>
          <w:b/>
          <w:bCs/>
          <w:sz w:val="20"/>
          <w:szCs w:val="20"/>
          <w:lang w:val="en-US"/>
        </w:rPr>
      </w:lvl>
    </w:lvlOverride>
    <w:lvlOverride w:ilvl="6">
      <w:lvl w:ilvl="6">
        <w:start w:val="1"/>
        <w:numFmt w:val="decimal"/>
        <w:lvlText w:val="%1.%2.%3.%4.%5.%6.%7."/>
        <w:lvlJc w:val="left"/>
        <w:rPr>
          <w:rFonts w:ascii="Garamond" w:hAnsi="Garamond" w:cs="Garamond"/>
          <w:b/>
          <w:bCs/>
          <w:sz w:val="20"/>
          <w:szCs w:val="20"/>
          <w:lang w:val="en-US"/>
        </w:rPr>
      </w:lvl>
    </w:lvlOverride>
    <w:lvlOverride w:ilvl="7">
      <w:lvl w:ilvl="7">
        <w:start w:val="1"/>
        <w:numFmt w:val="decimal"/>
        <w:lvlText w:val="%1.%2.%3.%4.%5.%6.%7.%8."/>
        <w:lvlJc w:val="left"/>
        <w:rPr>
          <w:rFonts w:ascii="Garamond" w:hAnsi="Garamond" w:cs="Garamond"/>
          <w:b/>
          <w:bCs/>
          <w:sz w:val="20"/>
          <w:szCs w:val="20"/>
          <w:lang w:val="en-US"/>
        </w:rPr>
      </w:lvl>
    </w:lvlOverride>
    <w:lvlOverride w:ilvl="8">
      <w:lvl w:ilvl="8">
        <w:start w:val="1"/>
        <w:numFmt w:val="decimal"/>
        <w:lvlText w:val="%1.%2.%3.%4.%5.%6.%7.%8.%9."/>
        <w:lvlJc w:val="left"/>
        <w:rPr>
          <w:rFonts w:ascii="Garamond" w:hAnsi="Garamond" w:cs="Garamond"/>
          <w:b/>
          <w:bCs/>
          <w:sz w:val="20"/>
          <w:szCs w:val="20"/>
          <w:lang w:val="en-US"/>
        </w:rPr>
      </w:lvl>
    </w:lvlOverride>
  </w:num>
  <w:num w:numId="94" w16cid:durableId="722099405">
    <w:abstractNumId w:val="66"/>
  </w:num>
  <w:num w:numId="95" w16cid:durableId="1919943149">
    <w:abstractNumId w:val="181"/>
  </w:num>
  <w:num w:numId="96" w16cid:durableId="1703436026">
    <w:abstractNumId w:val="111"/>
  </w:num>
  <w:num w:numId="97" w16cid:durableId="1375037555">
    <w:abstractNumId w:val="205"/>
  </w:num>
  <w:num w:numId="98" w16cid:durableId="1002202301">
    <w:abstractNumId w:val="133"/>
  </w:num>
  <w:num w:numId="99" w16cid:durableId="42096417">
    <w:abstractNumId w:val="192"/>
  </w:num>
  <w:num w:numId="100" w16cid:durableId="1010763823">
    <w:abstractNumId w:val="106"/>
  </w:num>
  <w:num w:numId="101" w16cid:durableId="356738599">
    <w:abstractNumId w:val="142"/>
  </w:num>
  <w:num w:numId="102" w16cid:durableId="599459994">
    <w:abstractNumId w:val="60"/>
  </w:num>
  <w:num w:numId="103" w16cid:durableId="933175225">
    <w:abstractNumId w:val="160"/>
  </w:num>
  <w:num w:numId="104" w16cid:durableId="1613516424">
    <w:abstractNumId w:val="68"/>
  </w:num>
  <w:num w:numId="105" w16cid:durableId="1417676569">
    <w:abstractNumId w:val="96"/>
  </w:num>
  <w:num w:numId="106" w16cid:durableId="381951730">
    <w:abstractNumId w:val="200"/>
  </w:num>
  <w:num w:numId="107" w16cid:durableId="1530604041">
    <w:abstractNumId w:val="63"/>
  </w:num>
  <w:num w:numId="108" w16cid:durableId="27880241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534004813">
    <w:abstractNumId w:val="137"/>
  </w:num>
  <w:num w:numId="110" w16cid:durableId="663584000">
    <w:abstractNumId w:val="86"/>
  </w:num>
  <w:num w:numId="111" w16cid:durableId="456073749">
    <w:abstractNumId w:val="2"/>
  </w:num>
  <w:num w:numId="112" w16cid:durableId="710300624">
    <w:abstractNumId w:val="98"/>
  </w:num>
  <w:num w:numId="113" w16cid:durableId="2127696324">
    <w:abstractNumId w:val="152"/>
  </w:num>
  <w:num w:numId="114" w16cid:durableId="1379234604">
    <w:abstractNumId w:val="22"/>
  </w:num>
  <w:num w:numId="115" w16cid:durableId="11680325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1026358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809399977">
    <w:abstractNumId w:val="101"/>
  </w:num>
  <w:num w:numId="118" w16cid:durableId="1275598396">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0354267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7982237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763841782">
    <w:abstractNumId w:val="118"/>
  </w:num>
  <w:num w:numId="122" w16cid:durableId="2085029589">
    <w:abstractNumId w:val="188"/>
  </w:num>
  <w:num w:numId="123" w16cid:durableId="1651133036">
    <w:abstractNumId w:val="18"/>
  </w:num>
  <w:num w:numId="124" w16cid:durableId="1811481310">
    <w:abstractNumId w:val="21"/>
  </w:num>
  <w:num w:numId="125" w16cid:durableId="788428360">
    <w:abstractNumId w:val="23"/>
    <w:lvlOverride w:ilvl="0">
      <w:startOverride w:val="1"/>
    </w:lvlOverride>
  </w:num>
  <w:num w:numId="126" w16cid:durableId="13188746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940043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672098755">
    <w:abstractNumId w:val="34"/>
  </w:num>
  <w:num w:numId="129" w16cid:durableId="705373764">
    <w:abstractNumId w:val="144"/>
  </w:num>
  <w:num w:numId="130" w16cid:durableId="1851602041">
    <w:abstractNumId w:val="79"/>
  </w:num>
  <w:num w:numId="131" w16cid:durableId="1041395650">
    <w:abstractNumId w:val="115"/>
  </w:num>
  <w:num w:numId="132" w16cid:durableId="1275207675">
    <w:abstractNumId w:val="113"/>
  </w:num>
  <w:num w:numId="133" w16cid:durableId="366763322">
    <w:abstractNumId w:val="113"/>
    <w:lvlOverride w:ilvl="0">
      <w:startOverride w:val="1"/>
    </w:lvlOverride>
  </w:num>
  <w:num w:numId="134" w16cid:durableId="1536041389">
    <w:abstractNumId w:val="157"/>
  </w:num>
  <w:num w:numId="135" w16cid:durableId="12194764">
    <w:abstractNumId w:val="157"/>
    <w:lvlOverride w:ilvl="0">
      <w:startOverride w:val="1"/>
    </w:lvlOverride>
  </w:num>
  <w:num w:numId="136" w16cid:durableId="487673661">
    <w:abstractNumId w:val="70"/>
  </w:num>
  <w:num w:numId="137" w16cid:durableId="2045908600">
    <w:abstractNumId w:val="94"/>
  </w:num>
  <w:num w:numId="138" w16cid:durableId="951741775">
    <w:abstractNumId w:val="110"/>
  </w:num>
  <w:num w:numId="139" w16cid:durableId="411858087">
    <w:abstractNumId w:val="109"/>
  </w:num>
  <w:num w:numId="140" w16cid:durableId="238486987">
    <w:abstractNumId w:val="90"/>
  </w:num>
  <w:num w:numId="141" w16cid:durableId="1161043216">
    <w:abstractNumId w:val="99"/>
  </w:num>
  <w:num w:numId="142" w16cid:durableId="1963223293">
    <w:abstractNumId w:val="112"/>
  </w:num>
  <w:num w:numId="143" w16cid:durableId="1627004624">
    <w:abstractNumId w:val="91"/>
  </w:num>
  <w:num w:numId="144" w16cid:durableId="856651877">
    <w:abstractNumId w:val="37"/>
  </w:num>
  <w:num w:numId="145" w16cid:durableId="1577594710">
    <w:abstractNumId w:val="134"/>
  </w:num>
  <w:num w:numId="146" w16cid:durableId="1173379476">
    <w:abstractNumId w:val="30"/>
  </w:num>
  <w:num w:numId="147" w16cid:durableId="668093651">
    <w:abstractNumId w:val="97"/>
  </w:num>
  <w:num w:numId="148" w16cid:durableId="163008758">
    <w:abstractNumId w:val="52"/>
  </w:num>
  <w:num w:numId="149" w16cid:durableId="1730807959">
    <w:abstractNumId w:val="166"/>
  </w:num>
  <w:num w:numId="150" w16cid:durableId="2140952764">
    <w:abstractNumId w:val="179"/>
    <w:lvlOverride w:ilvl="0">
      <w:lvl w:ilvl="0">
        <w:numFmt w:val="lowerLetter"/>
        <w:lvlText w:val="%1."/>
        <w:lvlJc w:val="left"/>
      </w:lvl>
    </w:lvlOverride>
  </w:num>
  <w:num w:numId="151" w16cid:durableId="1472482342">
    <w:abstractNumId w:val="61"/>
  </w:num>
  <w:num w:numId="152" w16cid:durableId="278729304">
    <w:abstractNumId w:val="76"/>
  </w:num>
  <w:num w:numId="153" w16cid:durableId="1098915808">
    <w:abstractNumId w:val="161"/>
  </w:num>
  <w:num w:numId="154" w16cid:durableId="2012022323">
    <w:abstractNumId w:val="196"/>
    <w:lvlOverride w:ilvl="0">
      <w:lvl w:ilvl="0">
        <w:numFmt w:val="lowerLetter"/>
        <w:lvlText w:val="%1."/>
        <w:lvlJc w:val="left"/>
      </w:lvl>
    </w:lvlOverride>
  </w:num>
  <w:num w:numId="155" w16cid:durableId="1353995623">
    <w:abstractNumId w:val="196"/>
    <w:lvlOverride w:ilvl="0">
      <w:lvl w:ilvl="0">
        <w:numFmt w:val="lowerLetter"/>
        <w:lvlText w:val="%1."/>
        <w:lvlJc w:val="left"/>
      </w:lvl>
    </w:lvlOverride>
  </w:num>
  <w:num w:numId="156" w16cid:durableId="1165976247">
    <w:abstractNumId w:val="196"/>
    <w:lvlOverride w:ilvl="0">
      <w:lvl w:ilvl="0">
        <w:numFmt w:val="lowerLetter"/>
        <w:lvlText w:val="%1."/>
        <w:lvlJc w:val="left"/>
      </w:lvl>
    </w:lvlOverride>
  </w:num>
  <w:num w:numId="157" w16cid:durableId="195700711">
    <w:abstractNumId w:val="196"/>
    <w:lvlOverride w:ilvl="0">
      <w:lvl w:ilvl="0">
        <w:numFmt w:val="lowerLetter"/>
        <w:lvlText w:val="%1."/>
        <w:lvlJc w:val="left"/>
      </w:lvl>
    </w:lvlOverride>
  </w:num>
  <w:num w:numId="158" w16cid:durableId="751312424">
    <w:abstractNumId w:val="196"/>
    <w:lvlOverride w:ilvl="0">
      <w:lvl w:ilvl="0">
        <w:numFmt w:val="lowerLetter"/>
        <w:lvlText w:val="%1."/>
        <w:lvlJc w:val="left"/>
      </w:lvl>
    </w:lvlOverride>
  </w:num>
  <w:num w:numId="159" w16cid:durableId="2025403551">
    <w:abstractNumId w:val="121"/>
  </w:num>
  <w:num w:numId="160" w16cid:durableId="593903859">
    <w:abstractNumId w:val="62"/>
  </w:num>
  <w:num w:numId="161" w16cid:durableId="1273974309">
    <w:abstractNumId w:val="191"/>
    <w:lvlOverride w:ilvl="0">
      <w:lvl w:ilvl="0">
        <w:numFmt w:val="lowerLetter"/>
        <w:lvlText w:val="%1."/>
        <w:lvlJc w:val="left"/>
      </w:lvl>
    </w:lvlOverride>
  </w:num>
  <w:num w:numId="162" w16cid:durableId="714889703">
    <w:abstractNumId w:val="191"/>
    <w:lvlOverride w:ilvl="0">
      <w:lvl w:ilvl="0">
        <w:numFmt w:val="lowerLetter"/>
        <w:lvlText w:val="%1."/>
        <w:lvlJc w:val="left"/>
      </w:lvl>
    </w:lvlOverride>
  </w:num>
  <w:num w:numId="163" w16cid:durableId="2111124869">
    <w:abstractNumId w:val="116"/>
  </w:num>
  <w:num w:numId="164" w16cid:durableId="437260306">
    <w:abstractNumId w:val="178"/>
  </w:num>
  <w:num w:numId="165" w16cid:durableId="1745760768">
    <w:abstractNumId w:val="78"/>
  </w:num>
  <w:num w:numId="166" w16cid:durableId="132356">
    <w:abstractNumId w:val="170"/>
  </w:num>
  <w:num w:numId="167" w16cid:durableId="2003120553">
    <w:abstractNumId w:val="81"/>
  </w:num>
  <w:num w:numId="168" w16cid:durableId="954796137">
    <w:abstractNumId w:val="150"/>
  </w:num>
  <w:num w:numId="169" w16cid:durableId="1018699258">
    <w:abstractNumId w:val="35"/>
  </w:num>
  <w:num w:numId="170" w16cid:durableId="1879314821">
    <w:abstractNumId w:val="55"/>
  </w:num>
  <w:num w:numId="171" w16cid:durableId="1337727688">
    <w:abstractNumId w:val="88"/>
  </w:num>
  <w:num w:numId="172" w16cid:durableId="84304620">
    <w:abstractNumId w:val="141"/>
  </w:num>
  <w:num w:numId="173" w16cid:durableId="1192112491">
    <w:abstractNumId w:val="82"/>
  </w:num>
  <w:num w:numId="174" w16cid:durableId="600381505">
    <w:abstractNumId w:val="180"/>
  </w:num>
  <w:num w:numId="175" w16cid:durableId="323708012">
    <w:abstractNumId w:val="185"/>
  </w:num>
  <w:num w:numId="176" w16cid:durableId="1449661008">
    <w:abstractNumId w:val="93"/>
  </w:num>
  <w:num w:numId="177" w16cid:durableId="1201280089">
    <w:abstractNumId w:val="57"/>
  </w:num>
  <w:num w:numId="178" w16cid:durableId="1609433702">
    <w:abstractNumId w:val="131"/>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E5A"/>
    <w:rsid w:val="00000858"/>
    <w:rsid w:val="00001121"/>
    <w:rsid w:val="00003048"/>
    <w:rsid w:val="00003B6D"/>
    <w:rsid w:val="0000482E"/>
    <w:rsid w:val="00005751"/>
    <w:rsid w:val="00010249"/>
    <w:rsid w:val="00010C76"/>
    <w:rsid w:val="000126D8"/>
    <w:rsid w:val="0001485F"/>
    <w:rsid w:val="00017AAA"/>
    <w:rsid w:val="000204C6"/>
    <w:rsid w:val="00021808"/>
    <w:rsid w:val="00021971"/>
    <w:rsid w:val="00022D41"/>
    <w:rsid w:val="0002497E"/>
    <w:rsid w:val="000250B6"/>
    <w:rsid w:val="00025B1B"/>
    <w:rsid w:val="0002708F"/>
    <w:rsid w:val="00027403"/>
    <w:rsid w:val="00030698"/>
    <w:rsid w:val="00030C80"/>
    <w:rsid w:val="000328FB"/>
    <w:rsid w:val="00033984"/>
    <w:rsid w:val="00033D5B"/>
    <w:rsid w:val="000368E3"/>
    <w:rsid w:val="00036BF5"/>
    <w:rsid w:val="00037B7A"/>
    <w:rsid w:val="00040ABA"/>
    <w:rsid w:val="000411A4"/>
    <w:rsid w:val="00042209"/>
    <w:rsid w:val="00042CD7"/>
    <w:rsid w:val="00043AB2"/>
    <w:rsid w:val="00044003"/>
    <w:rsid w:val="000476E2"/>
    <w:rsid w:val="0005093A"/>
    <w:rsid w:val="00051051"/>
    <w:rsid w:val="0005177A"/>
    <w:rsid w:val="00051EE3"/>
    <w:rsid w:val="000538DD"/>
    <w:rsid w:val="00053F12"/>
    <w:rsid w:val="00053FD3"/>
    <w:rsid w:val="0005441F"/>
    <w:rsid w:val="00054E16"/>
    <w:rsid w:val="00054EDE"/>
    <w:rsid w:val="000555DA"/>
    <w:rsid w:val="00055DD0"/>
    <w:rsid w:val="00057C9C"/>
    <w:rsid w:val="00057DB2"/>
    <w:rsid w:val="0006088F"/>
    <w:rsid w:val="0006180C"/>
    <w:rsid w:val="0006310D"/>
    <w:rsid w:val="00063DE6"/>
    <w:rsid w:val="00065654"/>
    <w:rsid w:val="0006589D"/>
    <w:rsid w:val="0007009F"/>
    <w:rsid w:val="00071201"/>
    <w:rsid w:val="00071590"/>
    <w:rsid w:val="00072E2A"/>
    <w:rsid w:val="00076A0C"/>
    <w:rsid w:val="00076DDD"/>
    <w:rsid w:val="00077518"/>
    <w:rsid w:val="0007771E"/>
    <w:rsid w:val="00077874"/>
    <w:rsid w:val="00077D1A"/>
    <w:rsid w:val="00080834"/>
    <w:rsid w:val="0008133F"/>
    <w:rsid w:val="000821B9"/>
    <w:rsid w:val="0008277E"/>
    <w:rsid w:val="00087591"/>
    <w:rsid w:val="00090220"/>
    <w:rsid w:val="00090882"/>
    <w:rsid w:val="00090FE2"/>
    <w:rsid w:val="000923C6"/>
    <w:rsid w:val="00092FFD"/>
    <w:rsid w:val="000935F4"/>
    <w:rsid w:val="00094030"/>
    <w:rsid w:val="00094EBB"/>
    <w:rsid w:val="0009526B"/>
    <w:rsid w:val="0009577A"/>
    <w:rsid w:val="00096355"/>
    <w:rsid w:val="00097594"/>
    <w:rsid w:val="000978F6"/>
    <w:rsid w:val="000A1845"/>
    <w:rsid w:val="000A1BF9"/>
    <w:rsid w:val="000A1CC8"/>
    <w:rsid w:val="000A3290"/>
    <w:rsid w:val="000A3659"/>
    <w:rsid w:val="000A49AB"/>
    <w:rsid w:val="000A54D6"/>
    <w:rsid w:val="000A636C"/>
    <w:rsid w:val="000A6C1F"/>
    <w:rsid w:val="000B016F"/>
    <w:rsid w:val="000B10DD"/>
    <w:rsid w:val="000B18AF"/>
    <w:rsid w:val="000B18DD"/>
    <w:rsid w:val="000B2518"/>
    <w:rsid w:val="000B3376"/>
    <w:rsid w:val="000B420A"/>
    <w:rsid w:val="000B60E8"/>
    <w:rsid w:val="000B6337"/>
    <w:rsid w:val="000B7BD6"/>
    <w:rsid w:val="000C0203"/>
    <w:rsid w:val="000C1A91"/>
    <w:rsid w:val="000C2054"/>
    <w:rsid w:val="000C24E7"/>
    <w:rsid w:val="000C3339"/>
    <w:rsid w:val="000C55A0"/>
    <w:rsid w:val="000C712F"/>
    <w:rsid w:val="000C7C9A"/>
    <w:rsid w:val="000D0B85"/>
    <w:rsid w:val="000D1239"/>
    <w:rsid w:val="000D2291"/>
    <w:rsid w:val="000D288B"/>
    <w:rsid w:val="000D30C1"/>
    <w:rsid w:val="000D3C70"/>
    <w:rsid w:val="000D605B"/>
    <w:rsid w:val="000D646E"/>
    <w:rsid w:val="000D6EB2"/>
    <w:rsid w:val="000D7AD5"/>
    <w:rsid w:val="000E1BE3"/>
    <w:rsid w:val="000E262F"/>
    <w:rsid w:val="000E27AE"/>
    <w:rsid w:val="000E2E33"/>
    <w:rsid w:val="000E3280"/>
    <w:rsid w:val="000E35EF"/>
    <w:rsid w:val="000E3944"/>
    <w:rsid w:val="000E3B20"/>
    <w:rsid w:val="000E4059"/>
    <w:rsid w:val="000E4525"/>
    <w:rsid w:val="000E45A9"/>
    <w:rsid w:val="000E5011"/>
    <w:rsid w:val="000E52DC"/>
    <w:rsid w:val="000E5793"/>
    <w:rsid w:val="000E6876"/>
    <w:rsid w:val="000E6C55"/>
    <w:rsid w:val="000E7667"/>
    <w:rsid w:val="000F08F8"/>
    <w:rsid w:val="000F24A9"/>
    <w:rsid w:val="000F50A9"/>
    <w:rsid w:val="000F615B"/>
    <w:rsid w:val="000F6692"/>
    <w:rsid w:val="000F6D37"/>
    <w:rsid w:val="000F7B7A"/>
    <w:rsid w:val="000F7C09"/>
    <w:rsid w:val="00103BBE"/>
    <w:rsid w:val="0011066F"/>
    <w:rsid w:val="00110E88"/>
    <w:rsid w:val="0011173B"/>
    <w:rsid w:val="001135A4"/>
    <w:rsid w:val="001144ED"/>
    <w:rsid w:val="001149D7"/>
    <w:rsid w:val="0011554C"/>
    <w:rsid w:val="00116414"/>
    <w:rsid w:val="00117D61"/>
    <w:rsid w:val="00117F03"/>
    <w:rsid w:val="0012023D"/>
    <w:rsid w:val="001206B8"/>
    <w:rsid w:val="001206EC"/>
    <w:rsid w:val="001228B9"/>
    <w:rsid w:val="00123C64"/>
    <w:rsid w:val="0012439C"/>
    <w:rsid w:val="00124D20"/>
    <w:rsid w:val="00124E96"/>
    <w:rsid w:val="00124ED9"/>
    <w:rsid w:val="00125459"/>
    <w:rsid w:val="0012569D"/>
    <w:rsid w:val="0012612C"/>
    <w:rsid w:val="00126E7F"/>
    <w:rsid w:val="00127D13"/>
    <w:rsid w:val="00131753"/>
    <w:rsid w:val="00131A0F"/>
    <w:rsid w:val="00133B28"/>
    <w:rsid w:val="00134EA6"/>
    <w:rsid w:val="0014015E"/>
    <w:rsid w:val="00142A17"/>
    <w:rsid w:val="001433F5"/>
    <w:rsid w:val="00143B35"/>
    <w:rsid w:val="00144B33"/>
    <w:rsid w:val="001460EB"/>
    <w:rsid w:val="00147E37"/>
    <w:rsid w:val="00147E4B"/>
    <w:rsid w:val="00150AF4"/>
    <w:rsid w:val="00150BA3"/>
    <w:rsid w:val="00151C90"/>
    <w:rsid w:val="00151EB8"/>
    <w:rsid w:val="0015218C"/>
    <w:rsid w:val="00153E03"/>
    <w:rsid w:val="00154114"/>
    <w:rsid w:val="001546A8"/>
    <w:rsid w:val="00154A2B"/>
    <w:rsid w:val="00154E42"/>
    <w:rsid w:val="00155254"/>
    <w:rsid w:val="00156C1F"/>
    <w:rsid w:val="001579F3"/>
    <w:rsid w:val="00160727"/>
    <w:rsid w:val="00161B75"/>
    <w:rsid w:val="001631D3"/>
    <w:rsid w:val="00163916"/>
    <w:rsid w:val="00165974"/>
    <w:rsid w:val="00165FC1"/>
    <w:rsid w:val="00166E81"/>
    <w:rsid w:val="001671E3"/>
    <w:rsid w:val="00167249"/>
    <w:rsid w:val="001718B5"/>
    <w:rsid w:val="00171B5D"/>
    <w:rsid w:val="00171E8A"/>
    <w:rsid w:val="00173DEE"/>
    <w:rsid w:val="00181D14"/>
    <w:rsid w:val="00181D7D"/>
    <w:rsid w:val="00183E20"/>
    <w:rsid w:val="0018481C"/>
    <w:rsid w:val="00184AE2"/>
    <w:rsid w:val="00184EBB"/>
    <w:rsid w:val="00186BC1"/>
    <w:rsid w:val="001904A6"/>
    <w:rsid w:val="0019088E"/>
    <w:rsid w:val="00191BAC"/>
    <w:rsid w:val="00191DF0"/>
    <w:rsid w:val="0019521E"/>
    <w:rsid w:val="00195819"/>
    <w:rsid w:val="00197452"/>
    <w:rsid w:val="00197A7B"/>
    <w:rsid w:val="001A1499"/>
    <w:rsid w:val="001A1A04"/>
    <w:rsid w:val="001A3E29"/>
    <w:rsid w:val="001A4125"/>
    <w:rsid w:val="001A53E6"/>
    <w:rsid w:val="001A5C60"/>
    <w:rsid w:val="001A5C96"/>
    <w:rsid w:val="001A72DC"/>
    <w:rsid w:val="001B09F4"/>
    <w:rsid w:val="001B30E8"/>
    <w:rsid w:val="001B4DC9"/>
    <w:rsid w:val="001B54BF"/>
    <w:rsid w:val="001B59AF"/>
    <w:rsid w:val="001B70EC"/>
    <w:rsid w:val="001B7197"/>
    <w:rsid w:val="001B7392"/>
    <w:rsid w:val="001C05A9"/>
    <w:rsid w:val="001C1AB1"/>
    <w:rsid w:val="001C34A1"/>
    <w:rsid w:val="001C4087"/>
    <w:rsid w:val="001C5BA8"/>
    <w:rsid w:val="001C6A75"/>
    <w:rsid w:val="001D161D"/>
    <w:rsid w:val="001E06B5"/>
    <w:rsid w:val="001E1121"/>
    <w:rsid w:val="001E1C48"/>
    <w:rsid w:val="001E23BE"/>
    <w:rsid w:val="001E29BA"/>
    <w:rsid w:val="001E35F1"/>
    <w:rsid w:val="001E387E"/>
    <w:rsid w:val="001E4322"/>
    <w:rsid w:val="001E4A2C"/>
    <w:rsid w:val="001E4E35"/>
    <w:rsid w:val="001E585A"/>
    <w:rsid w:val="001E7A9B"/>
    <w:rsid w:val="001F190D"/>
    <w:rsid w:val="001F23CA"/>
    <w:rsid w:val="001F366A"/>
    <w:rsid w:val="001F367E"/>
    <w:rsid w:val="001F4C9C"/>
    <w:rsid w:val="00200F10"/>
    <w:rsid w:val="002020EF"/>
    <w:rsid w:val="0020286E"/>
    <w:rsid w:val="0020293E"/>
    <w:rsid w:val="002041B8"/>
    <w:rsid w:val="00204888"/>
    <w:rsid w:val="00205021"/>
    <w:rsid w:val="00206DF3"/>
    <w:rsid w:val="00206E8C"/>
    <w:rsid w:val="0021018F"/>
    <w:rsid w:val="0021046D"/>
    <w:rsid w:val="00211142"/>
    <w:rsid w:val="00211164"/>
    <w:rsid w:val="0021349C"/>
    <w:rsid w:val="00213629"/>
    <w:rsid w:val="00215909"/>
    <w:rsid w:val="00215BFA"/>
    <w:rsid w:val="00215E72"/>
    <w:rsid w:val="00220A1A"/>
    <w:rsid w:val="0022330B"/>
    <w:rsid w:val="0022417A"/>
    <w:rsid w:val="00226FFA"/>
    <w:rsid w:val="00227970"/>
    <w:rsid w:val="00227B21"/>
    <w:rsid w:val="00227BE0"/>
    <w:rsid w:val="0023127D"/>
    <w:rsid w:val="0023419C"/>
    <w:rsid w:val="00234450"/>
    <w:rsid w:val="00240F99"/>
    <w:rsid w:val="002428B2"/>
    <w:rsid w:val="002429A4"/>
    <w:rsid w:val="00243169"/>
    <w:rsid w:val="002441E9"/>
    <w:rsid w:val="00244318"/>
    <w:rsid w:val="00251D87"/>
    <w:rsid w:val="0025217D"/>
    <w:rsid w:val="002562DB"/>
    <w:rsid w:val="00256B02"/>
    <w:rsid w:val="002606CE"/>
    <w:rsid w:val="0026407B"/>
    <w:rsid w:val="0026659D"/>
    <w:rsid w:val="002678C3"/>
    <w:rsid w:val="00270395"/>
    <w:rsid w:val="002705F4"/>
    <w:rsid w:val="0027138E"/>
    <w:rsid w:val="00272B40"/>
    <w:rsid w:val="00273267"/>
    <w:rsid w:val="00274062"/>
    <w:rsid w:val="00275406"/>
    <w:rsid w:val="00275B3A"/>
    <w:rsid w:val="002763EC"/>
    <w:rsid w:val="00276FB8"/>
    <w:rsid w:val="0028130E"/>
    <w:rsid w:val="00282436"/>
    <w:rsid w:val="00282709"/>
    <w:rsid w:val="00282B3D"/>
    <w:rsid w:val="002866D0"/>
    <w:rsid w:val="0029016A"/>
    <w:rsid w:val="002906B0"/>
    <w:rsid w:val="002909F4"/>
    <w:rsid w:val="00291201"/>
    <w:rsid w:val="002917C5"/>
    <w:rsid w:val="00293A12"/>
    <w:rsid w:val="00295B70"/>
    <w:rsid w:val="00295CAD"/>
    <w:rsid w:val="002A0E61"/>
    <w:rsid w:val="002A256A"/>
    <w:rsid w:val="002A28B6"/>
    <w:rsid w:val="002A33A1"/>
    <w:rsid w:val="002A469F"/>
    <w:rsid w:val="002A5B55"/>
    <w:rsid w:val="002A5D92"/>
    <w:rsid w:val="002A7C83"/>
    <w:rsid w:val="002B06B0"/>
    <w:rsid w:val="002B198D"/>
    <w:rsid w:val="002B1DB2"/>
    <w:rsid w:val="002B300A"/>
    <w:rsid w:val="002B3CDE"/>
    <w:rsid w:val="002B4CAD"/>
    <w:rsid w:val="002B55D7"/>
    <w:rsid w:val="002B6A21"/>
    <w:rsid w:val="002B6D65"/>
    <w:rsid w:val="002B71C9"/>
    <w:rsid w:val="002C0A29"/>
    <w:rsid w:val="002C1131"/>
    <w:rsid w:val="002C2198"/>
    <w:rsid w:val="002C4674"/>
    <w:rsid w:val="002C4A24"/>
    <w:rsid w:val="002C5994"/>
    <w:rsid w:val="002C6AFA"/>
    <w:rsid w:val="002C6E58"/>
    <w:rsid w:val="002D02AB"/>
    <w:rsid w:val="002D1C33"/>
    <w:rsid w:val="002D30F6"/>
    <w:rsid w:val="002D3B17"/>
    <w:rsid w:val="002D3BF0"/>
    <w:rsid w:val="002D40CD"/>
    <w:rsid w:val="002D4742"/>
    <w:rsid w:val="002D55A7"/>
    <w:rsid w:val="002D5808"/>
    <w:rsid w:val="002D5E10"/>
    <w:rsid w:val="002D7745"/>
    <w:rsid w:val="002E01A5"/>
    <w:rsid w:val="002E0DEF"/>
    <w:rsid w:val="002E1F7E"/>
    <w:rsid w:val="002E2012"/>
    <w:rsid w:val="002E3185"/>
    <w:rsid w:val="002E3359"/>
    <w:rsid w:val="002E3F9A"/>
    <w:rsid w:val="002E4609"/>
    <w:rsid w:val="002E48F7"/>
    <w:rsid w:val="002E5204"/>
    <w:rsid w:val="002E5529"/>
    <w:rsid w:val="002E6671"/>
    <w:rsid w:val="002E748B"/>
    <w:rsid w:val="002F05E9"/>
    <w:rsid w:val="002F096B"/>
    <w:rsid w:val="002F1D3C"/>
    <w:rsid w:val="00300DCB"/>
    <w:rsid w:val="00300F86"/>
    <w:rsid w:val="00301559"/>
    <w:rsid w:val="00302BE1"/>
    <w:rsid w:val="00303037"/>
    <w:rsid w:val="00303449"/>
    <w:rsid w:val="003047A7"/>
    <w:rsid w:val="00304A6F"/>
    <w:rsid w:val="00304DFB"/>
    <w:rsid w:val="00305360"/>
    <w:rsid w:val="003057B3"/>
    <w:rsid w:val="00306EE4"/>
    <w:rsid w:val="00310F8A"/>
    <w:rsid w:val="0031102A"/>
    <w:rsid w:val="00311180"/>
    <w:rsid w:val="00311A50"/>
    <w:rsid w:val="003149BA"/>
    <w:rsid w:val="003155C3"/>
    <w:rsid w:val="00317D09"/>
    <w:rsid w:val="00320911"/>
    <w:rsid w:val="00321825"/>
    <w:rsid w:val="003228F5"/>
    <w:rsid w:val="003252C4"/>
    <w:rsid w:val="00326750"/>
    <w:rsid w:val="00327EBE"/>
    <w:rsid w:val="00330D60"/>
    <w:rsid w:val="00331209"/>
    <w:rsid w:val="00331CC0"/>
    <w:rsid w:val="0033207F"/>
    <w:rsid w:val="003327A2"/>
    <w:rsid w:val="00332ADC"/>
    <w:rsid w:val="00333ACD"/>
    <w:rsid w:val="00333C73"/>
    <w:rsid w:val="00333D1B"/>
    <w:rsid w:val="00333D34"/>
    <w:rsid w:val="00335409"/>
    <w:rsid w:val="00336C29"/>
    <w:rsid w:val="003404D6"/>
    <w:rsid w:val="00341F8D"/>
    <w:rsid w:val="003421C8"/>
    <w:rsid w:val="00342360"/>
    <w:rsid w:val="00345C63"/>
    <w:rsid w:val="00346BFF"/>
    <w:rsid w:val="00347C5B"/>
    <w:rsid w:val="00351C7C"/>
    <w:rsid w:val="00351C96"/>
    <w:rsid w:val="0035228B"/>
    <w:rsid w:val="0035459E"/>
    <w:rsid w:val="00357258"/>
    <w:rsid w:val="00360E30"/>
    <w:rsid w:val="00361340"/>
    <w:rsid w:val="00361FAD"/>
    <w:rsid w:val="00363D31"/>
    <w:rsid w:val="00364AD0"/>
    <w:rsid w:val="00366E80"/>
    <w:rsid w:val="00367199"/>
    <w:rsid w:val="003678EA"/>
    <w:rsid w:val="00371CEE"/>
    <w:rsid w:val="00371F2B"/>
    <w:rsid w:val="00374116"/>
    <w:rsid w:val="00375B44"/>
    <w:rsid w:val="00377487"/>
    <w:rsid w:val="003802E0"/>
    <w:rsid w:val="00382DDD"/>
    <w:rsid w:val="00384AEA"/>
    <w:rsid w:val="003859D7"/>
    <w:rsid w:val="00385B20"/>
    <w:rsid w:val="00386A53"/>
    <w:rsid w:val="00387337"/>
    <w:rsid w:val="00390B59"/>
    <w:rsid w:val="003915A5"/>
    <w:rsid w:val="0039185C"/>
    <w:rsid w:val="003918A2"/>
    <w:rsid w:val="0039232E"/>
    <w:rsid w:val="00392CD6"/>
    <w:rsid w:val="00396931"/>
    <w:rsid w:val="00397DC4"/>
    <w:rsid w:val="003A0638"/>
    <w:rsid w:val="003A1052"/>
    <w:rsid w:val="003A118E"/>
    <w:rsid w:val="003A1B89"/>
    <w:rsid w:val="003A1FE6"/>
    <w:rsid w:val="003A257C"/>
    <w:rsid w:val="003A3D89"/>
    <w:rsid w:val="003A5A65"/>
    <w:rsid w:val="003A6676"/>
    <w:rsid w:val="003A67C2"/>
    <w:rsid w:val="003B054E"/>
    <w:rsid w:val="003B09C5"/>
    <w:rsid w:val="003B09F8"/>
    <w:rsid w:val="003B10A8"/>
    <w:rsid w:val="003B19F8"/>
    <w:rsid w:val="003B1C9E"/>
    <w:rsid w:val="003B2DA6"/>
    <w:rsid w:val="003B33F1"/>
    <w:rsid w:val="003B363E"/>
    <w:rsid w:val="003B605A"/>
    <w:rsid w:val="003B6224"/>
    <w:rsid w:val="003B7998"/>
    <w:rsid w:val="003B7C16"/>
    <w:rsid w:val="003B7C39"/>
    <w:rsid w:val="003B7CF3"/>
    <w:rsid w:val="003C059E"/>
    <w:rsid w:val="003C0CF7"/>
    <w:rsid w:val="003C404B"/>
    <w:rsid w:val="003C4300"/>
    <w:rsid w:val="003C45B6"/>
    <w:rsid w:val="003D2C68"/>
    <w:rsid w:val="003D3B44"/>
    <w:rsid w:val="003D3FD7"/>
    <w:rsid w:val="003D4CB1"/>
    <w:rsid w:val="003D55E6"/>
    <w:rsid w:val="003D6308"/>
    <w:rsid w:val="003D6314"/>
    <w:rsid w:val="003D774C"/>
    <w:rsid w:val="003E0C9E"/>
    <w:rsid w:val="003E1659"/>
    <w:rsid w:val="003E1A04"/>
    <w:rsid w:val="003E1F67"/>
    <w:rsid w:val="003E304A"/>
    <w:rsid w:val="003E3169"/>
    <w:rsid w:val="003E33DC"/>
    <w:rsid w:val="003E3775"/>
    <w:rsid w:val="003E4BCD"/>
    <w:rsid w:val="003E6732"/>
    <w:rsid w:val="003F0645"/>
    <w:rsid w:val="003F1B52"/>
    <w:rsid w:val="003F2B20"/>
    <w:rsid w:val="003F4156"/>
    <w:rsid w:val="003F429A"/>
    <w:rsid w:val="003F4384"/>
    <w:rsid w:val="003F62E8"/>
    <w:rsid w:val="003F77FD"/>
    <w:rsid w:val="00401537"/>
    <w:rsid w:val="00405B4A"/>
    <w:rsid w:val="00405EC5"/>
    <w:rsid w:val="0041032F"/>
    <w:rsid w:val="00410FD9"/>
    <w:rsid w:val="004113BC"/>
    <w:rsid w:val="00411982"/>
    <w:rsid w:val="0041310A"/>
    <w:rsid w:val="00413ECB"/>
    <w:rsid w:val="004149FF"/>
    <w:rsid w:val="0041578F"/>
    <w:rsid w:val="00415EFB"/>
    <w:rsid w:val="00416E18"/>
    <w:rsid w:val="0041756C"/>
    <w:rsid w:val="00422945"/>
    <w:rsid w:val="00422AEF"/>
    <w:rsid w:val="00423B74"/>
    <w:rsid w:val="0042465E"/>
    <w:rsid w:val="00427521"/>
    <w:rsid w:val="004326A0"/>
    <w:rsid w:val="00432768"/>
    <w:rsid w:val="00432B75"/>
    <w:rsid w:val="00432F3D"/>
    <w:rsid w:val="00434FDD"/>
    <w:rsid w:val="00435279"/>
    <w:rsid w:val="0043569D"/>
    <w:rsid w:val="004357A2"/>
    <w:rsid w:val="00436242"/>
    <w:rsid w:val="00436AC5"/>
    <w:rsid w:val="00440786"/>
    <w:rsid w:val="00442794"/>
    <w:rsid w:val="00442E59"/>
    <w:rsid w:val="004440C3"/>
    <w:rsid w:val="004448A2"/>
    <w:rsid w:val="00444955"/>
    <w:rsid w:val="00445323"/>
    <w:rsid w:val="00446393"/>
    <w:rsid w:val="004477A1"/>
    <w:rsid w:val="00447806"/>
    <w:rsid w:val="004502C1"/>
    <w:rsid w:val="004518E3"/>
    <w:rsid w:val="00452688"/>
    <w:rsid w:val="004534E9"/>
    <w:rsid w:val="00453D40"/>
    <w:rsid w:val="0045490B"/>
    <w:rsid w:val="004555DA"/>
    <w:rsid w:val="004566A7"/>
    <w:rsid w:val="004607F2"/>
    <w:rsid w:val="004611C3"/>
    <w:rsid w:val="004637D2"/>
    <w:rsid w:val="00463A8C"/>
    <w:rsid w:val="00463BC1"/>
    <w:rsid w:val="004662EA"/>
    <w:rsid w:val="004663BD"/>
    <w:rsid w:val="00467AE3"/>
    <w:rsid w:val="004705DA"/>
    <w:rsid w:val="004707A0"/>
    <w:rsid w:val="00471E29"/>
    <w:rsid w:val="00472E85"/>
    <w:rsid w:val="00475D48"/>
    <w:rsid w:val="00476152"/>
    <w:rsid w:val="0047739A"/>
    <w:rsid w:val="00480A6E"/>
    <w:rsid w:val="004819FC"/>
    <w:rsid w:val="0048266A"/>
    <w:rsid w:val="00482D2D"/>
    <w:rsid w:val="00483FC3"/>
    <w:rsid w:val="00484EC4"/>
    <w:rsid w:val="00484FC2"/>
    <w:rsid w:val="00487A55"/>
    <w:rsid w:val="00487E26"/>
    <w:rsid w:val="004908E0"/>
    <w:rsid w:val="00490914"/>
    <w:rsid w:val="00490EF3"/>
    <w:rsid w:val="00491D47"/>
    <w:rsid w:val="004950B6"/>
    <w:rsid w:val="004963CB"/>
    <w:rsid w:val="00497C90"/>
    <w:rsid w:val="004A00D3"/>
    <w:rsid w:val="004A3295"/>
    <w:rsid w:val="004A36FC"/>
    <w:rsid w:val="004A4B2E"/>
    <w:rsid w:val="004A5330"/>
    <w:rsid w:val="004A73A4"/>
    <w:rsid w:val="004A7848"/>
    <w:rsid w:val="004B045F"/>
    <w:rsid w:val="004B2C85"/>
    <w:rsid w:val="004B487A"/>
    <w:rsid w:val="004B4E49"/>
    <w:rsid w:val="004B517B"/>
    <w:rsid w:val="004B6852"/>
    <w:rsid w:val="004B7335"/>
    <w:rsid w:val="004B7BEE"/>
    <w:rsid w:val="004B7FFB"/>
    <w:rsid w:val="004C1A35"/>
    <w:rsid w:val="004C47D8"/>
    <w:rsid w:val="004C56C3"/>
    <w:rsid w:val="004C5ADB"/>
    <w:rsid w:val="004C75F4"/>
    <w:rsid w:val="004C77D5"/>
    <w:rsid w:val="004D1713"/>
    <w:rsid w:val="004D1776"/>
    <w:rsid w:val="004D2436"/>
    <w:rsid w:val="004D306F"/>
    <w:rsid w:val="004D3076"/>
    <w:rsid w:val="004D376A"/>
    <w:rsid w:val="004D51C6"/>
    <w:rsid w:val="004D62F8"/>
    <w:rsid w:val="004D6F7A"/>
    <w:rsid w:val="004D7699"/>
    <w:rsid w:val="004E0E16"/>
    <w:rsid w:val="004E26B1"/>
    <w:rsid w:val="004E36F9"/>
    <w:rsid w:val="004E62DB"/>
    <w:rsid w:val="004E77CC"/>
    <w:rsid w:val="004F0879"/>
    <w:rsid w:val="004F1207"/>
    <w:rsid w:val="004F2837"/>
    <w:rsid w:val="004F3043"/>
    <w:rsid w:val="004F31D9"/>
    <w:rsid w:val="004F33ED"/>
    <w:rsid w:val="004F4A06"/>
    <w:rsid w:val="004F4C38"/>
    <w:rsid w:val="004F7937"/>
    <w:rsid w:val="004F7ABF"/>
    <w:rsid w:val="004F7F61"/>
    <w:rsid w:val="00500BA7"/>
    <w:rsid w:val="005017BC"/>
    <w:rsid w:val="00503D57"/>
    <w:rsid w:val="0050477C"/>
    <w:rsid w:val="005051D1"/>
    <w:rsid w:val="0050596C"/>
    <w:rsid w:val="005062DB"/>
    <w:rsid w:val="0051041D"/>
    <w:rsid w:val="0051207F"/>
    <w:rsid w:val="00512ABF"/>
    <w:rsid w:val="00514568"/>
    <w:rsid w:val="00515922"/>
    <w:rsid w:val="00523CB0"/>
    <w:rsid w:val="005246D7"/>
    <w:rsid w:val="0052776C"/>
    <w:rsid w:val="005300B0"/>
    <w:rsid w:val="00531217"/>
    <w:rsid w:val="00532812"/>
    <w:rsid w:val="005328F3"/>
    <w:rsid w:val="00533059"/>
    <w:rsid w:val="005359B8"/>
    <w:rsid w:val="005366AD"/>
    <w:rsid w:val="00540415"/>
    <w:rsid w:val="00541471"/>
    <w:rsid w:val="005414CD"/>
    <w:rsid w:val="00543703"/>
    <w:rsid w:val="00545064"/>
    <w:rsid w:val="005452B3"/>
    <w:rsid w:val="00545A8A"/>
    <w:rsid w:val="00546314"/>
    <w:rsid w:val="00546D1F"/>
    <w:rsid w:val="00551054"/>
    <w:rsid w:val="00551E1E"/>
    <w:rsid w:val="00552C28"/>
    <w:rsid w:val="00552C7C"/>
    <w:rsid w:val="00552F5D"/>
    <w:rsid w:val="00554A3F"/>
    <w:rsid w:val="00554F7D"/>
    <w:rsid w:val="00555351"/>
    <w:rsid w:val="00555EE7"/>
    <w:rsid w:val="005569E1"/>
    <w:rsid w:val="00557D8D"/>
    <w:rsid w:val="00560062"/>
    <w:rsid w:val="00560617"/>
    <w:rsid w:val="005609BE"/>
    <w:rsid w:val="00562098"/>
    <w:rsid w:val="00562E3F"/>
    <w:rsid w:val="00563253"/>
    <w:rsid w:val="00563D7D"/>
    <w:rsid w:val="005660DC"/>
    <w:rsid w:val="0057214D"/>
    <w:rsid w:val="00573933"/>
    <w:rsid w:val="00573F0F"/>
    <w:rsid w:val="005770E5"/>
    <w:rsid w:val="00577653"/>
    <w:rsid w:val="005804B5"/>
    <w:rsid w:val="0058099F"/>
    <w:rsid w:val="00581AFF"/>
    <w:rsid w:val="00581BF1"/>
    <w:rsid w:val="00583220"/>
    <w:rsid w:val="00583AB6"/>
    <w:rsid w:val="00584039"/>
    <w:rsid w:val="0058454D"/>
    <w:rsid w:val="005852CC"/>
    <w:rsid w:val="00585FF6"/>
    <w:rsid w:val="005863C6"/>
    <w:rsid w:val="00586677"/>
    <w:rsid w:val="00586D50"/>
    <w:rsid w:val="00587CAC"/>
    <w:rsid w:val="0059159C"/>
    <w:rsid w:val="0059266A"/>
    <w:rsid w:val="005932A6"/>
    <w:rsid w:val="00593ABD"/>
    <w:rsid w:val="00593BC3"/>
    <w:rsid w:val="00593F01"/>
    <w:rsid w:val="0059484E"/>
    <w:rsid w:val="005948E3"/>
    <w:rsid w:val="00594FF4"/>
    <w:rsid w:val="0059570D"/>
    <w:rsid w:val="005978B2"/>
    <w:rsid w:val="005A14BC"/>
    <w:rsid w:val="005A194F"/>
    <w:rsid w:val="005A230A"/>
    <w:rsid w:val="005A2646"/>
    <w:rsid w:val="005A425D"/>
    <w:rsid w:val="005A498C"/>
    <w:rsid w:val="005A542B"/>
    <w:rsid w:val="005A570F"/>
    <w:rsid w:val="005A588D"/>
    <w:rsid w:val="005A7165"/>
    <w:rsid w:val="005A79BC"/>
    <w:rsid w:val="005B0D80"/>
    <w:rsid w:val="005B0E3A"/>
    <w:rsid w:val="005B10E3"/>
    <w:rsid w:val="005B1807"/>
    <w:rsid w:val="005B1C7F"/>
    <w:rsid w:val="005B21D6"/>
    <w:rsid w:val="005B3BAE"/>
    <w:rsid w:val="005B505B"/>
    <w:rsid w:val="005B5B4D"/>
    <w:rsid w:val="005B5C34"/>
    <w:rsid w:val="005B66D7"/>
    <w:rsid w:val="005B7164"/>
    <w:rsid w:val="005C3129"/>
    <w:rsid w:val="005C32DF"/>
    <w:rsid w:val="005C3D01"/>
    <w:rsid w:val="005C63A3"/>
    <w:rsid w:val="005C7324"/>
    <w:rsid w:val="005C7D85"/>
    <w:rsid w:val="005D18CE"/>
    <w:rsid w:val="005D1FBF"/>
    <w:rsid w:val="005D393B"/>
    <w:rsid w:val="005D4532"/>
    <w:rsid w:val="005D491C"/>
    <w:rsid w:val="005D584A"/>
    <w:rsid w:val="005D6A97"/>
    <w:rsid w:val="005D6AD6"/>
    <w:rsid w:val="005E00D1"/>
    <w:rsid w:val="005E02E0"/>
    <w:rsid w:val="005E042F"/>
    <w:rsid w:val="005E39AB"/>
    <w:rsid w:val="005E4B59"/>
    <w:rsid w:val="005E5A61"/>
    <w:rsid w:val="005E70EE"/>
    <w:rsid w:val="005F11D4"/>
    <w:rsid w:val="005F1200"/>
    <w:rsid w:val="005F1735"/>
    <w:rsid w:val="005F1C54"/>
    <w:rsid w:val="005F425A"/>
    <w:rsid w:val="005F5006"/>
    <w:rsid w:val="005F5ECD"/>
    <w:rsid w:val="005F6091"/>
    <w:rsid w:val="005F7F7D"/>
    <w:rsid w:val="006011E1"/>
    <w:rsid w:val="006019D4"/>
    <w:rsid w:val="00602B26"/>
    <w:rsid w:val="006037E6"/>
    <w:rsid w:val="006039B8"/>
    <w:rsid w:val="00605E04"/>
    <w:rsid w:val="00606DA8"/>
    <w:rsid w:val="00606DD9"/>
    <w:rsid w:val="00606F5E"/>
    <w:rsid w:val="006071C8"/>
    <w:rsid w:val="00607B09"/>
    <w:rsid w:val="00610DFD"/>
    <w:rsid w:val="00611827"/>
    <w:rsid w:val="00612049"/>
    <w:rsid w:val="006120E4"/>
    <w:rsid w:val="0061355F"/>
    <w:rsid w:val="0061506C"/>
    <w:rsid w:val="00622392"/>
    <w:rsid w:val="00624445"/>
    <w:rsid w:val="00630A70"/>
    <w:rsid w:val="00632F17"/>
    <w:rsid w:val="00633F1F"/>
    <w:rsid w:val="00634BC7"/>
    <w:rsid w:val="00635ED5"/>
    <w:rsid w:val="0063715E"/>
    <w:rsid w:val="006372E3"/>
    <w:rsid w:val="00640C2D"/>
    <w:rsid w:val="006413CA"/>
    <w:rsid w:val="00641436"/>
    <w:rsid w:val="006416D4"/>
    <w:rsid w:val="00642791"/>
    <w:rsid w:val="00643899"/>
    <w:rsid w:val="00643E09"/>
    <w:rsid w:val="006451BA"/>
    <w:rsid w:val="00645D2D"/>
    <w:rsid w:val="00646175"/>
    <w:rsid w:val="00646217"/>
    <w:rsid w:val="006465EB"/>
    <w:rsid w:val="00647116"/>
    <w:rsid w:val="00647C5A"/>
    <w:rsid w:val="00647D80"/>
    <w:rsid w:val="0065099A"/>
    <w:rsid w:val="00652CAC"/>
    <w:rsid w:val="006553EB"/>
    <w:rsid w:val="00657133"/>
    <w:rsid w:val="006577C1"/>
    <w:rsid w:val="00657E52"/>
    <w:rsid w:val="006624D1"/>
    <w:rsid w:val="00662714"/>
    <w:rsid w:val="00663034"/>
    <w:rsid w:val="00664798"/>
    <w:rsid w:val="0066480C"/>
    <w:rsid w:val="00664913"/>
    <w:rsid w:val="00665E03"/>
    <w:rsid w:val="00665E6F"/>
    <w:rsid w:val="00665FCF"/>
    <w:rsid w:val="00671993"/>
    <w:rsid w:val="0067226B"/>
    <w:rsid w:val="00675EB8"/>
    <w:rsid w:val="006767B2"/>
    <w:rsid w:val="006807E4"/>
    <w:rsid w:val="00680E83"/>
    <w:rsid w:val="00681367"/>
    <w:rsid w:val="00681F80"/>
    <w:rsid w:val="00682779"/>
    <w:rsid w:val="0068336F"/>
    <w:rsid w:val="00692F19"/>
    <w:rsid w:val="0069506A"/>
    <w:rsid w:val="006A078A"/>
    <w:rsid w:val="006A2124"/>
    <w:rsid w:val="006A3582"/>
    <w:rsid w:val="006A4964"/>
    <w:rsid w:val="006A4E36"/>
    <w:rsid w:val="006A5322"/>
    <w:rsid w:val="006A5A1A"/>
    <w:rsid w:val="006A6854"/>
    <w:rsid w:val="006A694D"/>
    <w:rsid w:val="006B07D0"/>
    <w:rsid w:val="006B1BE9"/>
    <w:rsid w:val="006B2B81"/>
    <w:rsid w:val="006B4512"/>
    <w:rsid w:val="006B4CB9"/>
    <w:rsid w:val="006B5AFD"/>
    <w:rsid w:val="006B6260"/>
    <w:rsid w:val="006B6E72"/>
    <w:rsid w:val="006B6F7E"/>
    <w:rsid w:val="006B743F"/>
    <w:rsid w:val="006C1487"/>
    <w:rsid w:val="006C2042"/>
    <w:rsid w:val="006C3F9F"/>
    <w:rsid w:val="006C4E82"/>
    <w:rsid w:val="006C52A2"/>
    <w:rsid w:val="006C5F78"/>
    <w:rsid w:val="006C6800"/>
    <w:rsid w:val="006C686B"/>
    <w:rsid w:val="006C79DE"/>
    <w:rsid w:val="006C7A32"/>
    <w:rsid w:val="006D01B6"/>
    <w:rsid w:val="006D06C8"/>
    <w:rsid w:val="006D13B7"/>
    <w:rsid w:val="006D19BE"/>
    <w:rsid w:val="006D417B"/>
    <w:rsid w:val="006D55EA"/>
    <w:rsid w:val="006D6100"/>
    <w:rsid w:val="006D6221"/>
    <w:rsid w:val="006D69F1"/>
    <w:rsid w:val="006D74F7"/>
    <w:rsid w:val="006E03E9"/>
    <w:rsid w:val="006E18D2"/>
    <w:rsid w:val="006E38E6"/>
    <w:rsid w:val="006E51AB"/>
    <w:rsid w:val="006E6642"/>
    <w:rsid w:val="006E77BB"/>
    <w:rsid w:val="006E7D03"/>
    <w:rsid w:val="006F02EE"/>
    <w:rsid w:val="006F0864"/>
    <w:rsid w:val="006F0CA2"/>
    <w:rsid w:val="006F0F4C"/>
    <w:rsid w:val="006F1007"/>
    <w:rsid w:val="006F1285"/>
    <w:rsid w:val="006F6A2A"/>
    <w:rsid w:val="006F705B"/>
    <w:rsid w:val="00701194"/>
    <w:rsid w:val="0070246D"/>
    <w:rsid w:val="00704A97"/>
    <w:rsid w:val="007064F4"/>
    <w:rsid w:val="00706696"/>
    <w:rsid w:val="0070733F"/>
    <w:rsid w:val="00710FCB"/>
    <w:rsid w:val="00711686"/>
    <w:rsid w:val="007119BC"/>
    <w:rsid w:val="00711D13"/>
    <w:rsid w:val="00712CEC"/>
    <w:rsid w:val="007132C8"/>
    <w:rsid w:val="00713682"/>
    <w:rsid w:val="00713E1B"/>
    <w:rsid w:val="00714670"/>
    <w:rsid w:val="00716938"/>
    <w:rsid w:val="007203D3"/>
    <w:rsid w:val="00720620"/>
    <w:rsid w:val="00721EA9"/>
    <w:rsid w:val="007220FC"/>
    <w:rsid w:val="00722C48"/>
    <w:rsid w:val="0072300D"/>
    <w:rsid w:val="00725E3B"/>
    <w:rsid w:val="00725FAF"/>
    <w:rsid w:val="00726638"/>
    <w:rsid w:val="0072692D"/>
    <w:rsid w:val="00726A1C"/>
    <w:rsid w:val="007275BB"/>
    <w:rsid w:val="00731945"/>
    <w:rsid w:val="007321A1"/>
    <w:rsid w:val="007359A3"/>
    <w:rsid w:val="00736036"/>
    <w:rsid w:val="00736BDE"/>
    <w:rsid w:val="007370C1"/>
    <w:rsid w:val="0073753D"/>
    <w:rsid w:val="00737AA2"/>
    <w:rsid w:val="00737BD9"/>
    <w:rsid w:val="00737FBE"/>
    <w:rsid w:val="007420AF"/>
    <w:rsid w:val="0074235A"/>
    <w:rsid w:val="00743C64"/>
    <w:rsid w:val="00743EFF"/>
    <w:rsid w:val="00744858"/>
    <w:rsid w:val="00745E84"/>
    <w:rsid w:val="0074769A"/>
    <w:rsid w:val="007507C3"/>
    <w:rsid w:val="007522A4"/>
    <w:rsid w:val="007533A0"/>
    <w:rsid w:val="00755CFC"/>
    <w:rsid w:val="00756EE0"/>
    <w:rsid w:val="007576FA"/>
    <w:rsid w:val="0076021D"/>
    <w:rsid w:val="00760CC9"/>
    <w:rsid w:val="007627E0"/>
    <w:rsid w:val="007634B3"/>
    <w:rsid w:val="007635E4"/>
    <w:rsid w:val="00763707"/>
    <w:rsid w:val="00765157"/>
    <w:rsid w:val="007679D6"/>
    <w:rsid w:val="007702DF"/>
    <w:rsid w:val="0077165A"/>
    <w:rsid w:val="007747DD"/>
    <w:rsid w:val="00775443"/>
    <w:rsid w:val="00776415"/>
    <w:rsid w:val="00776972"/>
    <w:rsid w:val="0078062E"/>
    <w:rsid w:val="00782D50"/>
    <w:rsid w:val="00785393"/>
    <w:rsid w:val="00785D5B"/>
    <w:rsid w:val="007866ED"/>
    <w:rsid w:val="007868FF"/>
    <w:rsid w:val="00791501"/>
    <w:rsid w:val="00791959"/>
    <w:rsid w:val="00794693"/>
    <w:rsid w:val="00794F73"/>
    <w:rsid w:val="00795E93"/>
    <w:rsid w:val="00796D80"/>
    <w:rsid w:val="007974B4"/>
    <w:rsid w:val="0079771F"/>
    <w:rsid w:val="007A00CF"/>
    <w:rsid w:val="007A07BF"/>
    <w:rsid w:val="007A22DD"/>
    <w:rsid w:val="007A2571"/>
    <w:rsid w:val="007A26C1"/>
    <w:rsid w:val="007A3DD1"/>
    <w:rsid w:val="007A6078"/>
    <w:rsid w:val="007A60DE"/>
    <w:rsid w:val="007B0979"/>
    <w:rsid w:val="007B1D5F"/>
    <w:rsid w:val="007B20AC"/>
    <w:rsid w:val="007B282C"/>
    <w:rsid w:val="007B2B7B"/>
    <w:rsid w:val="007B6102"/>
    <w:rsid w:val="007C0D87"/>
    <w:rsid w:val="007C0D9A"/>
    <w:rsid w:val="007C779B"/>
    <w:rsid w:val="007C787D"/>
    <w:rsid w:val="007C7E80"/>
    <w:rsid w:val="007D1184"/>
    <w:rsid w:val="007D131E"/>
    <w:rsid w:val="007D1610"/>
    <w:rsid w:val="007D1784"/>
    <w:rsid w:val="007D1A0D"/>
    <w:rsid w:val="007D3ACB"/>
    <w:rsid w:val="007D4D85"/>
    <w:rsid w:val="007D4E14"/>
    <w:rsid w:val="007D5C72"/>
    <w:rsid w:val="007D5ECE"/>
    <w:rsid w:val="007E0504"/>
    <w:rsid w:val="007E0812"/>
    <w:rsid w:val="007E0D54"/>
    <w:rsid w:val="007E27DF"/>
    <w:rsid w:val="007E3A2D"/>
    <w:rsid w:val="007E580C"/>
    <w:rsid w:val="007E5D54"/>
    <w:rsid w:val="007E6934"/>
    <w:rsid w:val="007E701E"/>
    <w:rsid w:val="007E72B8"/>
    <w:rsid w:val="007F47C5"/>
    <w:rsid w:val="007F76AF"/>
    <w:rsid w:val="007F786F"/>
    <w:rsid w:val="007F788E"/>
    <w:rsid w:val="007F7D46"/>
    <w:rsid w:val="00801B9B"/>
    <w:rsid w:val="008034B9"/>
    <w:rsid w:val="00803B8F"/>
    <w:rsid w:val="008063E1"/>
    <w:rsid w:val="00806C00"/>
    <w:rsid w:val="00807A09"/>
    <w:rsid w:val="00807C7C"/>
    <w:rsid w:val="00810A8A"/>
    <w:rsid w:val="00810AB0"/>
    <w:rsid w:val="00810C06"/>
    <w:rsid w:val="00811FA1"/>
    <w:rsid w:val="00812A72"/>
    <w:rsid w:val="00812D74"/>
    <w:rsid w:val="00813735"/>
    <w:rsid w:val="008138C3"/>
    <w:rsid w:val="00814E85"/>
    <w:rsid w:val="00815932"/>
    <w:rsid w:val="00815957"/>
    <w:rsid w:val="00815D88"/>
    <w:rsid w:val="00816437"/>
    <w:rsid w:val="00817E9C"/>
    <w:rsid w:val="0082023B"/>
    <w:rsid w:val="008207F7"/>
    <w:rsid w:val="00821971"/>
    <w:rsid w:val="008219F8"/>
    <w:rsid w:val="00821BAF"/>
    <w:rsid w:val="00821EBD"/>
    <w:rsid w:val="008220BA"/>
    <w:rsid w:val="00822543"/>
    <w:rsid w:val="00822FCE"/>
    <w:rsid w:val="008232BC"/>
    <w:rsid w:val="00824B4B"/>
    <w:rsid w:val="00825691"/>
    <w:rsid w:val="008305B3"/>
    <w:rsid w:val="00831B67"/>
    <w:rsid w:val="008324AD"/>
    <w:rsid w:val="00832F36"/>
    <w:rsid w:val="00834743"/>
    <w:rsid w:val="00834E1A"/>
    <w:rsid w:val="008359CF"/>
    <w:rsid w:val="008418BA"/>
    <w:rsid w:val="00842F30"/>
    <w:rsid w:val="008435C3"/>
    <w:rsid w:val="0084399E"/>
    <w:rsid w:val="008445AB"/>
    <w:rsid w:val="00844F6D"/>
    <w:rsid w:val="008478DF"/>
    <w:rsid w:val="00847A95"/>
    <w:rsid w:val="00847B11"/>
    <w:rsid w:val="00847DCB"/>
    <w:rsid w:val="00847F63"/>
    <w:rsid w:val="00850110"/>
    <w:rsid w:val="00851144"/>
    <w:rsid w:val="00851727"/>
    <w:rsid w:val="00853D7E"/>
    <w:rsid w:val="008555A5"/>
    <w:rsid w:val="00855AFA"/>
    <w:rsid w:val="00855C74"/>
    <w:rsid w:val="00862186"/>
    <w:rsid w:val="008622F9"/>
    <w:rsid w:val="00863306"/>
    <w:rsid w:val="00864519"/>
    <w:rsid w:val="00864EA2"/>
    <w:rsid w:val="0086520A"/>
    <w:rsid w:val="008666B2"/>
    <w:rsid w:val="008676E7"/>
    <w:rsid w:val="00867FB4"/>
    <w:rsid w:val="00870992"/>
    <w:rsid w:val="00871C45"/>
    <w:rsid w:val="00872B17"/>
    <w:rsid w:val="00874E12"/>
    <w:rsid w:val="00880621"/>
    <w:rsid w:val="0088131F"/>
    <w:rsid w:val="00881706"/>
    <w:rsid w:val="0088608F"/>
    <w:rsid w:val="008860A5"/>
    <w:rsid w:val="00886C8F"/>
    <w:rsid w:val="00890624"/>
    <w:rsid w:val="00890E53"/>
    <w:rsid w:val="0089190F"/>
    <w:rsid w:val="00891B40"/>
    <w:rsid w:val="00893A5B"/>
    <w:rsid w:val="00893C47"/>
    <w:rsid w:val="0089655E"/>
    <w:rsid w:val="008978C9"/>
    <w:rsid w:val="008A02A8"/>
    <w:rsid w:val="008A1B9E"/>
    <w:rsid w:val="008A2ECD"/>
    <w:rsid w:val="008A3CFB"/>
    <w:rsid w:val="008A509F"/>
    <w:rsid w:val="008A7CBD"/>
    <w:rsid w:val="008B0118"/>
    <w:rsid w:val="008B1CB8"/>
    <w:rsid w:val="008B2DEE"/>
    <w:rsid w:val="008B4210"/>
    <w:rsid w:val="008B6362"/>
    <w:rsid w:val="008B7B73"/>
    <w:rsid w:val="008C1A82"/>
    <w:rsid w:val="008C3061"/>
    <w:rsid w:val="008C4DBF"/>
    <w:rsid w:val="008C699A"/>
    <w:rsid w:val="008D0124"/>
    <w:rsid w:val="008D26DD"/>
    <w:rsid w:val="008D2EC0"/>
    <w:rsid w:val="008D5382"/>
    <w:rsid w:val="008D55B3"/>
    <w:rsid w:val="008D571F"/>
    <w:rsid w:val="008E14F5"/>
    <w:rsid w:val="008E2297"/>
    <w:rsid w:val="008E37E2"/>
    <w:rsid w:val="008E3A0C"/>
    <w:rsid w:val="008E3FA3"/>
    <w:rsid w:val="008E798C"/>
    <w:rsid w:val="008F029A"/>
    <w:rsid w:val="008F0347"/>
    <w:rsid w:val="008F1284"/>
    <w:rsid w:val="008F18E4"/>
    <w:rsid w:val="008F2220"/>
    <w:rsid w:val="008F256F"/>
    <w:rsid w:val="008F4B4D"/>
    <w:rsid w:val="008F50B5"/>
    <w:rsid w:val="009015F2"/>
    <w:rsid w:val="009018C4"/>
    <w:rsid w:val="00901995"/>
    <w:rsid w:val="00902AAF"/>
    <w:rsid w:val="00903F7F"/>
    <w:rsid w:val="009046AB"/>
    <w:rsid w:val="009065F9"/>
    <w:rsid w:val="00910119"/>
    <w:rsid w:val="009115AA"/>
    <w:rsid w:val="00911931"/>
    <w:rsid w:val="0091210F"/>
    <w:rsid w:val="0091419F"/>
    <w:rsid w:val="00915B7C"/>
    <w:rsid w:val="00915F20"/>
    <w:rsid w:val="00916CF9"/>
    <w:rsid w:val="009223D7"/>
    <w:rsid w:val="00922B17"/>
    <w:rsid w:val="00923447"/>
    <w:rsid w:val="00924075"/>
    <w:rsid w:val="009241C2"/>
    <w:rsid w:val="00926342"/>
    <w:rsid w:val="00926A75"/>
    <w:rsid w:val="009276DF"/>
    <w:rsid w:val="00927A0A"/>
    <w:rsid w:val="00927ECE"/>
    <w:rsid w:val="00931396"/>
    <w:rsid w:val="00931AF6"/>
    <w:rsid w:val="00933540"/>
    <w:rsid w:val="00933572"/>
    <w:rsid w:val="0093483C"/>
    <w:rsid w:val="009353CB"/>
    <w:rsid w:val="00936FC1"/>
    <w:rsid w:val="009372A6"/>
    <w:rsid w:val="009404E3"/>
    <w:rsid w:val="00940DFF"/>
    <w:rsid w:val="00940EBC"/>
    <w:rsid w:val="0094169D"/>
    <w:rsid w:val="00944E84"/>
    <w:rsid w:val="00945242"/>
    <w:rsid w:val="00946146"/>
    <w:rsid w:val="00947732"/>
    <w:rsid w:val="00950CD0"/>
    <w:rsid w:val="009511A8"/>
    <w:rsid w:val="00951B8C"/>
    <w:rsid w:val="00952BEE"/>
    <w:rsid w:val="00952D48"/>
    <w:rsid w:val="00953045"/>
    <w:rsid w:val="0095580B"/>
    <w:rsid w:val="00955F68"/>
    <w:rsid w:val="00956687"/>
    <w:rsid w:val="00957A81"/>
    <w:rsid w:val="00960CCD"/>
    <w:rsid w:val="00961AA5"/>
    <w:rsid w:val="00962016"/>
    <w:rsid w:val="00963E5A"/>
    <w:rsid w:val="0096475D"/>
    <w:rsid w:val="00965740"/>
    <w:rsid w:val="0096614D"/>
    <w:rsid w:val="00967616"/>
    <w:rsid w:val="00970818"/>
    <w:rsid w:val="009730DC"/>
    <w:rsid w:val="0097335C"/>
    <w:rsid w:val="009738BA"/>
    <w:rsid w:val="00975171"/>
    <w:rsid w:val="00975F47"/>
    <w:rsid w:val="0097662F"/>
    <w:rsid w:val="00981A36"/>
    <w:rsid w:val="00982192"/>
    <w:rsid w:val="00982298"/>
    <w:rsid w:val="0098380E"/>
    <w:rsid w:val="0098389C"/>
    <w:rsid w:val="00983B33"/>
    <w:rsid w:val="00984340"/>
    <w:rsid w:val="00987279"/>
    <w:rsid w:val="0098777B"/>
    <w:rsid w:val="009913F1"/>
    <w:rsid w:val="00991861"/>
    <w:rsid w:val="00991D2D"/>
    <w:rsid w:val="00991EDC"/>
    <w:rsid w:val="009930F7"/>
    <w:rsid w:val="009935B5"/>
    <w:rsid w:val="00994E7F"/>
    <w:rsid w:val="009975ED"/>
    <w:rsid w:val="009A0F09"/>
    <w:rsid w:val="009A13E1"/>
    <w:rsid w:val="009A16DF"/>
    <w:rsid w:val="009A24DA"/>
    <w:rsid w:val="009A31CD"/>
    <w:rsid w:val="009A4CED"/>
    <w:rsid w:val="009A4F46"/>
    <w:rsid w:val="009A546C"/>
    <w:rsid w:val="009A5D98"/>
    <w:rsid w:val="009A62D5"/>
    <w:rsid w:val="009A6DBA"/>
    <w:rsid w:val="009B0384"/>
    <w:rsid w:val="009B3913"/>
    <w:rsid w:val="009B3F25"/>
    <w:rsid w:val="009B4115"/>
    <w:rsid w:val="009B4501"/>
    <w:rsid w:val="009B5018"/>
    <w:rsid w:val="009B57A2"/>
    <w:rsid w:val="009B6101"/>
    <w:rsid w:val="009B711C"/>
    <w:rsid w:val="009B748B"/>
    <w:rsid w:val="009C07CE"/>
    <w:rsid w:val="009C3D73"/>
    <w:rsid w:val="009C4302"/>
    <w:rsid w:val="009C4911"/>
    <w:rsid w:val="009C60D9"/>
    <w:rsid w:val="009C670A"/>
    <w:rsid w:val="009D02E0"/>
    <w:rsid w:val="009D0375"/>
    <w:rsid w:val="009D043D"/>
    <w:rsid w:val="009D11FB"/>
    <w:rsid w:val="009D3360"/>
    <w:rsid w:val="009D5979"/>
    <w:rsid w:val="009E02D5"/>
    <w:rsid w:val="009E28D7"/>
    <w:rsid w:val="009E32E3"/>
    <w:rsid w:val="009E533D"/>
    <w:rsid w:val="009E5B5D"/>
    <w:rsid w:val="009E6C36"/>
    <w:rsid w:val="009F0F6B"/>
    <w:rsid w:val="009F1759"/>
    <w:rsid w:val="009F30FC"/>
    <w:rsid w:val="009F4D58"/>
    <w:rsid w:val="009F5D79"/>
    <w:rsid w:val="009F60C1"/>
    <w:rsid w:val="009F6CC4"/>
    <w:rsid w:val="009F7DA9"/>
    <w:rsid w:val="00A00A15"/>
    <w:rsid w:val="00A012AB"/>
    <w:rsid w:val="00A0263D"/>
    <w:rsid w:val="00A033EA"/>
    <w:rsid w:val="00A04276"/>
    <w:rsid w:val="00A06B42"/>
    <w:rsid w:val="00A0720F"/>
    <w:rsid w:val="00A103FB"/>
    <w:rsid w:val="00A10AA7"/>
    <w:rsid w:val="00A10B16"/>
    <w:rsid w:val="00A11BD3"/>
    <w:rsid w:val="00A133B1"/>
    <w:rsid w:val="00A149A8"/>
    <w:rsid w:val="00A16EAB"/>
    <w:rsid w:val="00A174CD"/>
    <w:rsid w:val="00A20035"/>
    <w:rsid w:val="00A20095"/>
    <w:rsid w:val="00A21531"/>
    <w:rsid w:val="00A22655"/>
    <w:rsid w:val="00A22E6F"/>
    <w:rsid w:val="00A230A6"/>
    <w:rsid w:val="00A2523E"/>
    <w:rsid w:val="00A25359"/>
    <w:rsid w:val="00A25AAD"/>
    <w:rsid w:val="00A25D19"/>
    <w:rsid w:val="00A26026"/>
    <w:rsid w:val="00A31C8C"/>
    <w:rsid w:val="00A31CD0"/>
    <w:rsid w:val="00A32D57"/>
    <w:rsid w:val="00A33FCE"/>
    <w:rsid w:val="00A34BF6"/>
    <w:rsid w:val="00A34DB8"/>
    <w:rsid w:val="00A355CF"/>
    <w:rsid w:val="00A40CBA"/>
    <w:rsid w:val="00A413F4"/>
    <w:rsid w:val="00A44162"/>
    <w:rsid w:val="00A44CA6"/>
    <w:rsid w:val="00A45B4B"/>
    <w:rsid w:val="00A45C06"/>
    <w:rsid w:val="00A46422"/>
    <w:rsid w:val="00A465E5"/>
    <w:rsid w:val="00A47669"/>
    <w:rsid w:val="00A519EE"/>
    <w:rsid w:val="00A51F22"/>
    <w:rsid w:val="00A5246B"/>
    <w:rsid w:val="00A52637"/>
    <w:rsid w:val="00A555EC"/>
    <w:rsid w:val="00A5584D"/>
    <w:rsid w:val="00A5607C"/>
    <w:rsid w:val="00A5745C"/>
    <w:rsid w:val="00A60E66"/>
    <w:rsid w:val="00A626B0"/>
    <w:rsid w:val="00A657BA"/>
    <w:rsid w:val="00A662EE"/>
    <w:rsid w:val="00A6660F"/>
    <w:rsid w:val="00A6735B"/>
    <w:rsid w:val="00A711EA"/>
    <w:rsid w:val="00A71C3D"/>
    <w:rsid w:val="00A721B4"/>
    <w:rsid w:val="00A7276F"/>
    <w:rsid w:val="00A73819"/>
    <w:rsid w:val="00A73BF5"/>
    <w:rsid w:val="00A74FB1"/>
    <w:rsid w:val="00A7616E"/>
    <w:rsid w:val="00A769EC"/>
    <w:rsid w:val="00A76AA7"/>
    <w:rsid w:val="00A77A8D"/>
    <w:rsid w:val="00A80562"/>
    <w:rsid w:val="00A82C24"/>
    <w:rsid w:val="00A83AF5"/>
    <w:rsid w:val="00A8533D"/>
    <w:rsid w:val="00A87DEB"/>
    <w:rsid w:val="00A915E5"/>
    <w:rsid w:val="00A9462E"/>
    <w:rsid w:val="00A95C53"/>
    <w:rsid w:val="00A968BF"/>
    <w:rsid w:val="00A96F9F"/>
    <w:rsid w:val="00AA1333"/>
    <w:rsid w:val="00AA1FB6"/>
    <w:rsid w:val="00AA308B"/>
    <w:rsid w:val="00AA31F1"/>
    <w:rsid w:val="00AA6151"/>
    <w:rsid w:val="00AA6DAA"/>
    <w:rsid w:val="00AB038C"/>
    <w:rsid w:val="00AB039C"/>
    <w:rsid w:val="00AB0E7B"/>
    <w:rsid w:val="00AB1BBA"/>
    <w:rsid w:val="00AB1E83"/>
    <w:rsid w:val="00AB2D8E"/>
    <w:rsid w:val="00AB2E00"/>
    <w:rsid w:val="00AB36DC"/>
    <w:rsid w:val="00AB429A"/>
    <w:rsid w:val="00AB7C63"/>
    <w:rsid w:val="00AC1291"/>
    <w:rsid w:val="00AC1D5F"/>
    <w:rsid w:val="00AC2C1D"/>
    <w:rsid w:val="00AC31CC"/>
    <w:rsid w:val="00AC4E4F"/>
    <w:rsid w:val="00AC65C4"/>
    <w:rsid w:val="00AC7F3A"/>
    <w:rsid w:val="00AD1322"/>
    <w:rsid w:val="00AD2028"/>
    <w:rsid w:val="00AD3BAD"/>
    <w:rsid w:val="00AD4F01"/>
    <w:rsid w:val="00AD61B7"/>
    <w:rsid w:val="00AE1479"/>
    <w:rsid w:val="00AE1FDC"/>
    <w:rsid w:val="00AE2373"/>
    <w:rsid w:val="00AE2759"/>
    <w:rsid w:val="00AE27E7"/>
    <w:rsid w:val="00AE28AC"/>
    <w:rsid w:val="00AE2F47"/>
    <w:rsid w:val="00AE39F6"/>
    <w:rsid w:val="00AF2382"/>
    <w:rsid w:val="00AF43CE"/>
    <w:rsid w:val="00AF4FEF"/>
    <w:rsid w:val="00AF63B0"/>
    <w:rsid w:val="00B0008F"/>
    <w:rsid w:val="00B00C07"/>
    <w:rsid w:val="00B034DA"/>
    <w:rsid w:val="00B043CA"/>
    <w:rsid w:val="00B0459B"/>
    <w:rsid w:val="00B05929"/>
    <w:rsid w:val="00B06261"/>
    <w:rsid w:val="00B06C4C"/>
    <w:rsid w:val="00B07490"/>
    <w:rsid w:val="00B079F6"/>
    <w:rsid w:val="00B07AD0"/>
    <w:rsid w:val="00B14285"/>
    <w:rsid w:val="00B14AFF"/>
    <w:rsid w:val="00B16939"/>
    <w:rsid w:val="00B20352"/>
    <w:rsid w:val="00B22041"/>
    <w:rsid w:val="00B2210F"/>
    <w:rsid w:val="00B23856"/>
    <w:rsid w:val="00B23EA3"/>
    <w:rsid w:val="00B24C7C"/>
    <w:rsid w:val="00B25101"/>
    <w:rsid w:val="00B264CE"/>
    <w:rsid w:val="00B27CF3"/>
    <w:rsid w:val="00B32D2D"/>
    <w:rsid w:val="00B32E6A"/>
    <w:rsid w:val="00B33300"/>
    <w:rsid w:val="00B34DEA"/>
    <w:rsid w:val="00B35E19"/>
    <w:rsid w:val="00B35EE0"/>
    <w:rsid w:val="00B36690"/>
    <w:rsid w:val="00B3780A"/>
    <w:rsid w:val="00B41693"/>
    <w:rsid w:val="00B41C54"/>
    <w:rsid w:val="00B41E19"/>
    <w:rsid w:val="00B42968"/>
    <w:rsid w:val="00B4357F"/>
    <w:rsid w:val="00B45A21"/>
    <w:rsid w:val="00B47A84"/>
    <w:rsid w:val="00B50296"/>
    <w:rsid w:val="00B50711"/>
    <w:rsid w:val="00B527F7"/>
    <w:rsid w:val="00B52E67"/>
    <w:rsid w:val="00B536D7"/>
    <w:rsid w:val="00B538A4"/>
    <w:rsid w:val="00B57505"/>
    <w:rsid w:val="00B61DED"/>
    <w:rsid w:val="00B6296E"/>
    <w:rsid w:val="00B70C42"/>
    <w:rsid w:val="00B711B1"/>
    <w:rsid w:val="00B73200"/>
    <w:rsid w:val="00B734D1"/>
    <w:rsid w:val="00B738C9"/>
    <w:rsid w:val="00B73D33"/>
    <w:rsid w:val="00B73EC5"/>
    <w:rsid w:val="00B74282"/>
    <w:rsid w:val="00B75F6B"/>
    <w:rsid w:val="00B76CC4"/>
    <w:rsid w:val="00B800CD"/>
    <w:rsid w:val="00B8138A"/>
    <w:rsid w:val="00B81482"/>
    <w:rsid w:val="00B81606"/>
    <w:rsid w:val="00B81808"/>
    <w:rsid w:val="00B8186A"/>
    <w:rsid w:val="00B81B95"/>
    <w:rsid w:val="00B82017"/>
    <w:rsid w:val="00B825F0"/>
    <w:rsid w:val="00B839C6"/>
    <w:rsid w:val="00B83CFF"/>
    <w:rsid w:val="00B844B2"/>
    <w:rsid w:val="00B8687C"/>
    <w:rsid w:val="00B91B43"/>
    <w:rsid w:val="00B94BB8"/>
    <w:rsid w:val="00B95054"/>
    <w:rsid w:val="00B95EA0"/>
    <w:rsid w:val="00B96359"/>
    <w:rsid w:val="00B96A90"/>
    <w:rsid w:val="00BA01AF"/>
    <w:rsid w:val="00BA3B50"/>
    <w:rsid w:val="00BA3C92"/>
    <w:rsid w:val="00BA4B0B"/>
    <w:rsid w:val="00BA4E0B"/>
    <w:rsid w:val="00BA4FFA"/>
    <w:rsid w:val="00BA6431"/>
    <w:rsid w:val="00BB1117"/>
    <w:rsid w:val="00BB1240"/>
    <w:rsid w:val="00BB6A0E"/>
    <w:rsid w:val="00BC0872"/>
    <w:rsid w:val="00BC2F22"/>
    <w:rsid w:val="00BC642D"/>
    <w:rsid w:val="00BC74F6"/>
    <w:rsid w:val="00BC7DF0"/>
    <w:rsid w:val="00BD0A74"/>
    <w:rsid w:val="00BD314A"/>
    <w:rsid w:val="00BD3F15"/>
    <w:rsid w:val="00BD45AC"/>
    <w:rsid w:val="00BD6D6D"/>
    <w:rsid w:val="00BE1362"/>
    <w:rsid w:val="00BE3D32"/>
    <w:rsid w:val="00BE4688"/>
    <w:rsid w:val="00BE5AEA"/>
    <w:rsid w:val="00BE614B"/>
    <w:rsid w:val="00BE6896"/>
    <w:rsid w:val="00BE70A1"/>
    <w:rsid w:val="00BE7374"/>
    <w:rsid w:val="00BF02D4"/>
    <w:rsid w:val="00BF0CDD"/>
    <w:rsid w:val="00BF0E7D"/>
    <w:rsid w:val="00BF1D27"/>
    <w:rsid w:val="00BF2A57"/>
    <w:rsid w:val="00BF4D22"/>
    <w:rsid w:val="00BF4ED8"/>
    <w:rsid w:val="00BF59EB"/>
    <w:rsid w:val="00BF755A"/>
    <w:rsid w:val="00C00292"/>
    <w:rsid w:val="00C00BBF"/>
    <w:rsid w:val="00C0255B"/>
    <w:rsid w:val="00C04414"/>
    <w:rsid w:val="00C06A17"/>
    <w:rsid w:val="00C07C40"/>
    <w:rsid w:val="00C10FAD"/>
    <w:rsid w:val="00C1268C"/>
    <w:rsid w:val="00C12CCD"/>
    <w:rsid w:val="00C1382B"/>
    <w:rsid w:val="00C13A51"/>
    <w:rsid w:val="00C1401D"/>
    <w:rsid w:val="00C160E3"/>
    <w:rsid w:val="00C166F7"/>
    <w:rsid w:val="00C16FDE"/>
    <w:rsid w:val="00C21500"/>
    <w:rsid w:val="00C215A5"/>
    <w:rsid w:val="00C21F83"/>
    <w:rsid w:val="00C2531D"/>
    <w:rsid w:val="00C255C3"/>
    <w:rsid w:val="00C2658C"/>
    <w:rsid w:val="00C27A90"/>
    <w:rsid w:val="00C308E2"/>
    <w:rsid w:val="00C33FCC"/>
    <w:rsid w:val="00C34762"/>
    <w:rsid w:val="00C35DFE"/>
    <w:rsid w:val="00C378F7"/>
    <w:rsid w:val="00C40C9F"/>
    <w:rsid w:val="00C41A7D"/>
    <w:rsid w:val="00C41ED6"/>
    <w:rsid w:val="00C4291A"/>
    <w:rsid w:val="00C431DC"/>
    <w:rsid w:val="00C43C4B"/>
    <w:rsid w:val="00C43EC0"/>
    <w:rsid w:val="00C44DB3"/>
    <w:rsid w:val="00C45CB0"/>
    <w:rsid w:val="00C468D4"/>
    <w:rsid w:val="00C50574"/>
    <w:rsid w:val="00C521CD"/>
    <w:rsid w:val="00C5225D"/>
    <w:rsid w:val="00C52DCB"/>
    <w:rsid w:val="00C553D6"/>
    <w:rsid w:val="00C55478"/>
    <w:rsid w:val="00C55990"/>
    <w:rsid w:val="00C57BB3"/>
    <w:rsid w:val="00C57C12"/>
    <w:rsid w:val="00C57D64"/>
    <w:rsid w:val="00C60985"/>
    <w:rsid w:val="00C60A6F"/>
    <w:rsid w:val="00C639FF"/>
    <w:rsid w:val="00C63C78"/>
    <w:rsid w:val="00C63E4C"/>
    <w:rsid w:val="00C6439E"/>
    <w:rsid w:val="00C643B9"/>
    <w:rsid w:val="00C65EF2"/>
    <w:rsid w:val="00C66F28"/>
    <w:rsid w:val="00C67E84"/>
    <w:rsid w:val="00C67E91"/>
    <w:rsid w:val="00C711C8"/>
    <w:rsid w:val="00C71A05"/>
    <w:rsid w:val="00C7333E"/>
    <w:rsid w:val="00C73666"/>
    <w:rsid w:val="00C73B33"/>
    <w:rsid w:val="00C75223"/>
    <w:rsid w:val="00C753B3"/>
    <w:rsid w:val="00C755D9"/>
    <w:rsid w:val="00C75948"/>
    <w:rsid w:val="00C760B8"/>
    <w:rsid w:val="00C7743E"/>
    <w:rsid w:val="00C80A42"/>
    <w:rsid w:val="00C80E1A"/>
    <w:rsid w:val="00C811AE"/>
    <w:rsid w:val="00C822A7"/>
    <w:rsid w:val="00C83FFE"/>
    <w:rsid w:val="00C8405B"/>
    <w:rsid w:val="00C8419A"/>
    <w:rsid w:val="00C879BD"/>
    <w:rsid w:val="00C90B91"/>
    <w:rsid w:val="00C91B29"/>
    <w:rsid w:val="00C92D1C"/>
    <w:rsid w:val="00C973D0"/>
    <w:rsid w:val="00CA0423"/>
    <w:rsid w:val="00CA0C8F"/>
    <w:rsid w:val="00CA0EDE"/>
    <w:rsid w:val="00CA23AA"/>
    <w:rsid w:val="00CA3261"/>
    <w:rsid w:val="00CA3421"/>
    <w:rsid w:val="00CA3ABE"/>
    <w:rsid w:val="00CA6B08"/>
    <w:rsid w:val="00CA7CDB"/>
    <w:rsid w:val="00CB2169"/>
    <w:rsid w:val="00CB24FF"/>
    <w:rsid w:val="00CB2F22"/>
    <w:rsid w:val="00CB4287"/>
    <w:rsid w:val="00CB4960"/>
    <w:rsid w:val="00CB564D"/>
    <w:rsid w:val="00CB5ADC"/>
    <w:rsid w:val="00CB6577"/>
    <w:rsid w:val="00CB6F6A"/>
    <w:rsid w:val="00CC0A5C"/>
    <w:rsid w:val="00CC1281"/>
    <w:rsid w:val="00CC2630"/>
    <w:rsid w:val="00CC5501"/>
    <w:rsid w:val="00CC70F3"/>
    <w:rsid w:val="00CD3229"/>
    <w:rsid w:val="00CD44DB"/>
    <w:rsid w:val="00CD57B2"/>
    <w:rsid w:val="00CD5C13"/>
    <w:rsid w:val="00CD6B2B"/>
    <w:rsid w:val="00CE11AE"/>
    <w:rsid w:val="00CE1373"/>
    <w:rsid w:val="00CE14A9"/>
    <w:rsid w:val="00CE1D60"/>
    <w:rsid w:val="00CE305A"/>
    <w:rsid w:val="00CE4957"/>
    <w:rsid w:val="00CE6F34"/>
    <w:rsid w:val="00CF0E50"/>
    <w:rsid w:val="00CF0F22"/>
    <w:rsid w:val="00CF1BF5"/>
    <w:rsid w:val="00CF3151"/>
    <w:rsid w:val="00CF62AC"/>
    <w:rsid w:val="00CF6B3C"/>
    <w:rsid w:val="00CF6EAB"/>
    <w:rsid w:val="00D001DE"/>
    <w:rsid w:val="00D0264B"/>
    <w:rsid w:val="00D032EF"/>
    <w:rsid w:val="00D05E43"/>
    <w:rsid w:val="00D068C5"/>
    <w:rsid w:val="00D078C6"/>
    <w:rsid w:val="00D10485"/>
    <w:rsid w:val="00D1095D"/>
    <w:rsid w:val="00D117E1"/>
    <w:rsid w:val="00D12702"/>
    <w:rsid w:val="00D12ABB"/>
    <w:rsid w:val="00D12D3A"/>
    <w:rsid w:val="00D157F0"/>
    <w:rsid w:val="00D15D71"/>
    <w:rsid w:val="00D15FCF"/>
    <w:rsid w:val="00D1616B"/>
    <w:rsid w:val="00D201A5"/>
    <w:rsid w:val="00D204CF"/>
    <w:rsid w:val="00D20A6F"/>
    <w:rsid w:val="00D2253D"/>
    <w:rsid w:val="00D2266C"/>
    <w:rsid w:val="00D22EC5"/>
    <w:rsid w:val="00D2368D"/>
    <w:rsid w:val="00D24C26"/>
    <w:rsid w:val="00D25DAB"/>
    <w:rsid w:val="00D26D84"/>
    <w:rsid w:val="00D27F97"/>
    <w:rsid w:val="00D30CA5"/>
    <w:rsid w:val="00D3113E"/>
    <w:rsid w:val="00D323F1"/>
    <w:rsid w:val="00D34B72"/>
    <w:rsid w:val="00D35E98"/>
    <w:rsid w:val="00D37D2D"/>
    <w:rsid w:val="00D40CC7"/>
    <w:rsid w:val="00D429A3"/>
    <w:rsid w:val="00D438E8"/>
    <w:rsid w:val="00D43E26"/>
    <w:rsid w:val="00D507B5"/>
    <w:rsid w:val="00D51CC2"/>
    <w:rsid w:val="00D51F3A"/>
    <w:rsid w:val="00D52241"/>
    <w:rsid w:val="00D54C76"/>
    <w:rsid w:val="00D553C7"/>
    <w:rsid w:val="00D560A0"/>
    <w:rsid w:val="00D5663A"/>
    <w:rsid w:val="00D57A9B"/>
    <w:rsid w:val="00D60B90"/>
    <w:rsid w:val="00D658A4"/>
    <w:rsid w:val="00D65F4E"/>
    <w:rsid w:val="00D67D47"/>
    <w:rsid w:val="00D7062A"/>
    <w:rsid w:val="00D7072B"/>
    <w:rsid w:val="00D70C6C"/>
    <w:rsid w:val="00D7136D"/>
    <w:rsid w:val="00D7141E"/>
    <w:rsid w:val="00D74816"/>
    <w:rsid w:val="00D7508D"/>
    <w:rsid w:val="00D756E1"/>
    <w:rsid w:val="00D75AAE"/>
    <w:rsid w:val="00D76BCC"/>
    <w:rsid w:val="00D771AB"/>
    <w:rsid w:val="00D80294"/>
    <w:rsid w:val="00D806CA"/>
    <w:rsid w:val="00D80B3F"/>
    <w:rsid w:val="00D82F26"/>
    <w:rsid w:val="00D839F8"/>
    <w:rsid w:val="00D8712B"/>
    <w:rsid w:val="00D917F3"/>
    <w:rsid w:val="00D93392"/>
    <w:rsid w:val="00D94507"/>
    <w:rsid w:val="00D95217"/>
    <w:rsid w:val="00D9615D"/>
    <w:rsid w:val="00D96ABB"/>
    <w:rsid w:val="00DA31A6"/>
    <w:rsid w:val="00DA37D6"/>
    <w:rsid w:val="00DA3DE3"/>
    <w:rsid w:val="00DA7076"/>
    <w:rsid w:val="00DA75E6"/>
    <w:rsid w:val="00DB11EB"/>
    <w:rsid w:val="00DB3353"/>
    <w:rsid w:val="00DB4367"/>
    <w:rsid w:val="00DB48E8"/>
    <w:rsid w:val="00DB7113"/>
    <w:rsid w:val="00DB74E4"/>
    <w:rsid w:val="00DB776C"/>
    <w:rsid w:val="00DC0698"/>
    <w:rsid w:val="00DC1279"/>
    <w:rsid w:val="00DC20FC"/>
    <w:rsid w:val="00DC257A"/>
    <w:rsid w:val="00DC2941"/>
    <w:rsid w:val="00DC2AC7"/>
    <w:rsid w:val="00DC3A16"/>
    <w:rsid w:val="00DC3AE7"/>
    <w:rsid w:val="00DC4BBC"/>
    <w:rsid w:val="00DC55E6"/>
    <w:rsid w:val="00DC6E90"/>
    <w:rsid w:val="00DD1AC6"/>
    <w:rsid w:val="00DD23AD"/>
    <w:rsid w:val="00DD2EBF"/>
    <w:rsid w:val="00DD5873"/>
    <w:rsid w:val="00DD7BD5"/>
    <w:rsid w:val="00DE0F16"/>
    <w:rsid w:val="00DE12DE"/>
    <w:rsid w:val="00DE2959"/>
    <w:rsid w:val="00DE4AB2"/>
    <w:rsid w:val="00DE62FC"/>
    <w:rsid w:val="00DE647A"/>
    <w:rsid w:val="00DF0DBB"/>
    <w:rsid w:val="00DF3373"/>
    <w:rsid w:val="00DF4E18"/>
    <w:rsid w:val="00DF6A0E"/>
    <w:rsid w:val="00DF77A2"/>
    <w:rsid w:val="00E00402"/>
    <w:rsid w:val="00E01DF1"/>
    <w:rsid w:val="00E0221B"/>
    <w:rsid w:val="00E02345"/>
    <w:rsid w:val="00E02746"/>
    <w:rsid w:val="00E041C0"/>
    <w:rsid w:val="00E04F85"/>
    <w:rsid w:val="00E0559C"/>
    <w:rsid w:val="00E06C1B"/>
    <w:rsid w:val="00E06C5C"/>
    <w:rsid w:val="00E06D1E"/>
    <w:rsid w:val="00E07394"/>
    <w:rsid w:val="00E1099B"/>
    <w:rsid w:val="00E122F6"/>
    <w:rsid w:val="00E13729"/>
    <w:rsid w:val="00E13A05"/>
    <w:rsid w:val="00E144CF"/>
    <w:rsid w:val="00E16D4F"/>
    <w:rsid w:val="00E175D6"/>
    <w:rsid w:val="00E20298"/>
    <w:rsid w:val="00E207F1"/>
    <w:rsid w:val="00E212EA"/>
    <w:rsid w:val="00E238FA"/>
    <w:rsid w:val="00E2492C"/>
    <w:rsid w:val="00E2505E"/>
    <w:rsid w:val="00E25972"/>
    <w:rsid w:val="00E26C1B"/>
    <w:rsid w:val="00E27017"/>
    <w:rsid w:val="00E27897"/>
    <w:rsid w:val="00E2793E"/>
    <w:rsid w:val="00E30A58"/>
    <w:rsid w:val="00E30CC7"/>
    <w:rsid w:val="00E31542"/>
    <w:rsid w:val="00E33727"/>
    <w:rsid w:val="00E35BC0"/>
    <w:rsid w:val="00E42BC8"/>
    <w:rsid w:val="00E433E0"/>
    <w:rsid w:val="00E4395F"/>
    <w:rsid w:val="00E44E2E"/>
    <w:rsid w:val="00E46C9F"/>
    <w:rsid w:val="00E5043E"/>
    <w:rsid w:val="00E50E55"/>
    <w:rsid w:val="00E52041"/>
    <w:rsid w:val="00E52774"/>
    <w:rsid w:val="00E52E14"/>
    <w:rsid w:val="00E534C0"/>
    <w:rsid w:val="00E5532A"/>
    <w:rsid w:val="00E55DE8"/>
    <w:rsid w:val="00E566AB"/>
    <w:rsid w:val="00E56802"/>
    <w:rsid w:val="00E61BF8"/>
    <w:rsid w:val="00E62FB1"/>
    <w:rsid w:val="00E660F6"/>
    <w:rsid w:val="00E70CFF"/>
    <w:rsid w:val="00E7197C"/>
    <w:rsid w:val="00E7554C"/>
    <w:rsid w:val="00E771BC"/>
    <w:rsid w:val="00E77744"/>
    <w:rsid w:val="00E8229A"/>
    <w:rsid w:val="00E82BA8"/>
    <w:rsid w:val="00E83AE9"/>
    <w:rsid w:val="00E83F15"/>
    <w:rsid w:val="00E850EC"/>
    <w:rsid w:val="00E853FE"/>
    <w:rsid w:val="00E8711B"/>
    <w:rsid w:val="00E875DB"/>
    <w:rsid w:val="00E87C07"/>
    <w:rsid w:val="00E90B80"/>
    <w:rsid w:val="00E920FD"/>
    <w:rsid w:val="00E93314"/>
    <w:rsid w:val="00E9432F"/>
    <w:rsid w:val="00E94453"/>
    <w:rsid w:val="00E96E98"/>
    <w:rsid w:val="00E97D89"/>
    <w:rsid w:val="00EA0015"/>
    <w:rsid w:val="00EA10B8"/>
    <w:rsid w:val="00EA2791"/>
    <w:rsid w:val="00EA2A7C"/>
    <w:rsid w:val="00EA31BB"/>
    <w:rsid w:val="00EA4712"/>
    <w:rsid w:val="00EA5BAC"/>
    <w:rsid w:val="00EA5D86"/>
    <w:rsid w:val="00EA605E"/>
    <w:rsid w:val="00EA74C3"/>
    <w:rsid w:val="00EB0EA6"/>
    <w:rsid w:val="00EB4B28"/>
    <w:rsid w:val="00EB5CD8"/>
    <w:rsid w:val="00EB6140"/>
    <w:rsid w:val="00EB71CE"/>
    <w:rsid w:val="00EB7769"/>
    <w:rsid w:val="00EB7B43"/>
    <w:rsid w:val="00EC0AA0"/>
    <w:rsid w:val="00EC0CA0"/>
    <w:rsid w:val="00EC1460"/>
    <w:rsid w:val="00EC1642"/>
    <w:rsid w:val="00EC32A2"/>
    <w:rsid w:val="00EC4352"/>
    <w:rsid w:val="00ED0A2C"/>
    <w:rsid w:val="00ED0EB5"/>
    <w:rsid w:val="00ED0EF3"/>
    <w:rsid w:val="00ED1106"/>
    <w:rsid w:val="00ED2C5C"/>
    <w:rsid w:val="00ED2E7F"/>
    <w:rsid w:val="00ED30C3"/>
    <w:rsid w:val="00ED495A"/>
    <w:rsid w:val="00ED4FE3"/>
    <w:rsid w:val="00ED501F"/>
    <w:rsid w:val="00ED515B"/>
    <w:rsid w:val="00ED54EB"/>
    <w:rsid w:val="00ED7482"/>
    <w:rsid w:val="00ED766C"/>
    <w:rsid w:val="00EE1088"/>
    <w:rsid w:val="00EE2399"/>
    <w:rsid w:val="00EE2458"/>
    <w:rsid w:val="00EE3ED7"/>
    <w:rsid w:val="00EE4E35"/>
    <w:rsid w:val="00EE6CCE"/>
    <w:rsid w:val="00EE72C2"/>
    <w:rsid w:val="00EE7322"/>
    <w:rsid w:val="00EF0EE0"/>
    <w:rsid w:val="00EF399F"/>
    <w:rsid w:val="00EF3A96"/>
    <w:rsid w:val="00EF3B08"/>
    <w:rsid w:val="00EF4019"/>
    <w:rsid w:val="00EF45BB"/>
    <w:rsid w:val="00EF77D7"/>
    <w:rsid w:val="00F01872"/>
    <w:rsid w:val="00F01B37"/>
    <w:rsid w:val="00F0371E"/>
    <w:rsid w:val="00F04072"/>
    <w:rsid w:val="00F04195"/>
    <w:rsid w:val="00F04BD6"/>
    <w:rsid w:val="00F05C26"/>
    <w:rsid w:val="00F06DD3"/>
    <w:rsid w:val="00F1010F"/>
    <w:rsid w:val="00F101C9"/>
    <w:rsid w:val="00F11D27"/>
    <w:rsid w:val="00F1399A"/>
    <w:rsid w:val="00F14D79"/>
    <w:rsid w:val="00F155CD"/>
    <w:rsid w:val="00F17054"/>
    <w:rsid w:val="00F206FB"/>
    <w:rsid w:val="00F2206E"/>
    <w:rsid w:val="00F242D3"/>
    <w:rsid w:val="00F242FE"/>
    <w:rsid w:val="00F24AD5"/>
    <w:rsid w:val="00F26B7D"/>
    <w:rsid w:val="00F27A7E"/>
    <w:rsid w:val="00F27BE7"/>
    <w:rsid w:val="00F3111B"/>
    <w:rsid w:val="00F318F3"/>
    <w:rsid w:val="00F328A0"/>
    <w:rsid w:val="00F33100"/>
    <w:rsid w:val="00F335F1"/>
    <w:rsid w:val="00F3376A"/>
    <w:rsid w:val="00F34235"/>
    <w:rsid w:val="00F3550B"/>
    <w:rsid w:val="00F35FD0"/>
    <w:rsid w:val="00F36147"/>
    <w:rsid w:val="00F36F6F"/>
    <w:rsid w:val="00F40047"/>
    <w:rsid w:val="00F43FC0"/>
    <w:rsid w:val="00F4637F"/>
    <w:rsid w:val="00F479DB"/>
    <w:rsid w:val="00F5397B"/>
    <w:rsid w:val="00F540D6"/>
    <w:rsid w:val="00F54550"/>
    <w:rsid w:val="00F5585F"/>
    <w:rsid w:val="00F56452"/>
    <w:rsid w:val="00F60A00"/>
    <w:rsid w:val="00F60D86"/>
    <w:rsid w:val="00F61612"/>
    <w:rsid w:val="00F61CCE"/>
    <w:rsid w:val="00F6214E"/>
    <w:rsid w:val="00F62E27"/>
    <w:rsid w:val="00F63171"/>
    <w:rsid w:val="00F63B85"/>
    <w:rsid w:val="00F63C1A"/>
    <w:rsid w:val="00F6408E"/>
    <w:rsid w:val="00F65C83"/>
    <w:rsid w:val="00F65E97"/>
    <w:rsid w:val="00F67304"/>
    <w:rsid w:val="00F6737A"/>
    <w:rsid w:val="00F736DA"/>
    <w:rsid w:val="00F76FC2"/>
    <w:rsid w:val="00F80873"/>
    <w:rsid w:val="00F80E10"/>
    <w:rsid w:val="00F821B2"/>
    <w:rsid w:val="00F8232F"/>
    <w:rsid w:val="00F849DF"/>
    <w:rsid w:val="00F84D8B"/>
    <w:rsid w:val="00F859BE"/>
    <w:rsid w:val="00F879B1"/>
    <w:rsid w:val="00F9081C"/>
    <w:rsid w:val="00F90ECE"/>
    <w:rsid w:val="00F919F4"/>
    <w:rsid w:val="00F92753"/>
    <w:rsid w:val="00F93BF9"/>
    <w:rsid w:val="00F949CD"/>
    <w:rsid w:val="00F94A88"/>
    <w:rsid w:val="00F94B37"/>
    <w:rsid w:val="00F954F1"/>
    <w:rsid w:val="00F957B7"/>
    <w:rsid w:val="00F9655F"/>
    <w:rsid w:val="00F966D0"/>
    <w:rsid w:val="00FA0895"/>
    <w:rsid w:val="00FA17B9"/>
    <w:rsid w:val="00FA6AF6"/>
    <w:rsid w:val="00FA7701"/>
    <w:rsid w:val="00FA7C55"/>
    <w:rsid w:val="00FB06C2"/>
    <w:rsid w:val="00FB3DA9"/>
    <w:rsid w:val="00FB41DB"/>
    <w:rsid w:val="00FB4FB6"/>
    <w:rsid w:val="00FB612F"/>
    <w:rsid w:val="00FC0D76"/>
    <w:rsid w:val="00FC11F8"/>
    <w:rsid w:val="00FC162E"/>
    <w:rsid w:val="00FC2A46"/>
    <w:rsid w:val="00FC49F7"/>
    <w:rsid w:val="00FC516A"/>
    <w:rsid w:val="00FC5488"/>
    <w:rsid w:val="00FC61AB"/>
    <w:rsid w:val="00FC6534"/>
    <w:rsid w:val="00FC6D3B"/>
    <w:rsid w:val="00FC7068"/>
    <w:rsid w:val="00FC720B"/>
    <w:rsid w:val="00FC7AFA"/>
    <w:rsid w:val="00FD26EA"/>
    <w:rsid w:val="00FD2F25"/>
    <w:rsid w:val="00FD3701"/>
    <w:rsid w:val="00FD4100"/>
    <w:rsid w:val="00FD508D"/>
    <w:rsid w:val="00FD5826"/>
    <w:rsid w:val="00FD7CEF"/>
    <w:rsid w:val="00FE0D84"/>
    <w:rsid w:val="00FE1064"/>
    <w:rsid w:val="00FE295F"/>
    <w:rsid w:val="00FE2BCA"/>
    <w:rsid w:val="00FE3399"/>
    <w:rsid w:val="00FE3D8C"/>
    <w:rsid w:val="00FE47EF"/>
    <w:rsid w:val="00FE4C14"/>
    <w:rsid w:val="00FE6309"/>
    <w:rsid w:val="00FE76CB"/>
    <w:rsid w:val="00FE7B82"/>
    <w:rsid w:val="00FF0D47"/>
    <w:rsid w:val="00FF145B"/>
    <w:rsid w:val="00FF2213"/>
    <w:rsid w:val="00FF476A"/>
    <w:rsid w:val="00FF51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60E4"/>
  <w15:docId w15:val="{7E230A30-1917-46B0-BC3F-B914C7D4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E5A"/>
    <w:pPr>
      <w:suppressAutoHyphens/>
      <w:autoSpaceDN w:val="0"/>
      <w:spacing w:line="100" w:lineRule="atLeast"/>
      <w:textAlignment w:val="baseline"/>
    </w:pPr>
    <w:rPr>
      <w:rFonts w:eastAsia="Times New Roman" w:cs="Times New Roman"/>
      <w:kern w:val="3"/>
      <w:sz w:val="24"/>
      <w:szCs w:val="24"/>
      <w:lang w:eastAsia="zh-CN"/>
    </w:rPr>
  </w:style>
  <w:style w:type="paragraph" w:styleId="Nagwek1">
    <w:name w:val="heading 1"/>
    <w:basedOn w:val="Normalny"/>
    <w:next w:val="Normalny"/>
    <w:link w:val="Nagwek1Znak1"/>
    <w:qFormat/>
    <w:rsid w:val="00A103F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1"/>
    <w:qFormat/>
    <w:rsid w:val="00FC0D76"/>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1"/>
    <w:qFormat/>
    <w:rsid w:val="00FC0D76"/>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A103FB"/>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FC0D76"/>
    <w:pPr>
      <w:keepNext/>
      <w:autoSpaceDN/>
      <w:spacing w:line="240" w:lineRule="auto"/>
      <w:ind w:left="708"/>
      <w:jc w:val="both"/>
      <w:textAlignment w:val="auto"/>
      <w:outlineLvl w:val="4"/>
    </w:pPr>
    <w:rPr>
      <w:rFonts w:ascii="Tahoma" w:hAnsi="Tahoma" w:cs="Tahoma"/>
      <w:b/>
      <w:i/>
      <w:kern w:val="0"/>
      <w:szCs w:val="20"/>
      <w:u w:val="single"/>
      <w:lang w:eastAsia="ar-SA"/>
    </w:rPr>
  </w:style>
  <w:style w:type="paragraph" w:styleId="Nagwek6">
    <w:name w:val="heading 6"/>
    <w:basedOn w:val="Normalny"/>
    <w:next w:val="Normalny"/>
    <w:link w:val="Nagwek6Znak"/>
    <w:qFormat/>
    <w:rsid w:val="00A103FB"/>
    <w:pPr>
      <w:keepNext/>
      <w:autoSpaceDN/>
      <w:spacing w:line="240" w:lineRule="auto"/>
      <w:jc w:val="both"/>
      <w:textAlignment w:val="auto"/>
      <w:outlineLvl w:val="5"/>
    </w:pPr>
    <w:rPr>
      <w:rFonts w:ascii="Tahoma" w:hAnsi="Tahoma" w:cs="Tahoma"/>
      <w:b/>
      <w:kern w:val="1"/>
      <w:sz w:val="18"/>
      <w:szCs w:val="20"/>
      <w:lang w:eastAsia="ar-SA"/>
    </w:rPr>
  </w:style>
  <w:style w:type="paragraph" w:styleId="Nagwek7">
    <w:name w:val="heading 7"/>
    <w:basedOn w:val="Normalny"/>
    <w:next w:val="Normalny"/>
    <w:link w:val="Nagwek7Znak"/>
    <w:qFormat/>
    <w:rsid w:val="00A103FB"/>
    <w:pPr>
      <w:keepNext/>
      <w:numPr>
        <w:numId w:val="7"/>
      </w:numPr>
      <w:autoSpaceDN/>
      <w:spacing w:line="240" w:lineRule="auto"/>
      <w:jc w:val="both"/>
      <w:textAlignment w:val="auto"/>
      <w:outlineLvl w:val="6"/>
    </w:pPr>
    <w:rPr>
      <w:rFonts w:ascii="Garamond" w:hAnsi="Garamond" w:cs="Garamond"/>
      <w:kern w:val="1"/>
      <w:szCs w:val="20"/>
      <w:lang w:eastAsia="ar-SA"/>
    </w:rPr>
  </w:style>
  <w:style w:type="paragraph" w:styleId="Nagwek8">
    <w:name w:val="heading 8"/>
    <w:basedOn w:val="Normalny"/>
    <w:next w:val="Normalny"/>
    <w:link w:val="Nagwek8Znak"/>
    <w:qFormat/>
    <w:rsid w:val="00FC0D76"/>
    <w:pPr>
      <w:autoSpaceDN/>
      <w:spacing w:before="240" w:after="60" w:line="240" w:lineRule="auto"/>
      <w:textAlignment w:val="auto"/>
      <w:outlineLvl w:val="7"/>
    </w:pPr>
    <w:rPr>
      <w:i/>
      <w:iCs/>
      <w:kern w:val="0"/>
      <w:lang w:eastAsia="ar-SA"/>
    </w:rPr>
  </w:style>
  <w:style w:type="paragraph" w:styleId="Nagwek9">
    <w:name w:val="heading 9"/>
    <w:basedOn w:val="Normalny"/>
    <w:next w:val="Normalny"/>
    <w:link w:val="Nagwek9Znak1"/>
    <w:qFormat/>
    <w:rsid w:val="00A103FB"/>
    <w:pPr>
      <w:keepNext/>
      <w:autoSpaceDN/>
      <w:spacing w:line="360" w:lineRule="auto"/>
      <w:jc w:val="center"/>
      <w:textAlignment w:val="auto"/>
      <w:outlineLvl w:val="8"/>
    </w:pPr>
    <w:rPr>
      <w:rFonts w:ascii="Garamond" w:hAnsi="Garamond" w:cs="Garamond"/>
      <w:kern w:val="1"/>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963E5A"/>
    <w:pPr>
      <w:suppressAutoHyphens/>
      <w:autoSpaceDN w:val="0"/>
      <w:textAlignment w:val="baseline"/>
    </w:pPr>
    <w:rPr>
      <w:rFonts w:eastAsia="Times New Roman" w:cs="Times New Roman"/>
      <w:kern w:val="3"/>
      <w:sz w:val="22"/>
      <w:szCs w:val="22"/>
      <w:lang w:eastAsia="zh-CN"/>
    </w:rPr>
  </w:style>
  <w:style w:type="paragraph" w:customStyle="1" w:styleId="Heading">
    <w:name w:val="Heading"/>
    <w:basedOn w:val="Standard"/>
    <w:next w:val="Textbody"/>
    <w:rsid w:val="00963E5A"/>
    <w:pPr>
      <w:keepNext/>
      <w:spacing w:before="240" w:after="120"/>
    </w:pPr>
    <w:rPr>
      <w:rFonts w:ascii="Arial" w:eastAsia="Microsoft YaHei" w:hAnsi="Arial" w:cs="Mangal"/>
      <w:sz w:val="28"/>
      <w:szCs w:val="28"/>
    </w:rPr>
  </w:style>
  <w:style w:type="paragraph" w:customStyle="1" w:styleId="Textbody">
    <w:name w:val="Text body"/>
    <w:basedOn w:val="Standard"/>
    <w:rsid w:val="00963E5A"/>
    <w:pPr>
      <w:spacing w:after="120"/>
    </w:pPr>
  </w:style>
  <w:style w:type="paragraph" w:styleId="Lista">
    <w:name w:val="List"/>
    <w:basedOn w:val="Textbody"/>
    <w:rsid w:val="00963E5A"/>
    <w:rPr>
      <w:rFonts w:cs="Mangal"/>
      <w:sz w:val="20"/>
      <w:szCs w:val="20"/>
    </w:rPr>
  </w:style>
  <w:style w:type="paragraph" w:customStyle="1" w:styleId="Legenda1">
    <w:name w:val="Legenda1"/>
    <w:basedOn w:val="Standard"/>
    <w:rsid w:val="00963E5A"/>
    <w:pPr>
      <w:suppressLineNumbers/>
      <w:spacing w:before="120" w:after="120"/>
    </w:pPr>
    <w:rPr>
      <w:rFonts w:cs="Mangal"/>
      <w:i/>
      <w:iCs/>
      <w:sz w:val="24"/>
      <w:szCs w:val="24"/>
    </w:rPr>
  </w:style>
  <w:style w:type="paragraph" w:customStyle="1" w:styleId="Index">
    <w:name w:val="Index"/>
    <w:basedOn w:val="Standard"/>
    <w:rsid w:val="00963E5A"/>
    <w:pPr>
      <w:suppressLineNumbers/>
    </w:pPr>
    <w:rPr>
      <w:rFonts w:cs="Mangal"/>
      <w:sz w:val="20"/>
      <w:szCs w:val="20"/>
    </w:rPr>
  </w:style>
  <w:style w:type="paragraph" w:customStyle="1" w:styleId="Nagwek11">
    <w:name w:val="Nagłówek 11"/>
    <w:basedOn w:val="Standard"/>
    <w:next w:val="Standard"/>
    <w:qFormat/>
    <w:rsid w:val="00963E5A"/>
    <w:pPr>
      <w:keepNext/>
      <w:spacing w:before="240" w:after="60"/>
      <w:outlineLvl w:val="0"/>
    </w:pPr>
    <w:rPr>
      <w:rFonts w:ascii="Cambria" w:hAnsi="Cambria"/>
      <w:b/>
      <w:bCs/>
      <w:sz w:val="32"/>
      <w:szCs w:val="32"/>
    </w:rPr>
  </w:style>
  <w:style w:type="paragraph" w:customStyle="1" w:styleId="Nagwek21">
    <w:name w:val="Nagłówek 21"/>
    <w:basedOn w:val="Standard"/>
    <w:next w:val="Textbody"/>
    <w:rsid w:val="00963E5A"/>
    <w:pPr>
      <w:keepNext/>
      <w:keepLines/>
      <w:spacing w:before="160" w:after="120"/>
      <w:outlineLvl w:val="1"/>
    </w:pPr>
    <w:rPr>
      <w:rFonts w:ascii="Arial" w:hAnsi="Arial" w:cs="Arial"/>
      <w:b/>
      <w:i/>
      <w:sz w:val="28"/>
      <w:szCs w:val="20"/>
    </w:rPr>
  </w:style>
  <w:style w:type="paragraph" w:customStyle="1" w:styleId="Nagwek31">
    <w:name w:val="Nagłówek 31"/>
    <w:basedOn w:val="Standard"/>
    <w:next w:val="Standard"/>
    <w:rsid w:val="00963E5A"/>
    <w:pPr>
      <w:keepNext/>
      <w:numPr>
        <w:numId w:val="35"/>
      </w:numPr>
      <w:tabs>
        <w:tab w:val="left" w:pos="1418"/>
      </w:tabs>
      <w:spacing w:line="360" w:lineRule="auto"/>
      <w:ind w:left="709"/>
      <w:outlineLvl w:val="2"/>
    </w:pPr>
    <w:rPr>
      <w:b/>
      <w:bCs/>
      <w:sz w:val="24"/>
      <w:szCs w:val="24"/>
      <w:lang w:val="en-US"/>
    </w:rPr>
  </w:style>
  <w:style w:type="paragraph" w:customStyle="1" w:styleId="Nagwek41">
    <w:name w:val="Nagłówek 41"/>
    <w:basedOn w:val="Standard"/>
    <w:next w:val="Standard"/>
    <w:rsid w:val="00963E5A"/>
    <w:pPr>
      <w:keepNext/>
      <w:spacing w:line="360" w:lineRule="auto"/>
      <w:jc w:val="center"/>
      <w:outlineLvl w:val="3"/>
    </w:pPr>
    <w:rPr>
      <w:rFonts w:ascii="Tahoma" w:hAnsi="Tahoma" w:cs="Tahoma"/>
      <w:b/>
      <w:spacing w:val="-3"/>
      <w:sz w:val="20"/>
      <w:szCs w:val="20"/>
    </w:rPr>
  </w:style>
  <w:style w:type="paragraph" w:customStyle="1" w:styleId="Nagwek51">
    <w:name w:val="Nagłówek 51"/>
    <w:basedOn w:val="Standard"/>
    <w:next w:val="Standard"/>
    <w:rsid w:val="00963E5A"/>
    <w:pPr>
      <w:spacing w:before="240" w:after="60"/>
      <w:outlineLvl w:val="4"/>
    </w:pPr>
    <w:rPr>
      <w:rFonts w:ascii="Calibri" w:hAnsi="Calibri"/>
      <w:b/>
      <w:bCs/>
      <w:i/>
      <w:iCs/>
      <w:sz w:val="26"/>
      <w:szCs w:val="26"/>
    </w:rPr>
  </w:style>
  <w:style w:type="paragraph" w:customStyle="1" w:styleId="Nagwek61">
    <w:name w:val="Nagłówek 61"/>
    <w:basedOn w:val="Standard"/>
    <w:next w:val="Standard"/>
    <w:rsid w:val="00963E5A"/>
    <w:pPr>
      <w:keepNext/>
      <w:jc w:val="both"/>
      <w:outlineLvl w:val="5"/>
    </w:pPr>
    <w:rPr>
      <w:rFonts w:ascii="Tahoma" w:hAnsi="Tahoma" w:cs="Tahoma"/>
      <w:b/>
      <w:sz w:val="18"/>
      <w:szCs w:val="20"/>
    </w:rPr>
  </w:style>
  <w:style w:type="paragraph" w:customStyle="1" w:styleId="Nagwek71">
    <w:name w:val="Nagłówek 71"/>
    <w:basedOn w:val="Standard"/>
    <w:next w:val="Standard"/>
    <w:rsid w:val="00963E5A"/>
    <w:pPr>
      <w:keepNext/>
      <w:numPr>
        <w:numId w:val="33"/>
      </w:numPr>
      <w:jc w:val="both"/>
      <w:outlineLvl w:val="6"/>
    </w:pPr>
    <w:rPr>
      <w:rFonts w:ascii="Garamond" w:hAnsi="Garamond" w:cs="Garamond"/>
      <w:sz w:val="24"/>
      <w:szCs w:val="20"/>
    </w:rPr>
  </w:style>
  <w:style w:type="paragraph" w:customStyle="1" w:styleId="Nagwek81">
    <w:name w:val="Nagłówek 81"/>
    <w:basedOn w:val="Standard"/>
    <w:next w:val="Standard"/>
    <w:rsid w:val="00963E5A"/>
    <w:pPr>
      <w:spacing w:before="240" w:after="60"/>
      <w:outlineLvl w:val="7"/>
    </w:pPr>
    <w:rPr>
      <w:i/>
      <w:iCs/>
      <w:sz w:val="24"/>
      <w:szCs w:val="24"/>
    </w:rPr>
  </w:style>
  <w:style w:type="paragraph" w:customStyle="1" w:styleId="Nagwek91">
    <w:name w:val="Nagłówek 91"/>
    <w:basedOn w:val="Standard"/>
    <w:next w:val="Standard"/>
    <w:rsid w:val="00963E5A"/>
    <w:pPr>
      <w:spacing w:before="240" w:after="60"/>
      <w:outlineLvl w:val="8"/>
    </w:pPr>
    <w:rPr>
      <w:rFonts w:ascii="Cambria" w:hAnsi="Cambria"/>
    </w:rPr>
  </w:style>
  <w:style w:type="paragraph" w:styleId="Akapitzlist">
    <w:name w:val="List Paragraph"/>
    <w:aliases w:val="L1,Akapit z listą5,T_SZ_List Paragraph,Podsis rysunku,maz_wyliczenie,opis dzialania,K-P_odwolanie,A_wyliczenie,Akapit z listą5CxSpLast,Tekst punktowanie,Akapit z listą 1,ISCG Numerowanie,lp1,Wypunktowanie,Normal2,2 heading,Preamb"/>
    <w:basedOn w:val="Standard"/>
    <w:uiPriority w:val="34"/>
    <w:qFormat/>
    <w:rsid w:val="00963E5A"/>
    <w:pPr>
      <w:spacing w:after="200" w:line="276" w:lineRule="auto"/>
      <w:ind w:left="720"/>
    </w:pPr>
    <w:rPr>
      <w:rFonts w:ascii="Calibri" w:hAnsi="Calibri" w:cs="Calibri"/>
    </w:rPr>
  </w:style>
  <w:style w:type="paragraph" w:styleId="Tekstpodstawowy3">
    <w:name w:val="Body Text 3"/>
    <w:basedOn w:val="Standard"/>
    <w:rsid w:val="00963E5A"/>
    <w:pPr>
      <w:jc w:val="both"/>
    </w:pPr>
    <w:rPr>
      <w:sz w:val="24"/>
    </w:rPr>
  </w:style>
  <w:style w:type="paragraph" w:styleId="Tekstpodstawowy2">
    <w:name w:val="Body Text 2"/>
    <w:basedOn w:val="Standard"/>
    <w:rsid w:val="00963E5A"/>
    <w:pPr>
      <w:spacing w:after="120" w:line="480" w:lineRule="auto"/>
    </w:pPr>
    <w:rPr>
      <w:rFonts w:ascii="Calibri" w:hAnsi="Calibri" w:cs="Calibri"/>
    </w:rPr>
  </w:style>
  <w:style w:type="paragraph" w:customStyle="1" w:styleId="Nagwek10">
    <w:name w:val="Nagłówek1"/>
    <w:basedOn w:val="Standard"/>
    <w:rsid w:val="00963E5A"/>
    <w:pPr>
      <w:tabs>
        <w:tab w:val="center" w:pos="4536"/>
        <w:tab w:val="right" w:pos="9072"/>
      </w:tabs>
      <w:spacing w:line="360" w:lineRule="auto"/>
    </w:pPr>
    <w:rPr>
      <w:rFonts w:ascii="Arial" w:eastAsia="Andale Sans UI" w:hAnsi="Arial" w:cs="Arial"/>
      <w:sz w:val="24"/>
      <w:szCs w:val="24"/>
    </w:rPr>
  </w:style>
  <w:style w:type="paragraph" w:customStyle="1" w:styleId="TableContentsuser">
    <w:name w:val="Table Contents (user)"/>
    <w:basedOn w:val="Standard"/>
    <w:rsid w:val="00963E5A"/>
    <w:pPr>
      <w:widowControl w:val="0"/>
      <w:suppressLineNumbers/>
    </w:pPr>
    <w:rPr>
      <w:rFonts w:eastAsia="SimSun, 宋体" w:cs="Mangal"/>
      <w:sz w:val="24"/>
      <w:szCs w:val="24"/>
      <w:lang w:bidi="hi-IN"/>
    </w:rPr>
  </w:style>
  <w:style w:type="paragraph" w:styleId="Podtytu">
    <w:name w:val="Subtitle"/>
    <w:basedOn w:val="Standard"/>
    <w:next w:val="Textbody"/>
    <w:qFormat/>
    <w:rsid w:val="00963E5A"/>
    <w:pPr>
      <w:jc w:val="center"/>
    </w:pPr>
    <w:rPr>
      <w:b/>
      <w:bCs/>
      <w:sz w:val="28"/>
      <w:szCs w:val="24"/>
    </w:rPr>
  </w:style>
  <w:style w:type="paragraph" w:styleId="Tekstblokowy">
    <w:name w:val="Block Text"/>
    <w:basedOn w:val="Standard"/>
    <w:rsid w:val="00963E5A"/>
    <w:pPr>
      <w:tabs>
        <w:tab w:val="left" w:pos="2250"/>
      </w:tabs>
      <w:overflowPunct w:val="0"/>
      <w:autoSpaceDE w:val="0"/>
      <w:ind w:left="1125" w:right="-157" w:hanging="420"/>
      <w:jc w:val="both"/>
    </w:pPr>
    <w:rPr>
      <w:szCs w:val="20"/>
    </w:rPr>
  </w:style>
  <w:style w:type="paragraph" w:styleId="Tytu">
    <w:name w:val="Title"/>
    <w:basedOn w:val="Standard"/>
    <w:next w:val="Podtytu"/>
    <w:qFormat/>
    <w:rsid w:val="00963E5A"/>
    <w:pPr>
      <w:jc w:val="center"/>
    </w:pPr>
    <w:rPr>
      <w:b/>
      <w:sz w:val="28"/>
    </w:rPr>
  </w:style>
  <w:style w:type="paragraph" w:customStyle="1" w:styleId="Footnote">
    <w:name w:val="Footnote"/>
    <w:basedOn w:val="Standard"/>
    <w:rsid w:val="00963E5A"/>
    <w:pPr>
      <w:widowControl w:val="0"/>
    </w:pPr>
    <w:rPr>
      <w:rFonts w:eastAsia="Andale Sans UI"/>
      <w:sz w:val="20"/>
      <w:szCs w:val="20"/>
    </w:rPr>
  </w:style>
  <w:style w:type="paragraph" w:customStyle="1" w:styleId="Stopka1">
    <w:name w:val="Stopka1"/>
    <w:basedOn w:val="Standard"/>
    <w:rsid w:val="00963E5A"/>
    <w:pPr>
      <w:tabs>
        <w:tab w:val="center" w:pos="4536"/>
        <w:tab w:val="right" w:pos="9072"/>
      </w:tabs>
    </w:pPr>
  </w:style>
  <w:style w:type="paragraph" w:styleId="Tekstdymka">
    <w:name w:val="Balloon Text"/>
    <w:basedOn w:val="Standard"/>
    <w:rsid w:val="00963E5A"/>
    <w:rPr>
      <w:rFonts w:ascii="Tahoma" w:hAnsi="Tahoma" w:cs="Tahoma"/>
      <w:sz w:val="16"/>
      <w:szCs w:val="16"/>
    </w:rPr>
  </w:style>
  <w:style w:type="paragraph" w:customStyle="1" w:styleId="ZnakZnak1Znak">
    <w:name w:val="Znak Znak1 Znak"/>
    <w:basedOn w:val="Standard"/>
    <w:rsid w:val="00963E5A"/>
    <w:rPr>
      <w:rFonts w:ascii="Arial" w:hAnsi="Arial" w:cs="Arial"/>
      <w:sz w:val="24"/>
      <w:szCs w:val="24"/>
    </w:rPr>
  </w:style>
  <w:style w:type="paragraph" w:customStyle="1" w:styleId="pkt">
    <w:name w:val="pkt"/>
    <w:basedOn w:val="Standard"/>
    <w:next w:val="Standard"/>
    <w:rsid w:val="00963E5A"/>
    <w:pPr>
      <w:autoSpaceDE w:val="0"/>
    </w:pPr>
    <w:rPr>
      <w:sz w:val="24"/>
      <w:szCs w:val="24"/>
    </w:rPr>
  </w:style>
  <w:style w:type="paragraph" w:customStyle="1" w:styleId="ZnakZnak1ZnakZnakZnakZnakZnakZnakZnakZnak">
    <w:name w:val="Znak Znak1 Znak Znak Znak Znak Znak Znak Znak Znak"/>
    <w:basedOn w:val="Standard"/>
    <w:rsid w:val="00963E5A"/>
    <w:rPr>
      <w:rFonts w:ascii="Arial" w:hAnsi="Arial" w:cs="Arial"/>
      <w:sz w:val="24"/>
      <w:szCs w:val="24"/>
    </w:rPr>
  </w:style>
  <w:style w:type="paragraph" w:customStyle="1" w:styleId="Textbodyindent">
    <w:name w:val="Text body indent"/>
    <w:basedOn w:val="Standard"/>
    <w:rsid w:val="00963E5A"/>
    <w:pPr>
      <w:spacing w:after="120"/>
      <w:ind w:left="283"/>
    </w:pPr>
  </w:style>
  <w:style w:type="paragraph" w:customStyle="1" w:styleId="par">
    <w:name w:val="par"/>
    <w:basedOn w:val="Standard"/>
    <w:rsid w:val="00963E5A"/>
    <w:pPr>
      <w:spacing w:line="260" w:lineRule="atLeast"/>
      <w:jc w:val="center"/>
    </w:pPr>
    <w:rPr>
      <w:sz w:val="20"/>
      <w:szCs w:val="20"/>
    </w:rPr>
  </w:style>
  <w:style w:type="paragraph" w:customStyle="1" w:styleId="ust">
    <w:name w:val="ust"/>
    <w:basedOn w:val="Standard"/>
    <w:rsid w:val="00963E5A"/>
    <w:pPr>
      <w:ind w:left="502"/>
      <w:jc w:val="both"/>
    </w:pPr>
    <w:rPr>
      <w:b/>
      <w:color w:val="000000"/>
      <w:sz w:val="20"/>
      <w:szCs w:val="20"/>
    </w:rPr>
  </w:style>
  <w:style w:type="paragraph" w:styleId="NormalnyWeb">
    <w:name w:val="Normal (Web)"/>
    <w:basedOn w:val="Standard"/>
    <w:uiPriority w:val="99"/>
    <w:rsid w:val="00963E5A"/>
    <w:pPr>
      <w:widowControl w:val="0"/>
      <w:spacing w:before="280" w:after="280"/>
    </w:pPr>
    <w:rPr>
      <w:rFonts w:eastAsia="Lucida Sans Unicode"/>
      <w:sz w:val="24"/>
      <w:szCs w:val="24"/>
    </w:rPr>
  </w:style>
  <w:style w:type="paragraph" w:styleId="Bezodstpw">
    <w:name w:val="No Spacing"/>
    <w:qFormat/>
    <w:rsid w:val="00963E5A"/>
    <w:pPr>
      <w:suppressAutoHyphens/>
      <w:autoSpaceDN w:val="0"/>
      <w:textAlignment w:val="baseline"/>
    </w:pPr>
    <w:rPr>
      <w:rFonts w:ascii="Arial" w:eastAsia="Calibri" w:hAnsi="Arial" w:cs="Arial"/>
      <w:kern w:val="3"/>
      <w:sz w:val="24"/>
      <w:szCs w:val="24"/>
      <w:lang w:eastAsia="zh-CN" w:bidi="hi-IN"/>
    </w:rPr>
  </w:style>
  <w:style w:type="paragraph" w:customStyle="1" w:styleId="DomylneA">
    <w:name w:val="Domyślne A"/>
    <w:rsid w:val="00963E5A"/>
    <w:pPr>
      <w:suppressAutoHyphens/>
      <w:autoSpaceDN w:val="0"/>
      <w:spacing w:after="200" w:line="276" w:lineRule="auto"/>
      <w:textAlignment w:val="baseline"/>
    </w:pPr>
    <w:rPr>
      <w:rFonts w:ascii="Helvetica" w:eastAsia="Arial Unicode MS" w:hAnsi="Helvetica" w:cs="Arial Unicode MS"/>
      <w:color w:val="000000"/>
      <w:kern w:val="3"/>
      <w:sz w:val="24"/>
      <w:szCs w:val="24"/>
      <w:lang w:eastAsia="zh-CN" w:bidi="hi-IN"/>
    </w:rPr>
  </w:style>
  <w:style w:type="paragraph" w:customStyle="1" w:styleId="Style3">
    <w:name w:val="Style3"/>
    <w:basedOn w:val="Standard"/>
    <w:rsid w:val="00963E5A"/>
    <w:pPr>
      <w:widowControl w:val="0"/>
      <w:autoSpaceDE w:val="0"/>
      <w:spacing w:line="226" w:lineRule="exact"/>
    </w:pPr>
    <w:rPr>
      <w:rFonts w:eastAsia="MS Mincho"/>
      <w:sz w:val="24"/>
      <w:szCs w:val="24"/>
    </w:rPr>
  </w:style>
  <w:style w:type="paragraph" w:customStyle="1" w:styleId="Standarduser">
    <w:name w:val="Standard (user)"/>
    <w:rsid w:val="00963E5A"/>
    <w:pPr>
      <w:suppressAutoHyphens/>
      <w:autoSpaceDN w:val="0"/>
      <w:jc w:val="both"/>
      <w:textAlignment w:val="baseline"/>
    </w:pPr>
    <w:rPr>
      <w:rFonts w:ascii="Arial" w:eastAsia="Times New Roman" w:hAnsi="Arial" w:cs="Arial"/>
      <w:kern w:val="3"/>
      <w:sz w:val="24"/>
      <w:szCs w:val="24"/>
      <w:lang w:eastAsia="zh-CN" w:bidi="hi-IN"/>
    </w:rPr>
  </w:style>
  <w:style w:type="paragraph" w:customStyle="1" w:styleId="Style5">
    <w:name w:val="Style5"/>
    <w:basedOn w:val="Standard"/>
    <w:uiPriority w:val="99"/>
    <w:rsid w:val="00963E5A"/>
    <w:pPr>
      <w:widowControl w:val="0"/>
      <w:autoSpaceDE w:val="0"/>
      <w:spacing w:line="230" w:lineRule="exact"/>
      <w:jc w:val="center"/>
    </w:pPr>
    <w:rPr>
      <w:rFonts w:eastAsia="MS Mincho"/>
      <w:sz w:val="24"/>
      <w:szCs w:val="24"/>
    </w:rPr>
  </w:style>
  <w:style w:type="paragraph" w:customStyle="1" w:styleId="Style4">
    <w:name w:val="Style4"/>
    <w:basedOn w:val="Standard"/>
    <w:rsid w:val="00963E5A"/>
    <w:pPr>
      <w:widowControl w:val="0"/>
      <w:autoSpaceDE w:val="0"/>
    </w:pPr>
    <w:rPr>
      <w:sz w:val="24"/>
      <w:szCs w:val="24"/>
    </w:rPr>
  </w:style>
  <w:style w:type="paragraph" w:customStyle="1" w:styleId="Nagwek110">
    <w:name w:val="Nagłówek11"/>
    <w:basedOn w:val="Standard"/>
    <w:next w:val="Textbody"/>
    <w:rsid w:val="00963E5A"/>
    <w:pPr>
      <w:keepNext/>
      <w:spacing w:before="240" w:after="120"/>
    </w:pPr>
    <w:rPr>
      <w:rFonts w:ascii="Arial" w:eastAsia="Microsoft YaHei" w:hAnsi="Arial" w:cs="Mangal"/>
      <w:sz w:val="28"/>
      <w:szCs w:val="28"/>
    </w:rPr>
  </w:style>
  <w:style w:type="paragraph" w:customStyle="1" w:styleId="Podpis1">
    <w:name w:val="Podpis1"/>
    <w:basedOn w:val="Standard"/>
    <w:rsid w:val="00963E5A"/>
    <w:pPr>
      <w:suppressLineNumbers/>
      <w:spacing w:before="120" w:after="120"/>
    </w:pPr>
    <w:rPr>
      <w:rFonts w:cs="Mangal"/>
      <w:i/>
      <w:iCs/>
      <w:sz w:val="24"/>
      <w:szCs w:val="24"/>
    </w:rPr>
  </w:style>
  <w:style w:type="paragraph" w:customStyle="1" w:styleId="Tekstpodstawowy31">
    <w:name w:val="Tekst podstawowy 31"/>
    <w:basedOn w:val="Standard"/>
    <w:rsid w:val="00963E5A"/>
    <w:pPr>
      <w:jc w:val="both"/>
    </w:pPr>
    <w:rPr>
      <w:rFonts w:ascii="Tahoma" w:hAnsi="Tahoma" w:cs="Tahoma"/>
      <w:sz w:val="24"/>
      <w:szCs w:val="20"/>
    </w:rPr>
  </w:style>
  <w:style w:type="paragraph" w:customStyle="1" w:styleId="Default">
    <w:name w:val="Default"/>
    <w:rsid w:val="00963E5A"/>
    <w:pPr>
      <w:suppressAutoHyphens/>
      <w:autoSpaceDE w:val="0"/>
      <w:autoSpaceDN w:val="0"/>
      <w:textAlignment w:val="baseline"/>
    </w:pPr>
    <w:rPr>
      <w:rFonts w:ascii="Verdana" w:eastAsia="Times New Roman" w:hAnsi="Verdana" w:cs="Verdana"/>
      <w:color w:val="000000"/>
      <w:kern w:val="3"/>
      <w:sz w:val="24"/>
      <w:szCs w:val="24"/>
      <w:lang w:eastAsia="zh-CN"/>
    </w:rPr>
  </w:style>
  <w:style w:type="paragraph" w:customStyle="1" w:styleId="Tekstpodstawowy21">
    <w:name w:val="Tekst podstawowy 21"/>
    <w:basedOn w:val="Standard"/>
    <w:rsid w:val="00963E5A"/>
    <w:rPr>
      <w:b/>
      <w:bCs/>
      <w:color w:val="FF0000"/>
      <w:sz w:val="24"/>
      <w:szCs w:val="24"/>
    </w:rPr>
  </w:style>
  <w:style w:type="paragraph" w:customStyle="1" w:styleId="TableContents">
    <w:name w:val="Table Contents"/>
    <w:basedOn w:val="Standard"/>
    <w:rsid w:val="00963E5A"/>
    <w:pPr>
      <w:suppressLineNumbers/>
    </w:pPr>
    <w:rPr>
      <w:sz w:val="20"/>
      <w:szCs w:val="20"/>
    </w:rPr>
  </w:style>
  <w:style w:type="paragraph" w:customStyle="1" w:styleId="TableHeading">
    <w:name w:val="Table Heading"/>
    <w:basedOn w:val="TableContents"/>
    <w:rsid w:val="00963E5A"/>
    <w:pPr>
      <w:jc w:val="center"/>
    </w:pPr>
    <w:rPr>
      <w:b/>
      <w:bCs/>
    </w:rPr>
  </w:style>
  <w:style w:type="paragraph" w:styleId="Tekstpodstawowy">
    <w:name w:val="Body Text"/>
    <w:basedOn w:val="Normalny"/>
    <w:link w:val="TekstpodstawowyZnak1"/>
    <w:rsid w:val="00963E5A"/>
    <w:pPr>
      <w:spacing w:after="120"/>
    </w:pPr>
    <w:rPr>
      <w:sz w:val="20"/>
      <w:szCs w:val="20"/>
    </w:rPr>
  </w:style>
  <w:style w:type="paragraph" w:customStyle="1" w:styleId="Endnote">
    <w:name w:val="Endnote"/>
    <w:basedOn w:val="Standard"/>
    <w:rsid w:val="00963E5A"/>
    <w:rPr>
      <w:sz w:val="20"/>
      <w:szCs w:val="20"/>
    </w:rPr>
  </w:style>
  <w:style w:type="paragraph" w:customStyle="1" w:styleId="Framecontents">
    <w:name w:val="Frame contents"/>
    <w:basedOn w:val="Textbody"/>
    <w:rsid w:val="00963E5A"/>
  </w:style>
  <w:style w:type="character" w:customStyle="1" w:styleId="WW8Num1z0">
    <w:name w:val="WW8Num1z0"/>
    <w:rsid w:val="00963E5A"/>
    <w:rPr>
      <w:rFonts w:ascii="Symbol" w:hAnsi="Symbol" w:cs="Symbol"/>
      <w:b/>
      <w:sz w:val="24"/>
      <w:szCs w:val="20"/>
    </w:rPr>
  </w:style>
  <w:style w:type="character" w:customStyle="1" w:styleId="WW8Num2z0">
    <w:name w:val="WW8Num2z0"/>
    <w:rsid w:val="00963E5A"/>
    <w:rPr>
      <w:rFonts w:ascii="Symbol" w:hAnsi="Symbol" w:cs="Symbol"/>
    </w:rPr>
  </w:style>
  <w:style w:type="character" w:customStyle="1" w:styleId="WW8Num3z0">
    <w:name w:val="WW8Num3z0"/>
    <w:rsid w:val="00963E5A"/>
    <w:rPr>
      <w:rFonts w:ascii="Symbol" w:hAnsi="Symbol" w:cs="Symbol"/>
      <w:sz w:val="24"/>
      <w:szCs w:val="24"/>
      <w:lang w:val="en-US"/>
    </w:rPr>
  </w:style>
  <w:style w:type="character" w:customStyle="1" w:styleId="WW8Num3z1">
    <w:name w:val="WW8Num3z1"/>
    <w:rsid w:val="00963E5A"/>
  </w:style>
  <w:style w:type="character" w:customStyle="1" w:styleId="WW8Num3z2">
    <w:name w:val="WW8Num3z2"/>
    <w:rsid w:val="00963E5A"/>
  </w:style>
  <w:style w:type="character" w:customStyle="1" w:styleId="WW8Num3z3">
    <w:name w:val="WW8Num3z3"/>
    <w:rsid w:val="00963E5A"/>
  </w:style>
  <w:style w:type="character" w:customStyle="1" w:styleId="WW8Num3z4">
    <w:name w:val="WW8Num3z4"/>
    <w:rsid w:val="00963E5A"/>
  </w:style>
  <w:style w:type="character" w:customStyle="1" w:styleId="WW8Num3z5">
    <w:name w:val="WW8Num3z5"/>
    <w:rsid w:val="00963E5A"/>
  </w:style>
  <w:style w:type="character" w:customStyle="1" w:styleId="WW8Num3z6">
    <w:name w:val="WW8Num3z6"/>
    <w:rsid w:val="00963E5A"/>
  </w:style>
  <w:style w:type="character" w:customStyle="1" w:styleId="WW8Num3z7">
    <w:name w:val="WW8Num3z7"/>
    <w:rsid w:val="00963E5A"/>
  </w:style>
  <w:style w:type="character" w:customStyle="1" w:styleId="WW8Num3z8">
    <w:name w:val="WW8Num3z8"/>
    <w:rsid w:val="00963E5A"/>
  </w:style>
  <w:style w:type="character" w:customStyle="1" w:styleId="WW8Num4z0">
    <w:name w:val="WW8Num4z0"/>
    <w:rsid w:val="00963E5A"/>
    <w:rPr>
      <w:rFonts w:ascii="Times New Roman" w:hAnsi="Times New Roman" w:cs="Times New Roman"/>
      <w:sz w:val="24"/>
      <w:szCs w:val="24"/>
      <w:lang w:val="en-US"/>
    </w:rPr>
  </w:style>
  <w:style w:type="character" w:customStyle="1" w:styleId="WW8Num5z0">
    <w:name w:val="WW8Num5z0"/>
    <w:rsid w:val="00963E5A"/>
  </w:style>
  <w:style w:type="character" w:customStyle="1" w:styleId="WW8Num5z1">
    <w:name w:val="WW8Num5z1"/>
    <w:rsid w:val="00963E5A"/>
    <w:rPr>
      <w:rFonts w:ascii="Courier New" w:hAnsi="Courier New" w:cs="Courier New"/>
    </w:rPr>
  </w:style>
  <w:style w:type="character" w:customStyle="1" w:styleId="WW8Num5z2">
    <w:name w:val="WW8Num5z2"/>
    <w:rsid w:val="00963E5A"/>
  </w:style>
  <w:style w:type="character" w:customStyle="1" w:styleId="WW8Num5z3">
    <w:name w:val="WW8Num5z3"/>
    <w:rsid w:val="00963E5A"/>
  </w:style>
  <w:style w:type="character" w:customStyle="1" w:styleId="WW8Num5z4">
    <w:name w:val="WW8Num5z4"/>
    <w:rsid w:val="00963E5A"/>
  </w:style>
  <w:style w:type="character" w:customStyle="1" w:styleId="WW8Num5z5">
    <w:name w:val="WW8Num5z5"/>
    <w:rsid w:val="00963E5A"/>
  </w:style>
  <w:style w:type="character" w:customStyle="1" w:styleId="WW8Num5z6">
    <w:name w:val="WW8Num5z6"/>
    <w:rsid w:val="00963E5A"/>
  </w:style>
  <w:style w:type="character" w:customStyle="1" w:styleId="WW8Num5z7">
    <w:name w:val="WW8Num5z7"/>
    <w:rsid w:val="00963E5A"/>
  </w:style>
  <w:style w:type="character" w:customStyle="1" w:styleId="WW8Num5z8">
    <w:name w:val="WW8Num5z8"/>
    <w:rsid w:val="00963E5A"/>
  </w:style>
  <w:style w:type="character" w:customStyle="1" w:styleId="WW8Num6z0">
    <w:name w:val="WW8Num6z0"/>
    <w:rsid w:val="00963E5A"/>
  </w:style>
  <w:style w:type="character" w:customStyle="1" w:styleId="WW8Num7z0">
    <w:name w:val="WW8Num7z0"/>
    <w:rsid w:val="00963E5A"/>
    <w:rPr>
      <w:rFonts w:ascii="Times New Roman" w:hAnsi="Times New Roman" w:cs="Times New Roman"/>
      <w:sz w:val="20"/>
      <w:szCs w:val="20"/>
    </w:rPr>
  </w:style>
  <w:style w:type="character" w:customStyle="1" w:styleId="WW8Num7z1">
    <w:name w:val="WW8Num7z1"/>
    <w:rsid w:val="00963E5A"/>
    <w:rPr>
      <w:rFonts w:ascii="Courier New" w:hAnsi="Courier New" w:cs="Courier New"/>
    </w:rPr>
  </w:style>
  <w:style w:type="character" w:customStyle="1" w:styleId="WW8Num7z2">
    <w:name w:val="WW8Num7z2"/>
    <w:rsid w:val="00963E5A"/>
    <w:rPr>
      <w:rFonts w:ascii="Wingdings" w:hAnsi="Wingdings" w:cs="Wingdings"/>
    </w:rPr>
  </w:style>
  <w:style w:type="character" w:customStyle="1" w:styleId="WW8Num8z0">
    <w:name w:val="WW8Num8z0"/>
    <w:rsid w:val="00963E5A"/>
  </w:style>
  <w:style w:type="character" w:customStyle="1" w:styleId="WW8Num8z1">
    <w:name w:val="WW8Num8z1"/>
    <w:rsid w:val="00963E5A"/>
  </w:style>
  <w:style w:type="character" w:customStyle="1" w:styleId="WW8Num9z0">
    <w:name w:val="WW8Num9z0"/>
    <w:rsid w:val="00963E5A"/>
    <w:rPr>
      <w:rFonts w:ascii="Times New Roman" w:hAnsi="Times New Roman" w:cs="Times New Roman"/>
    </w:rPr>
  </w:style>
  <w:style w:type="character" w:customStyle="1" w:styleId="WW8Num9z2">
    <w:name w:val="WW8Num9z2"/>
    <w:rsid w:val="00963E5A"/>
    <w:rPr>
      <w:rFonts w:ascii="Wingdings" w:hAnsi="Wingdings" w:cs="Wingdings"/>
    </w:rPr>
  </w:style>
  <w:style w:type="character" w:customStyle="1" w:styleId="WW8Num9z3">
    <w:name w:val="WW8Num9z3"/>
    <w:rsid w:val="00963E5A"/>
    <w:rPr>
      <w:rFonts w:ascii="Symbol" w:hAnsi="Symbol" w:cs="Symbol"/>
    </w:rPr>
  </w:style>
  <w:style w:type="character" w:customStyle="1" w:styleId="WW8Num9z4">
    <w:name w:val="WW8Num9z4"/>
    <w:rsid w:val="00963E5A"/>
  </w:style>
  <w:style w:type="character" w:customStyle="1" w:styleId="WW8Num9z5">
    <w:name w:val="WW8Num9z5"/>
    <w:rsid w:val="00963E5A"/>
  </w:style>
  <w:style w:type="character" w:customStyle="1" w:styleId="WW8Num9z6">
    <w:name w:val="WW8Num9z6"/>
    <w:rsid w:val="00963E5A"/>
  </w:style>
  <w:style w:type="character" w:customStyle="1" w:styleId="WW8Num9z7">
    <w:name w:val="WW8Num9z7"/>
    <w:rsid w:val="00963E5A"/>
  </w:style>
  <w:style w:type="character" w:customStyle="1" w:styleId="WW8Num9z8">
    <w:name w:val="WW8Num9z8"/>
    <w:rsid w:val="00963E5A"/>
  </w:style>
  <w:style w:type="character" w:customStyle="1" w:styleId="WW8Num10z0">
    <w:name w:val="WW8Num10z0"/>
    <w:rsid w:val="00963E5A"/>
    <w:rPr>
      <w:rFonts w:ascii="Times New Roman" w:hAnsi="Times New Roman" w:cs="Times New Roman"/>
    </w:rPr>
  </w:style>
  <w:style w:type="character" w:customStyle="1" w:styleId="WW8Num10z1">
    <w:name w:val="WW8Num10z1"/>
    <w:rsid w:val="00963E5A"/>
    <w:rPr>
      <w:rFonts w:ascii="Courier New" w:hAnsi="Courier New" w:cs="Courier New"/>
    </w:rPr>
  </w:style>
  <w:style w:type="character" w:customStyle="1" w:styleId="WW8Num11z0">
    <w:name w:val="WW8Num11z0"/>
    <w:rsid w:val="00963E5A"/>
  </w:style>
  <w:style w:type="character" w:customStyle="1" w:styleId="WW8Num12z0">
    <w:name w:val="WW8Num12z0"/>
    <w:rsid w:val="00963E5A"/>
    <w:rPr>
      <w:rFonts w:ascii="Times New Roman" w:hAnsi="Times New Roman" w:cs="Times New Roman"/>
    </w:rPr>
  </w:style>
  <w:style w:type="character" w:customStyle="1" w:styleId="WW8Num13z0">
    <w:name w:val="WW8Num13z0"/>
    <w:rsid w:val="00963E5A"/>
    <w:rPr>
      <w:b/>
    </w:rPr>
  </w:style>
  <w:style w:type="character" w:customStyle="1" w:styleId="WW8Num14z0">
    <w:name w:val="WW8Num14z0"/>
    <w:rsid w:val="00963E5A"/>
    <w:rPr>
      <w:rFonts w:ascii="Times New Roman" w:eastAsia="Times New Roman" w:hAnsi="Times New Roman" w:cs="Times New Roman"/>
    </w:rPr>
  </w:style>
  <w:style w:type="character" w:customStyle="1" w:styleId="WW8Num15z0">
    <w:name w:val="WW8Num15z0"/>
    <w:rsid w:val="00963E5A"/>
  </w:style>
  <w:style w:type="character" w:customStyle="1" w:styleId="WW8Num16z0">
    <w:name w:val="WW8Num16z0"/>
    <w:rsid w:val="00963E5A"/>
  </w:style>
  <w:style w:type="character" w:customStyle="1" w:styleId="WW8Num17z0">
    <w:name w:val="WW8Num17z0"/>
    <w:rsid w:val="00963E5A"/>
  </w:style>
  <w:style w:type="character" w:customStyle="1" w:styleId="WW8Num18z0">
    <w:name w:val="WW8Num18z0"/>
    <w:rsid w:val="00963E5A"/>
  </w:style>
  <w:style w:type="character" w:customStyle="1" w:styleId="WW8Num19z0">
    <w:name w:val="WW8Num19z0"/>
    <w:rsid w:val="00963E5A"/>
  </w:style>
  <w:style w:type="character" w:customStyle="1" w:styleId="WW8Num20z0">
    <w:name w:val="WW8Num20z0"/>
    <w:rsid w:val="00963E5A"/>
  </w:style>
  <w:style w:type="character" w:customStyle="1" w:styleId="WW8Num20z2">
    <w:name w:val="WW8Num20z2"/>
    <w:rsid w:val="00963E5A"/>
  </w:style>
  <w:style w:type="character" w:customStyle="1" w:styleId="WW8Num20z3">
    <w:name w:val="WW8Num20z3"/>
    <w:rsid w:val="00963E5A"/>
  </w:style>
  <w:style w:type="character" w:customStyle="1" w:styleId="WW8Num20z4">
    <w:name w:val="WW8Num20z4"/>
    <w:rsid w:val="00963E5A"/>
  </w:style>
  <w:style w:type="character" w:customStyle="1" w:styleId="WW8Num20z5">
    <w:name w:val="WW8Num20z5"/>
    <w:rsid w:val="00963E5A"/>
  </w:style>
  <w:style w:type="character" w:customStyle="1" w:styleId="WW8Num20z6">
    <w:name w:val="WW8Num20z6"/>
    <w:rsid w:val="00963E5A"/>
  </w:style>
  <w:style w:type="character" w:customStyle="1" w:styleId="WW8Num20z7">
    <w:name w:val="WW8Num20z7"/>
    <w:rsid w:val="00963E5A"/>
  </w:style>
  <w:style w:type="character" w:customStyle="1" w:styleId="WW8Num20z8">
    <w:name w:val="WW8Num20z8"/>
    <w:rsid w:val="00963E5A"/>
  </w:style>
  <w:style w:type="character" w:customStyle="1" w:styleId="WW8Num21z0">
    <w:name w:val="WW8Num21z0"/>
    <w:rsid w:val="00963E5A"/>
  </w:style>
  <w:style w:type="character" w:customStyle="1" w:styleId="WW8Num22z0">
    <w:name w:val="WW8Num22z0"/>
    <w:rsid w:val="00963E5A"/>
  </w:style>
  <w:style w:type="character" w:customStyle="1" w:styleId="WW8Num22z2">
    <w:name w:val="WW8Num22z2"/>
    <w:rsid w:val="00963E5A"/>
    <w:rPr>
      <w:rFonts w:ascii="Garamond" w:hAnsi="Garamond" w:cs="Garamond"/>
      <w:bCs/>
      <w:sz w:val="20"/>
      <w:szCs w:val="20"/>
    </w:rPr>
  </w:style>
  <w:style w:type="character" w:customStyle="1" w:styleId="WW8Num23z0">
    <w:name w:val="WW8Num23z0"/>
    <w:rsid w:val="00963E5A"/>
    <w:rPr>
      <w:rFonts w:ascii="Times New Roman" w:hAnsi="Times New Roman" w:cs="Times New Roman"/>
    </w:rPr>
  </w:style>
  <w:style w:type="character" w:customStyle="1" w:styleId="WW8Num24z0">
    <w:name w:val="WW8Num24z0"/>
    <w:rsid w:val="00963E5A"/>
  </w:style>
  <w:style w:type="character" w:customStyle="1" w:styleId="WW8Num24z5">
    <w:name w:val="WW8Num24z5"/>
    <w:rsid w:val="00963E5A"/>
  </w:style>
  <w:style w:type="character" w:customStyle="1" w:styleId="WW8Num25z0">
    <w:name w:val="WW8Num25z0"/>
    <w:rsid w:val="00963E5A"/>
    <w:rPr>
      <w:rFonts w:ascii="Times New Roman" w:hAnsi="Times New Roman" w:cs="Times New Roman"/>
    </w:rPr>
  </w:style>
  <w:style w:type="character" w:customStyle="1" w:styleId="WW8Num25z1">
    <w:name w:val="WW8Num25z1"/>
    <w:rsid w:val="00963E5A"/>
    <w:rPr>
      <w:rFonts w:ascii="Courier New" w:hAnsi="Courier New" w:cs="Courier New"/>
    </w:rPr>
  </w:style>
  <w:style w:type="character" w:customStyle="1" w:styleId="WW8Num25z2">
    <w:name w:val="WW8Num25z2"/>
    <w:rsid w:val="00963E5A"/>
    <w:rPr>
      <w:rFonts w:ascii="Wingdings" w:hAnsi="Wingdings" w:cs="Wingdings"/>
    </w:rPr>
  </w:style>
  <w:style w:type="character" w:customStyle="1" w:styleId="WW8Num25z3">
    <w:name w:val="WW8Num25z3"/>
    <w:rsid w:val="00963E5A"/>
    <w:rPr>
      <w:rFonts w:ascii="Symbol" w:hAnsi="Symbol" w:cs="Symbol"/>
    </w:rPr>
  </w:style>
  <w:style w:type="character" w:customStyle="1" w:styleId="WW8Num25z4">
    <w:name w:val="WW8Num25z4"/>
    <w:rsid w:val="00963E5A"/>
  </w:style>
  <w:style w:type="character" w:customStyle="1" w:styleId="WW8Num25z5">
    <w:name w:val="WW8Num25z5"/>
    <w:rsid w:val="00963E5A"/>
  </w:style>
  <w:style w:type="character" w:customStyle="1" w:styleId="WW8Num25z6">
    <w:name w:val="WW8Num25z6"/>
    <w:rsid w:val="00963E5A"/>
  </w:style>
  <w:style w:type="character" w:customStyle="1" w:styleId="WW8Num25z7">
    <w:name w:val="WW8Num25z7"/>
    <w:rsid w:val="00963E5A"/>
  </w:style>
  <w:style w:type="character" w:customStyle="1" w:styleId="WW8Num25z8">
    <w:name w:val="WW8Num25z8"/>
    <w:rsid w:val="00963E5A"/>
  </w:style>
  <w:style w:type="character" w:customStyle="1" w:styleId="WW8Num26z0">
    <w:name w:val="WW8Num26z0"/>
    <w:rsid w:val="00963E5A"/>
    <w:rPr>
      <w:rFonts w:ascii="Garamond" w:hAnsi="Garamond" w:cs="Garamond"/>
      <w:sz w:val="20"/>
      <w:szCs w:val="20"/>
    </w:rPr>
  </w:style>
  <w:style w:type="character" w:customStyle="1" w:styleId="WW8Num27z0">
    <w:name w:val="WW8Num27z0"/>
    <w:rsid w:val="00963E5A"/>
    <w:rPr>
      <w:rFonts w:ascii="Garamond" w:hAnsi="Garamond" w:cs="Garamond"/>
      <w:sz w:val="20"/>
      <w:szCs w:val="20"/>
    </w:rPr>
  </w:style>
  <w:style w:type="character" w:customStyle="1" w:styleId="WW8Num28z0">
    <w:name w:val="WW8Num28z0"/>
    <w:rsid w:val="00963E5A"/>
    <w:rPr>
      <w:rFonts w:ascii="Garamond" w:hAnsi="Garamond" w:cs="Garamond"/>
      <w:b/>
      <w:sz w:val="20"/>
      <w:szCs w:val="20"/>
    </w:rPr>
  </w:style>
  <w:style w:type="character" w:customStyle="1" w:styleId="WW8Num29z0">
    <w:name w:val="WW8Num29z0"/>
    <w:rsid w:val="00963E5A"/>
    <w:rPr>
      <w:rFonts w:ascii="Garamond" w:hAnsi="Garamond" w:cs="Garamond"/>
      <w:b/>
      <w:bCs/>
      <w:sz w:val="20"/>
      <w:szCs w:val="20"/>
    </w:rPr>
  </w:style>
  <w:style w:type="character" w:customStyle="1" w:styleId="WW8Num30z0">
    <w:name w:val="WW8Num30z0"/>
    <w:rsid w:val="00963E5A"/>
    <w:rPr>
      <w:rFonts w:ascii="Garamond" w:hAnsi="Garamond" w:cs="Garamond"/>
      <w:sz w:val="20"/>
      <w:szCs w:val="20"/>
    </w:rPr>
  </w:style>
  <w:style w:type="character" w:customStyle="1" w:styleId="WW8Num31z0">
    <w:name w:val="WW8Num31z0"/>
    <w:rsid w:val="00963E5A"/>
    <w:rPr>
      <w:rFonts w:ascii="Garamond" w:hAnsi="Garamond" w:cs="Garamond"/>
      <w:sz w:val="20"/>
      <w:szCs w:val="20"/>
    </w:rPr>
  </w:style>
  <w:style w:type="character" w:customStyle="1" w:styleId="WW8Num32z0">
    <w:name w:val="WW8Num32z0"/>
    <w:rsid w:val="00963E5A"/>
  </w:style>
  <w:style w:type="character" w:customStyle="1" w:styleId="WW8Num33z0">
    <w:name w:val="WW8Num33z0"/>
    <w:rsid w:val="00963E5A"/>
    <w:rPr>
      <w:rFonts w:ascii="Garamond" w:eastAsia="Garamond" w:hAnsi="Garamond" w:cs="Garamond"/>
      <w:sz w:val="20"/>
      <w:szCs w:val="20"/>
    </w:rPr>
  </w:style>
  <w:style w:type="character" w:customStyle="1" w:styleId="WW8Num34z0">
    <w:name w:val="WW8Num34z0"/>
    <w:rsid w:val="00963E5A"/>
    <w:rPr>
      <w:i w:val="0"/>
    </w:rPr>
  </w:style>
  <w:style w:type="character" w:customStyle="1" w:styleId="WW8Num34z1">
    <w:name w:val="WW8Num34z1"/>
    <w:rsid w:val="00963E5A"/>
  </w:style>
  <w:style w:type="character" w:customStyle="1" w:styleId="WW8Num34z2">
    <w:name w:val="WW8Num34z2"/>
    <w:rsid w:val="00963E5A"/>
  </w:style>
  <w:style w:type="character" w:customStyle="1" w:styleId="WW8Num34z3">
    <w:name w:val="WW8Num34z3"/>
    <w:rsid w:val="00963E5A"/>
  </w:style>
  <w:style w:type="character" w:customStyle="1" w:styleId="WW8Num34z4">
    <w:name w:val="WW8Num34z4"/>
    <w:rsid w:val="00963E5A"/>
  </w:style>
  <w:style w:type="character" w:customStyle="1" w:styleId="WW8Num34z5">
    <w:name w:val="WW8Num34z5"/>
    <w:rsid w:val="00963E5A"/>
  </w:style>
  <w:style w:type="character" w:customStyle="1" w:styleId="WW8Num34z6">
    <w:name w:val="WW8Num34z6"/>
    <w:rsid w:val="00963E5A"/>
  </w:style>
  <w:style w:type="character" w:customStyle="1" w:styleId="WW8Num34z7">
    <w:name w:val="WW8Num34z7"/>
    <w:rsid w:val="00963E5A"/>
  </w:style>
  <w:style w:type="character" w:customStyle="1" w:styleId="WW8Num34z8">
    <w:name w:val="WW8Num34z8"/>
    <w:rsid w:val="00963E5A"/>
  </w:style>
  <w:style w:type="character" w:customStyle="1" w:styleId="WW8Num35z0">
    <w:name w:val="WW8Num35z0"/>
    <w:rsid w:val="00963E5A"/>
    <w:rPr>
      <w:rFonts w:cs="Times New Roman"/>
      <w:b/>
      <w:color w:val="000000"/>
    </w:rPr>
  </w:style>
  <w:style w:type="character" w:customStyle="1" w:styleId="WW8Num35z1">
    <w:name w:val="WW8Num35z1"/>
    <w:rsid w:val="00963E5A"/>
    <w:rPr>
      <w:rFonts w:ascii="Calibri" w:hAnsi="Calibri" w:cs="Times New Roman"/>
      <w:b w:val="0"/>
      <w:bCs w:val="0"/>
      <w:color w:val="000000"/>
    </w:rPr>
  </w:style>
  <w:style w:type="character" w:customStyle="1" w:styleId="WW8Num35z2">
    <w:name w:val="WW8Num35z2"/>
    <w:rsid w:val="00963E5A"/>
    <w:rPr>
      <w:rFonts w:cs="Times New Roman"/>
    </w:rPr>
  </w:style>
  <w:style w:type="character" w:customStyle="1" w:styleId="WW8Num35z3">
    <w:name w:val="WW8Num35z3"/>
    <w:rsid w:val="00963E5A"/>
    <w:rPr>
      <w:rFonts w:cs="Times New Roman"/>
      <w:b w:val="0"/>
      <w:bCs w:val="0"/>
      <w:i w:val="0"/>
      <w:iCs w:val="0"/>
      <w:sz w:val="20"/>
      <w:szCs w:val="20"/>
    </w:rPr>
  </w:style>
  <w:style w:type="character" w:customStyle="1" w:styleId="WW8Num36z0">
    <w:name w:val="WW8Num36z0"/>
    <w:rsid w:val="00963E5A"/>
  </w:style>
  <w:style w:type="character" w:customStyle="1" w:styleId="WW8Num36z1">
    <w:name w:val="WW8Num36z1"/>
    <w:rsid w:val="00963E5A"/>
  </w:style>
  <w:style w:type="character" w:customStyle="1" w:styleId="WW8Num36z2">
    <w:name w:val="WW8Num36z2"/>
    <w:rsid w:val="00963E5A"/>
  </w:style>
  <w:style w:type="character" w:customStyle="1" w:styleId="WW8Num36z3">
    <w:name w:val="WW8Num36z3"/>
    <w:rsid w:val="00963E5A"/>
  </w:style>
  <w:style w:type="character" w:customStyle="1" w:styleId="WW8Num36z4">
    <w:name w:val="WW8Num36z4"/>
    <w:rsid w:val="00963E5A"/>
  </w:style>
  <w:style w:type="character" w:customStyle="1" w:styleId="WW8Num36z5">
    <w:name w:val="WW8Num36z5"/>
    <w:rsid w:val="00963E5A"/>
  </w:style>
  <w:style w:type="character" w:customStyle="1" w:styleId="WW8Num36z6">
    <w:name w:val="WW8Num36z6"/>
    <w:rsid w:val="00963E5A"/>
  </w:style>
  <w:style w:type="character" w:customStyle="1" w:styleId="WW8Num36z7">
    <w:name w:val="WW8Num36z7"/>
    <w:rsid w:val="00963E5A"/>
  </w:style>
  <w:style w:type="character" w:customStyle="1" w:styleId="WW8Num36z8">
    <w:name w:val="WW8Num36z8"/>
    <w:rsid w:val="00963E5A"/>
  </w:style>
  <w:style w:type="character" w:customStyle="1" w:styleId="WW8Num37z0">
    <w:name w:val="WW8Num37z0"/>
    <w:rsid w:val="00963E5A"/>
    <w:rPr>
      <w:rFonts w:ascii="Garamond" w:hAnsi="Garamond" w:cs="Garamond"/>
      <w:b/>
      <w:sz w:val="20"/>
      <w:szCs w:val="20"/>
    </w:rPr>
  </w:style>
  <w:style w:type="character" w:customStyle="1" w:styleId="WW8Num37z1">
    <w:name w:val="WW8Num37z1"/>
    <w:rsid w:val="00963E5A"/>
  </w:style>
  <w:style w:type="character" w:customStyle="1" w:styleId="WW8Num37z2">
    <w:name w:val="WW8Num37z2"/>
    <w:rsid w:val="00963E5A"/>
  </w:style>
  <w:style w:type="character" w:customStyle="1" w:styleId="WW8Num37z3">
    <w:name w:val="WW8Num37z3"/>
    <w:rsid w:val="00963E5A"/>
  </w:style>
  <w:style w:type="character" w:customStyle="1" w:styleId="WW8Num37z4">
    <w:name w:val="WW8Num37z4"/>
    <w:rsid w:val="00963E5A"/>
  </w:style>
  <w:style w:type="character" w:customStyle="1" w:styleId="WW8Num37z5">
    <w:name w:val="WW8Num37z5"/>
    <w:rsid w:val="00963E5A"/>
  </w:style>
  <w:style w:type="character" w:customStyle="1" w:styleId="WW8Num37z6">
    <w:name w:val="WW8Num37z6"/>
    <w:rsid w:val="00963E5A"/>
  </w:style>
  <w:style w:type="character" w:customStyle="1" w:styleId="WW8Num37z7">
    <w:name w:val="WW8Num37z7"/>
    <w:rsid w:val="00963E5A"/>
  </w:style>
  <w:style w:type="character" w:customStyle="1" w:styleId="WW8Num37z8">
    <w:name w:val="WW8Num37z8"/>
    <w:rsid w:val="00963E5A"/>
  </w:style>
  <w:style w:type="character" w:customStyle="1" w:styleId="WW8Num38z0">
    <w:name w:val="WW8Num38z0"/>
    <w:rsid w:val="00963E5A"/>
    <w:rPr>
      <w:rFonts w:ascii="Garamond" w:hAnsi="Garamond" w:cs="Garamond"/>
      <w:b w:val="0"/>
      <w:bCs/>
      <w:sz w:val="20"/>
      <w:szCs w:val="20"/>
    </w:rPr>
  </w:style>
  <w:style w:type="character" w:customStyle="1" w:styleId="WW8Num39z0">
    <w:name w:val="WW8Num39z0"/>
    <w:rsid w:val="00963E5A"/>
    <w:rPr>
      <w:rFonts w:ascii="Garamond" w:hAnsi="Garamond" w:cs="Garamond"/>
      <w:b w:val="0"/>
      <w:color w:val="000000"/>
    </w:rPr>
  </w:style>
  <w:style w:type="character" w:customStyle="1" w:styleId="WW8Num39z1">
    <w:name w:val="WW8Num39z1"/>
    <w:rsid w:val="00963E5A"/>
  </w:style>
  <w:style w:type="character" w:customStyle="1" w:styleId="WW8Num39z2">
    <w:name w:val="WW8Num39z2"/>
    <w:rsid w:val="00963E5A"/>
  </w:style>
  <w:style w:type="character" w:customStyle="1" w:styleId="WW8Num39z3">
    <w:name w:val="WW8Num39z3"/>
    <w:rsid w:val="00963E5A"/>
  </w:style>
  <w:style w:type="character" w:customStyle="1" w:styleId="WW8Num39z4">
    <w:name w:val="WW8Num39z4"/>
    <w:rsid w:val="00963E5A"/>
  </w:style>
  <w:style w:type="character" w:customStyle="1" w:styleId="WW8Num39z5">
    <w:name w:val="WW8Num39z5"/>
    <w:rsid w:val="00963E5A"/>
  </w:style>
  <w:style w:type="character" w:customStyle="1" w:styleId="WW8Num39z6">
    <w:name w:val="WW8Num39z6"/>
    <w:rsid w:val="00963E5A"/>
  </w:style>
  <w:style w:type="character" w:customStyle="1" w:styleId="WW8Num39z7">
    <w:name w:val="WW8Num39z7"/>
    <w:rsid w:val="00963E5A"/>
  </w:style>
  <w:style w:type="character" w:customStyle="1" w:styleId="WW8Num39z8">
    <w:name w:val="WW8Num39z8"/>
    <w:rsid w:val="00963E5A"/>
  </w:style>
  <w:style w:type="character" w:customStyle="1" w:styleId="WW8Num40z0">
    <w:name w:val="WW8Num40z0"/>
    <w:rsid w:val="00963E5A"/>
    <w:rPr>
      <w:rFonts w:ascii="Symbol" w:hAnsi="Symbol" w:cs="Symbol"/>
    </w:rPr>
  </w:style>
  <w:style w:type="character" w:customStyle="1" w:styleId="WW8Num40z1">
    <w:name w:val="WW8Num40z1"/>
    <w:rsid w:val="00963E5A"/>
    <w:rPr>
      <w:rFonts w:ascii="Courier New" w:hAnsi="Courier New" w:cs="Courier New"/>
    </w:rPr>
  </w:style>
  <w:style w:type="character" w:customStyle="1" w:styleId="WW8Num40z2">
    <w:name w:val="WW8Num40z2"/>
    <w:rsid w:val="00963E5A"/>
    <w:rPr>
      <w:rFonts w:ascii="Wingdings" w:hAnsi="Wingdings" w:cs="Wingdings"/>
    </w:rPr>
  </w:style>
  <w:style w:type="character" w:customStyle="1" w:styleId="WW8Num41z0">
    <w:name w:val="WW8Num41z0"/>
    <w:rsid w:val="00963E5A"/>
    <w:rPr>
      <w:rFonts w:ascii="Garamond" w:eastAsia="Garamond" w:hAnsi="Garamond" w:cs="Garamond"/>
      <w:b/>
      <w:bCs/>
      <w:sz w:val="20"/>
      <w:szCs w:val="20"/>
    </w:rPr>
  </w:style>
  <w:style w:type="character" w:customStyle="1" w:styleId="WW8Num42z0">
    <w:name w:val="WW8Num42z0"/>
    <w:rsid w:val="00963E5A"/>
    <w:rPr>
      <w:rFonts w:ascii="Garamond" w:hAnsi="Garamond" w:cs="Garamond"/>
      <w:sz w:val="20"/>
      <w:szCs w:val="20"/>
    </w:rPr>
  </w:style>
  <w:style w:type="character" w:customStyle="1" w:styleId="WW8Num43z0">
    <w:name w:val="WW8Num43z0"/>
    <w:rsid w:val="00963E5A"/>
  </w:style>
  <w:style w:type="character" w:customStyle="1" w:styleId="WW8Num44z0">
    <w:name w:val="WW8Num44z0"/>
    <w:rsid w:val="00963E5A"/>
    <w:rPr>
      <w:rFonts w:ascii="Garamond" w:hAnsi="Garamond" w:cs="Garamond"/>
      <w:b/>
      <w:sz w:val="20"/>
      <w:szCs w:val="20"/>
    </w:rPr>
  </w:style>
  <w:style w:type="character" w:customStyle="1" w:styleId="WW8Num44z1">
    <w:name w:val="WW8Num44z1"/>
    <w:rsid w:val="00963E5A"/>
  </w:style>
  <w:style w:type="character" w:customStyle="1" w:styleId="WW8Num44z2">
    <w:name w:val="WW8Num44z2"/>
    <w:rsid w:val="00963E5A"/>
  </w:style>
  <w:style w:type="character" w:customStyle="1" w:styleId="WW8Num44z3">
    <w:name w:val="WW8Num44z3"/>
    <w:rsid w:val="00963E5A"/>
  </w:style>
  <w:style w:type="character" w:customStyle="1" w:styleId="WW8Num44z4">
    <w:name w:val="WW8Num44z4"/>
    <w:rsid w:val="00963E5A"/>
  </w:style>
  <w:style w:type="character" w:customStyle="1" w:styleId="WW8Num44z5">
    <w:name w:val="WW8Num44z5"/>
    <w:rsid w:val="00963E5A"/>
  </w:style>
  <w:style w:type="character" w:customStyle="1" w:styleId="WW8Num44z6">
    <w:name w:val="WW8Num44z6"/>
    <w:rsid w:val="00963E5A"/>
  </w:style>
  <w:style w:type="character" w:customStyle="1" w:styleId="WW8Num44z7">
    <w:name w:val="WW8Num44z7"/>
    <w:rsid w:val="00963E5A"/>
  </w:style>
  <w:style w:type="character" w:customStyle="1" w:styleId="WW8Num44z8">
    <w:name w:val="WW8Num44z8"/>
    <w:rsid w:val="00963E5A"/>
  </w:style>
  <w:style w:type="character" w:customStyle="1" w:styleId="WW8Num45z0">
    <w:name w:val="WW8Num45z0"/>
    <w:rsid w:val="00963E5A"/>
    <w:rPr>
      <w:rFonts w:ascii="Garamond" w:hAnsi="Garamond" w:cs="Garamond"/>
      <w:sz w:val="20"/>
      <w:szCs w:val="20"/>
    </w:rPr>
  </w:style>
  <w:style w:type="character" w:customStyle="1" w:styleId="WW8Num45z1">
    <w:name w:val="WW8Num45z1"/>
    <w:rsid w:val="00963E5A"/>
  </w:style>
  <w:style w:type="character" w:customStyle="1" w:styleId="WW8Num45z2">
    <w:name w:val="WW8Num45z2"/>
    <w:rsid w:val="00963E5A"/>
  </w:style>
  <w:style w:type="character" w:customStyle="1" w:styleId="WW8Num45z3">
    <w:name w:val="WW8Num45z3"/>
    <w:rsid w:val="00963E5A"/>
  </w:style>
  <w:style w:type="character" w:customStyle="1" w:styleId="WW8Num45z4">
    <w:name w:val="WW8Num45z4"/>
    <w:rsid w:val="00963E5A"/>
  </w:style>
  <w:style w:type="character" w:customStyle="1" w:styleId="WW8Num45z5">
    <w:name w:val="WW8Num45z5"/>
    <w:rsid w:val="00963E5A"/>
  </w:style>
  <w:style w:type="character" w:customStyle="1" w:styleId="WW8Num45z6">
    <w:name w:val="WW8Num45z6"/>
    <w:rsid w:val="00963E5A"/>
  </w:style>
  <w:style w:type="character" w:customStyle="1" w:styleId="WW8Num45z7">
    <w:name w:val="WW8Num45z7"/>
    <w:rsid w:val="00963E5A"/>
  </w:style>
  <w:style w:type="character" w:customStyle="1" w:styleId="WW8Num45z8">
    <w:name w:val="WW8Num45z8"/>
    <w:rsid w:val="00963E5A"/>
  </w:style>
  <w:style w:type="character" w:customStyle="1" w:styleId="WW8Num46z0">
    <w:name w:val="WW8Num46z0"/>
    <w:rsid w:val="00963E5A"/>
  </w:style>
  <w:style w:type="character" w:customStyle="1" w:styleId="WW8Num46z1">
    <w:name w:val="WW8Num46z1"/>
    <w:rsid w:val="00963E5A"/>
    <w:rPr>
      <w:rFonts w:ascii="Garamond" w:eastAsia="MS PGothic" w:hAnsi="Garamond" w:cs="Garamond"/>
      <w:position w:val="0"/>
      <w:sz w:val="20"/>
      <w:szCs w:val="20"/>
      <w:vertAlign w:val="superscript"/>
    </w:rPr>
  </w:style>
  <w:style w:type="character" w:customStyle="1" w:styleId="WW8Num46z2">
    <w:name w:val="WW8Num46z2"/>
    <w:rsid w:val="00963E5A"/>
  </w:style>
  <w:style w:type="character" w:customStyle="1" w:styleId="WW8Num46z3">
    <w:name w:val="WW8Num46z3"/>
    <w:rsid w:val="00963E5A"/>
  </w:style>
  <w:style w:type="character" w:customStyle="1" w:styleId="WW8Num46z4">
    <w:name w:val="WW8Num46z4"/>
    <w:rsid w:val="00963E5A"/>
  </w:style>
  <w:style w:type="character" w:customStyle="1" w:styleId="WW8Num46z5">
    <w:name w:val="WW8Num46z5"/>
    <w:rsid w:val="00963E5A"/>
  </w:style>
  <w:style w:type="character" w:customStyle="1" w:styleId="WW8Num46z6">
    <w:name w:val="WW8Num46z6"/>
    <w:rsid w:val="00963E5A"/>
  </w:style>
  <w:style w:type="character" w:customStyle="1" w:styleId="WW8Num46z7">
    <w:name w:val="WW8Num46z7"/>
    <w:rsid w:val="00963E5A"/>
  </w:style>
  <w:style w:type="character" w:customStyle="1" w:styleId="WW8Num46z8">
    <w:name w:val="WW8Num46z8"/>
    <w:rsid w:val="00963E5A"/>
  </w:style>
  <w:style w:type="character" w:customStyle="1" w:styleId="WW8Num47z0">
    <w:name w:val="WW8Num47z0"/>
    <w:rsid w:val="00963E5A"/>
    <w:rPr>
      <w:rFonts w:ascii="Courier New" w:hAnsi="Courier New" w:cs="Courier New"/>
    </w:rPr>
  </w:style>
  <w:style w:type="character" w:customStyle="1" w:styleId="WW8Num47z2">
    <w:name w:val="WW8Num47z2"/>
    <w:rsid w:val="00963E5A"/>
    <w:rPr>
      <w:rFonts w:ascii="Wingdings" w:hAnsi="Wingdings" w:cs="Wingdings"/>
    </w:rPr>
  </w:style>
  <w:style w:type="character" w:customStyle="1" w:styleId="WW8Num47z3">
    <w:name w:val="WW8Num47z3"/>
    <w:rsid w:val="00963E5A"/>
    <w:rPr>
      <w:rFonts w:ascii="Symbol" w:hAnsi="Symbol" w:cs="Symbol"/>
    </w:rPr>
  </w:style>
  <w:style w:type="character" w:customStyle="1" w:styleId="WW8Num48z0">
    <w:name w:val="WW8Num48z0"/>
    <w:rsid w:val="00963E5A"/>
    <w:rPr>
      <w:rFonts w:ascii="Garamond" w:hAnsi="Garamond" w:cs="Garamond"/>
      <w:b/>
      <w:sz w:val="20"/>
      <w:szCs w:val="20"/>
    </w:rPr>
  </w:style>
  <w:style w:type="character" w:customStyle="1" w:styleId="WW8Num48z2">
    <w:name w:val="WW8Num48z2"/>
    <w:rsid w:val="00963E5A"/>
    <w:rPr>
      <w:rFonts w:ascii="Garamond" w:hAnsi="Garamond" w:cs="Garamond"/>
      <w:b/>
      <w:color w:val="000000"/>
      <w:sz w:val="20"/>
      <w:szCs w:val="20"/>
    </w:rPr>
  </w:style>
  <w:style w:type="character" w:customStyle="1" w:styleId="WW8Num49z0">
    <w:name w:val="WW8Num49z0"/>
    <w:rsid w:val="00963E5A"/>
  </w:style>
  <w:style w:type="character" w:customStyle="1" w:styleId="WW8Num50z0">
    <w:name w:val="WW8Num50z0"/>
    <w:rsid w:val="00963E5A"/>
    <w:rPr>
      <w:rFonts w:ascii="Symbol" w:hAnsi="Symbol" w:cs="Symbol"/>
      <w:sz w:val="20"/>
      <w:szCs w:val="20"/>
    </w:rPr>
  </w:style>
  <w:style w:type="character" w:customStyle="1" w:styleId="WW8Num50z1">
    <w:name w:val="WW8Num50z1"/>
    <w:rsid w:val="00963E5A"/>
  </w:style>
  <w:style w:type="character" w:customStyle="1" w:styleId="WW8Num50z2">
    <w:name w:val="WW8Num50z2"/>
    <w:rsid w:val="00963E5A"/>
  </w:style>
  <w:style w:type="character" w:customStyle="1" w:styleId="WW8Num50z3">
    <w:name w:val="WW8Num50z3"/>
    <w:rsid w:val="00963E5A"/>
  </w:style>
  <w:style w:type="character" w:customStyle="1" w:styleId="WW8Num50z4">
    <w:name w:val="WW8Num50z4"/>
    <w:rsid w:val="00963E5A"/>
  </w:style>
  <w:style w:type="character" w:customStyle="1" w:styleId="WW8Num50z5">
    <w:name w:val="WW8Num50z5"/>
    <w:rsid w:val="00963E5A"/>
  </w:style>
  <w:style w:type="character" w:customStyle="1" w:styleId="WW8Num50z6">
    <w:name w:val="WW8Num50z6"/>
    <w:rsid w:val="00963E5A"/>
  </w:style>
  <w:style w:type="character" w:customStyle="1" w:styleId="WW8Num50z7">
    <w:name w:val="WW8Num50z7"/>
    <w:rsid w:val="00963E5A"/>
  </w:style>
  <w:style w:type="character" w:customStyle="1" w:styleId="WW8Num50z8">
    <w:name w:val="WW8Num50z8"/>
    <w:rsid w:val="00963E5A"/>
  </w:style>
  <w:style w:type="character" w:customStyle="1" w:styleId="WW8Num51z0">
    <w:name w:val="WW8Num51z0"/>
    <w:rsid w:val="00963E5A"/>
  </w:style>
  <w:style w:type="character" w:customStyle="1" w:styleId="WW8Num52z0">
    <w:name w:val="WW8Num52z0"/>
    <w:rsid w:val="00963E5A"/>
    <w:rPr>
      <w:rFonts w:ascii="Garamond" w:hAnsi="Garamond" w:cs="Garamond"/>
      <w:b/>
      <w:sz w:val="20"/>
      <w:szCs w:val="20"/>
    </w:rPr>
  </w:style>
  <w:style w:type="character" w:customStyle="1" w:styleId="WW8Num53z0">
    <w:name w:val="WW8Num53z0"/>
    <w:rsid w:val="00963E5A"/>
  </w:style>
  <w:style w:type="character" w:customStyle="1" w:styleId="WW8Num53z1">
    <w:name w:val="WW8Num53z1"/>
    <w:rsid w:val="00963E5A"/>
  </w:style>
  <w:style w:type="character" w:customStyle="1" w:styleId="WW8Num53z2">
    <w:name w:val="WW8Num53z2"/>
    <w:rsid w:val="00963E5A"/>
  </w:style>
  <w:style w:type="character" w:customStyle="1" w:styleId="WW8Num53z3">
    <w:name w:val="WW8Num53z3"/>
    <w:rsid w:val="00963E5A"/>
  </w:style>
  <w:style w:type="character" w:customStyle="1" w:styleId="WW8Num53z4">
    <w:name w:val="WW8Num53z4"/>
    <w:rsid w:val="00963E5A"/>
  </w:style>
  <w:style w:type="character" w:customStyle="1" w:styleId="WW8Num53z5">
    <w:name w:val="WW8Num53z5"/>
    <w:rsid w:val="00963E5A"/>
  </w:style>
  <w:style w:type="character" w:customStyle="1" w:styleId="WW8Num53z6">
    <w:name w:val="WW8Num53z6"/>
    <w:rsid w:val="00963E5A"/>
  </w:style>
  <w:style w:type="character" w:customStyle="1" w:styleId="WW8Num53z7">
    <w:name w:val="WW8Num53z7"/>
    <w:rsid w:val="00963E5A"/>
  </w:style>
  <w:style w:type="character" w:customStyle="1" w:styleId="WW8Num53z8">
    <w:name w:val="WW8Num53z8"/>
    <w:rsid w:val="00963E5A"/>
  </w:style>
  <w:style w:type="character" w:customStyle="1" w:styleId="WW8Num54z0">
    <w:name w:val="WW8Num54z0"/>
    <w:rsid w:val="00963E5A"/>
    <w:rPr>
      <w:rFonts w:ascii="Garamond" w:eastAsia="Garamond" w:hAnsi="Garamond" w:cs="Garamond"/>
      <w:b/>
      <w:sz w:val="20"/>
      <w:szCs w:val="20"/>
    </w:rPr>
  </w:style>
  <w:style w:type="character" w:customStyle="1" w:styleId="WW8Num55z0">
    <w:name w:val="WW8Num55z0"/>
    <w:rsid w:val="00963E5A"/>
  </w:style>
  <w:style w:type="character" w:customStyle="1" w:styleId="WW8Num56z0">
    <w:name w:val="WW8Num56z0"/>
    <w:rsid w:val="00963E5A"/>
    <w:rPr>
      <w:rFonts w:ascii="Garamond" w:hAnsi="Garamond" w:cs="Garamond"/>
      <w:b/>
      <w:sz w:val="20"/>
      <w:szCs w:val="20"/>
    </w:rPr>
  </w:style>
  <w:style w:type="character" w:customStyle="1" w:styleId="WW8Num57z0">
    <w:name w:val="WW8Num57z0"/>
    <w:rsid w:val="00963E5A"/>
    <w:rPr>
      <w:rFonts w:ascii="Garamond" w:hAnsi="Garamond" w:cs="Garamond"/>
      <w:b/>
      <w:bCs/>
      <w:sz w:val="20"/>
      <w:szCs w:val="20"/>
    </w:rPr>
  </w:style>
  <w:style w:type="character" w:customStyle="1" w:styleId="WW8Num58z0">
    <w:name w:val="WW8Num58z0"/>
    <w:rsid w:val="00963E5A"/>
    <w:rPr>
      <w:rFonts w:ascii="Garamond" w:hAnsi="Garamond" w:cs="Garamond"/>
      <w:b/>
      <w:sz w:val="20"/>
      <w:szCs w:val="20"/>
    </w:rPr>
  </w:style>
  <w:style w:type="character" w:customStyle="1" w:styleId="WW8Num59z0">
    <w:name w:val="WW8Num59z0"/>
    <w:rsid w:val="00963E5A"/>
    <w:rPr>
      <w:rFonts w:ascii="Garamond" w:eastAsia="Calibri" w:hAnsi="Garamond" w:cs="Garamond"/>
      <w:b/>
      <w:bCs/>
      <w:sz w:val="20"/>
      <w:szCs w:val="20"/>
    </w:rPr>
  </w:style>
  <w:style w:type="character" w:customStyle="1" w:styleId="WW8Num60z0">
    <w:name w:val="WW8Num60z0"/>
    <w:rsid w:val="00963E5A"/>
    <w:rPr>
      <w:rFonts w:ascii="Garamond" w:hAnsi="Garamond" w:cs="Garamond"/>
      <w:b/>
      <w:sz w:val="20"/>
      <w:szCs w:val="20"/>
    </w:rPr>
  </w:style>
  <w:style w:type="character" w:customStyle="1" w:styleId="WW8Num60z1">
    <w:name w:val="WW8Num60z1"/>
    <w:rsid w:val="00963E5A"/>
  </w:style>
  <w:style w:type="character" w:customStyle="1" w:styleId="WW8Num60z2">
    <w:name w:val="WW8Num60z2"/>
    <w:rsid w:val="00963E5A"/>
  </w:style>
  <w:style w:type="character" w:customStyle="1" w:styleId="WW8Num60z3">
    <w:name w:val="WW8Num60z3"/>
    <w:rsid w:val="00963E5A"/>
  </w:style>
  <w:style w:type="character" w:customStyle="1" w:styleId="WW8Num60z4">
    <w:name w:val="WW8Num60z4"/>
    <w:rsid w:val="00963E5A"/>
  </w:style>
  <w:style w:type="character" w:customStyle="1" w:styleId="WW8Num60z5">
    <w:name w:val="WW8Num60z5"/>
    <w:rsid w:val="00963E5A"/>
  </w:style>
  <w:style w:type="character" w:customStyle="1" w:styleId="WW8Num60z6">
    <w:name w:val="WW8Num60z6"/>
    <w:rsid w:val="00963E5A"/>
  </w:style>
  <w:style w:type="character" w:customStyle="1" w:styleId="WW8Num60z7">
    <w:name w:val="WW8Num60z7"/>
    <w:rsid w:val="00963E5A"/>
  </w:style>
  <w:style w:type="character" w:customStyle="1" w:styleId="WW8Num60z8">
    <w:name w:val="WW8Num60z8"/>
    <w:rsid w:val="00963E5A"/>
  </w:style>
  <w:style w:type="character" w:customStyle="1" w:styleId="WW8Num61z0">
    <w:name w:val="WW8Num61z0"/>
    <w:rsid w:val="00963E5A"/>
    <w:rPr>
      <w:rFonts w:ascii="Garamond" w:hAnsi="Garamond" w:cs="Times New Roman"/>
      <w:sz w:val="20"/>
      <w:szCs w:val="20"/>
    </w:rPr>
  </w:style>
  <w:style w:type="character" w:customStyle="1" w:styleId="WW8Num62z0">
    <w:name w:val="WW8Num62z0"/>
    <w:rsid w:val="00963E5A"/>
    <w:rPr>
      <w:rFonts w:ascii="Symbol" w:hAnsi="Symbol" w:cs="Symbol"/>
      <w:sz w:val="20"/>
      <w:szCs w:val="20"/>
    </w:rPr>
  </w:style>
  <w:style w:type="character" w:customStyle="1" w:styleId="WW8Num62z1">
    <w:name w:val="WW8Num62z1"/>
    <w:rsid w:val="00963E5A"/>
    <w:rPr>
      <w:rFonts w:ascii="Courier New" w:hAnsi="Courier New" w:cs="Courier New"/>
    </w:rPr>
  </w:style>
  <w:style w:type="character" w:customStyle="1" w:styleId="WW8Num62z2">
    <w:name w:val="WW8Num62z2"/>
    <w:rsid w:val="00963E5A"/>
    <w:rPr>
      <w:rFonts w:ascii="Wingdings" w:hAnsi="Wingdings" w:cs="Wingdings"/>
    </w:rPr>
  </w:style>
  <w:style w:type="character" w:customStyle="1" w:styleId="WW8Num63z0">
    <w:name w:val="WW8Num63z0"/>
    <w:rsid w:val="00963E5A"/>
    <w:rPr>
      <w:rFonts w:ascii="Garamond" w:hAnsi="Garamond" w:cs="Times New Roman"/>
      <w:b/>
      <w:sz w:val="20"/>
      <w:szCs w:val="20"/>
    </w:rPr>
  </w:style>
  <w:style w:type="character" w:customStyle="1" w:styleId="WW8Num64z0">
    <w:name w:val="WW8Num64z0"/>
    <w:rsid w:val="00963E5A"/>
    <w:rPr>
      <w:rFonts w:ascii="Garamond" w:hAnsi="Garamond" w:cs="Garamond"/>
      <w:b/>
      <w:bCs/>
      <w:sz w:val="20"/>
      <w:szCs w:val="20"/>
    </w:rPr>
  </w:style>
  <w:style w:type="character" w:customStyle="1" w:styleId="WW8Num65z0">
    <w:name w:val="WW8Num65z0"/>
    <w:rsid w:val="00963E5A"/>
  </w:style>
  <w:style w:type="character" w:customStyle="1" w:styleId="WW8Num66z0">
    <w:name w:val="WW8Num66z0"/>
    <w:rsid w:val="00963E5A"/>
  </w:style>
  <w:style w:type="character" w:customStyle="1" w:styleId="WW8Num67z0">
    <w:name w:val="WW8Num67z0"/>
    <w:rsid w:val="00963E5A"/>
    <w:rPr>
      <w:rFonts w:ascii="Garamond" w:hAnsi="Garamond" w:cs="Garamond"/>
      <w:b/>
      <w:bCs/>
      <w:sz w:val="20"/>
      <w:szCs w:val="20"/>
    </w:rPr>
  </w:style>
  <w:style w:type="character" w:customStyle="1" w:styleId="WW8Num68z0">
    <w:name w:val="WW8Num68z0"/>
    <w:rsid w:val="00963E5A"/>
    <w:rPr>
      <w:rFonts w:ascii="Garamond" w:hAnsi="Garamond" w:cs="Times New Roman"/>
      <w:b/>
      <w:sz w:val="20"/>
      <w:szCs w:val="20"/>
    </w:rPr>
  </w:style>
  <w:style w:type="character" w:customStyle="1" w:styleId="WW8Num69z0">
    <w:name w:val="WW8Num69z0"/>
    <w:rsid w:val="00963E5A"/>
  </w:style>
  <w:style w:type="character" w:customStyle="1" w:styleId="WW8Num69z1">
    <w:name w:val="WW8Num69z1"/>
    <w:rsid w:val="00963E5A"/>
  </w:style>
  <w:style w:type="character" w:customStyle="1" w:styleId="WW8Num69z2">
    <w:name w:val="WW8Num69z2"/>
    <w:rsid w:val="00963E5A"/>
  </w:style>
  <w:style w:type="character" w:customStyle="1" w:styleId="WW8Num69z3">
    <w:name w:val="WW8Num69z3"/>
    <w:rsid w:val="00963E5A"/>
  </w:style>
  <w:style w:type="character" w:customStyle="1" w:styleId="WW8Num69z4">
    <w:name w:val="WW8Num69z4"/>
    <w:rsid w:val="00963E5A"/>
  </w:style>
  <w:style w:type="character" w:customStyle="1" w:styleId="WW8Num69z5">
    <w:name w:val="WW8Num69z5"/>
    <w:rsid w:val="00963E5A"/>
  </w:style>
  <w:style w:type="character" w:customStyle="1" w:styleId="WW8Num69z6">
    <w:name w:val="WW8Num69z6"/>
    <w:rsid w:val="00963E5A"/>
  </w:style>
  <w:style w:type="character" w:customStyle="1" w:styleId="WW8Num69z7">
    <w:name w:val="WW8Num69z7"/>
    <w:rsid w:val="00963E5A"/>
  </w:style>
  <w:style w:type="character" w:customStyle="1" w:styleId="WW8Num69z8">
    <w:name w:val="WW8Num69z8"/>
    <w:rsid w:val="00963E5A"/>
  </w:style>
  <w:style w:type="character" w:customStyle="1" w:styleId="WW8Num70z0">
    <w:name w:val="WW8Num70z0"/>
    <w:rsid w:val="00963E5A"/>
  </w:style>
  <w:style w:type="character" w:customStyle="1" w:styleId="WW8Num71z0">
    <w:name w:val="WW8Num71z0"/>
    <w:rsid w:val="00963E5A"/>
    <w:rPr>
      <w:rFonts w:ascii="Garamond" w:hAnsi="Garamond" w:cs="Garamond"/>
      <w:b/>
      <w:bCs/>
      <w:sz w:val="20"/>
      <w:szCs w:val="20"/>
    </w:rPr>
  </w:style>
  <w:style w:type="character" w:customStyle="1" w:styleId="WW8Num71z1">
    <w:name w:val="WW8Num71z1"/>
    <w:rsid w:val="00963E5A"/>
  </w:style>
  <w:style w:type="character" w:customStyle="1" w:styleId="WW8Num71z2">
    <w:name w:val="WW8Num71z2"/>
    <w:rsid w:val="00963E5A"/>
  </w:style>
  <w:style w:type="character" w:customStyle="1" w:styleId="WW8Num71z3">
    <w:name w:val="WW8Num71z3"/>
    <w:rsid w:val="00963E5A"/>
  </w:style>
  <w:style w:type="character" w:customStyle="1" w:styleId="WW8Num71z4">
    <w:name w:val="WW8Num71z4"/>
    <w:rsid w:val="00963E5A"/>
  </w:style>
  <w:style w:type="character" w:customStyle="1" w:styleId="WW8Num71z5">
    <w:name w:val="WW8Num71z5"/>
    <w:rsid w:val="00963E5A"/>
  </w:style>
  <w:style w:type="character" w:customStyle="1" w:styleId="WW8Num71z6">
    <w:name w:val="WW8Num71z6"/>
    <w:rsid w:val="00963E5A"/>
  </w:style>
  <w:style w:type="character" w:customStyle="1" w:styleId="WW8Num71z7">
    <w:name w:val="WW8Num71z7"/>
    <w:rsid w:val="00963E5A"/>
  </w:style>
  <w:style w:type="character" w:customStyle="1" w:styleId="WW8Num71z8">
    <w:name w:val="WW8Num71z8"/>
    <w:rsid w:val="00963E5A"/>
  </w:style>
  <w:style w:type="character" w:customStyle="1" w:styleId="WW8Num72z0">
    <w:name w:val="WW8Num72z0"/>
    <w:rsid w:val="00963E5A"/>
    <w:rPr>
      <w:rFonts w:ascii="Garamond" w:hAnsi="Garamond" w:cs="Tahoma"/>
      <w:b/>
      <w:sz w:val="20"/>
      <w:szCs w:val="20"/>
    </w:rPr>
  </w:style>
  <w:style w:type="character" w:customStyle="1" w:styleId="WW8Num73z0">
    <w:name w:val="WW8Num73z0"/>
    <w:rsid w:val="00963E5A"/>
    <w:rPr>
      <w:rFonts w:ascii="Garamond" w:eastAsia="Garamond" w:hAnsi="Garamond" w:cs="Garamond"/>
      <w:b w:val="0"/>
      <w:bCs/>
      <w:sz w:val="20"/>
      <w:szCs w:val="20"/>
    </w:rPr>
  </w:style>
  <w:style w:type="character" w:customStyle="1" w:styleId="WW8Num73z1">
    <w:name w:val="WW8Num73z1"/>
    <w:rsid w:val="00963E5A"/>
    <w:rPr>
      <w:rFonts w:ascii="Garamond" w:hAnsi="Garamond" w:cs="Garamond"/>
      <w:b/>
      <w:bCs/>
      <w:sz w:val="20"/>
      <w:szCs w:val="20"/>
      <w:lang w:val="en-US"/>
    </w:rPr>
  </w:style>
  <w:style w:type="character" w:customStyle="1" w:styleId="WW8Num74z0">
    <w:name w:val="WW8Num74z0"/>
    <w:rsid w:val="00963E5A"/>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qFormat/>
    <w:rsid w:val="00963E5A"/>
  </w:style>
  <w:style w:type="character" w:customStyle="1" w:styleId="Internetlink">
    <w:name w:val="Internet link"/>
    <w:rsid w:val="00963E5A"/>
    <w:rPr>
      <w:rFonts w:cs="Times New Roman"/>
      <w:color w:val="0000FF"/>
      <w:u w:val="single"/>
    </w:rPr>
  </w:style>
  <w:style w:type="character" w:customStyle="1" w:styleId="Znak">
    <w:name w:val="Znak"/>
    <w:rsid w:val="00963E5A"/>
    <w:rPr>
      <w:b/>
      <w:bCs/>
      <w:sz w:val="24"/>
      <w:szCs w:val="24"/>
      <w:lang w:val="en-US"/>
    </w:rPr>
  </w:style>
  <w:style w:type="character" w:customStyle="1" w:styleId="StrongEmphasis">
    <w:name w:val="Strong Emphasis"/>
    <w:rsid w:val="00963E5A"/>
    <w:rPr>
      <w:b/>
      <w:bCs/>
    </w:rPr>
  </w:style>
  <w:style w:type="character" w:customStyle="1" w:styleId="WW-Znak">
    <w:name w:val="WW- Znak"/>
    <w:rsid w:val="00963E5A"/>
    <w:rPr>
      <w:sz w:val="24"/>
      <w:szCs w:val="22"/>
    </w:rPr>
  </w:style>
  <w:style w:type="character" w:customStyle="1" w:styleId="WW-Znak1">
    <w:name w:val="WW- Znak1"/>
    <w:rsid w:val="00963E5A"/>
    <w:rPr>
      <w:rFonts w:ascii="Calibri" w:hAnsi="Calibri" w:cs="Calibri"/>
      <w:sz w:val="22"/>
      <w:szCs w:val="22"/>
    </w:rPr>
  </w:style>
  <w:style w:type="character" w:customStyle="1" w:styleId="akapitdomyslny">
    <w:name w:val="akapitdomyslny"/>
    <w:rsid w:val="00963E5A"/>
    <w:rPr>
      <w:rFonts w:cs="Times New Roman"/>
      <w:sz w:val="20"/>
      <w:szCs w:val="20"/>
    </w:rPr>
  </w:style>
  <w:style w:type="character" w:customStyle="1" w:styleId="WW-Znak12">
    <w:name w:val="WW- Znak12"/>
    <w:rsid w:val="00963E5A"/>
    <w:rPr>
      <w:rFonts w:ascii="Arial" w:eastAsia="Andale Sans UI" w:hAnsi="Arial" w:cs="Arial"/>
      <w:kern w:val="3"/>
      <w:sz w:val="24"/>
      <w:szCs w:val="24"/>
    </w:rPr>
  </w:style>
  <w:style w:type="character" w:customStyle="1" w:styleId="WW-Znak123">
    <w:name w:val="WW- Znak123"/>
    <w:rsid w:val="00963E5A"/>
    <w:rPr>
      <w:b/>
      <w:bCs/>
      <w:sz w:val="28"/>
      <w:szCs w:val="24"/>
    </w:rPr>
  </w:style>
  <w:style w:type="character" w:customStyle="1" w:styleId="WW-Znak1234">
    <w:name w:val="WW- Znak1234"/>
    <w:rsid w:val="00963E5A"/>
    <w:rPr>
      <w:b/>
      <w:sz w:val="28"/>
      <w:szCs w:val="22"/>
    </w:rPr>
  </w:style>
  <w:style w:type="character" w:customStyle="1" w:styleId="WW-Znak12345">
    <w:name w:val="WW- Znak12345"/>
    <w:rsid w:val="00963E5A"/>
    <w:rPr>
      <w:rFonts w:eastAsia="Andale Sans UI"/>
      <w:kern w:val="3"/>
    </w:rPr>
  </w:style>
  <w:style w:type="character" w:customStyle="1" w:styleId="FootnoteSymbol">
    <w:name w:val="Footnote Symbol"/>
    <w:rsid w:val="00963E5A"/>
    <w:rPr>
      <w:position w:val="0"/>
      <w:vertAlign w:val="superscript"/>
    </w:rPr>
  </w:style>
  <w:style w:type="character" w:customStyle="1" w:styleId="WW-Znak123456">
    <w:name w:val="WW- Znak123456"/>
    <w:rsid w:val="00963E5A"/>
    <w:rPr>
      <w:sz w:val="22"/>
      <w:szCs w:val="22"/>
    </w:rPr>
  </w:style>
  <w:style w:type="character" w:customStyle="1" w:styleId="WW-Znak1234567">
    <w:name w:val="WW- Znak1234567"/>
    <w:rsid w:val="00963E5A"/>
    <w:rPr>
      <w:rFonts w:ascii="Tahoma" w:hAnsi="Tahoma" w:cs="Tahoma"/>
      <w:sz w:val="16"/>
      <w:szCs w:val="16"/>
    </w:rPr>
  </w:style>
  <w:style w:type="character" w:customStyle="1" w:styleId="AkapitzlistZnakZnak">
    <w:name w:val="Akapit z listą Znak Znak"/>
    <w:rsid w:val="00963E5A"/>
    <w:rPr>
      <w:rFonts w:eastAsia="Calibri"/>
      <w:sz w:val="24"/>
      <w:szCs w:val="24"/>
      <w:lang w:val="pl-PL" w:bidi="ar-SA"/>
    </w:rPr>
  </w:style>
  <w:style w:type="character" w:customStyle="1" w:styleId="WW-Znak12345678">
    <w:name w:val="WW- Znak12345678"/>
    <w:rsid w:val="00963E5A"/>
    <w:rPr>
      <w:sz w:val="22"/>
      <w:szCs w:val="22"/>
    </w:rPr>
  </w:style>
  <w:style w:type="character" w:customStyle="1" w:styleId="WW-Znak123456789">
    <w:name w:val="WW- Znak123456789"/>
    <w:rsid w:val="00963E5A"/>
    <w:rPr>
      <w:rFonts w:ascii="Cambria" w:eastAsia="Times New Roman" w:hAnsi="Cambria" w:cs="Times New Roman"/>
      <w:b/>
      <w:bCs/>
      <w:kern w:val="3"/>
      <w:sz w:val="32"/>
      <w:szCs w:val="32"/>
    </w:rPr>
  </w:style>
  <w:style w:type="character" w:customStyle="1" w:styleId="Numerstrony1">
    <w:name w:val="Numer strony1"/>
    <w:basedOn w:val="Domylnaczcionkaakapitu"/>
    <w:rsid w:val="00963E5A"/>
  </w:style>
  <w:style w:type="character" w:customStyle="1" w:styleId="apple-style-span">
    <w:name w:val="apple-style-span"/>
    <w:rsid w:val="00963E5A"/>
  </w:style>
  <w:style w:type="character" w:customStyle="1" w:styleId="WW-Znak12345678910">
    <w:name w:val="WW- Znak12345678910"/>
    <w:rsid w:val="00963E5A"/>
    <w:rPr>
      <w:sz w:val="22"/>
      <w:szCs w:val="22"/>
    </w:rPr>
  </w:style>
  <w:style w:type="character" w:customStyle="1" w:styleId="WW-Znak1234567891011">
    <w:name w:val="WW- Znak1234567891011"/>
    <w:rsid w:val="00963E5A"/>
    <w:rPr>
      <w:rFonts w:ascii="Calibri" w:eastAsia="Times New Roman" w:hAnsi="Calibri" w:cs="Times New Roman"/>
      <w:b/>
      <w:bCs/>
      <w:i/>
      <w:iCs/>
      <w:sz w:val="26"/>
      <w:szCs w:val="26"/>
    </w:rPr>
  </w:style>
  <w:style w:type="character" w:customStyle="1" w:styleId="WW-Znak123456789101112">
    <w:name w:val="WW- Znak123456789101112"/>
    <w:rsid w:val="00963E5A"/>
    <w:rPr>
      <w:rFonts w:ascii="Cambria" w:eastAsia="Times New Roman" w:hAnsi="Cambria" w:cs="Times New Roman"/>
      <w:sz w:val="22"/>
      <w:szCs w:val="22"/>
    </w:rPr>
  </w:style>
  <w:style w:type="character" w:customStyle="1" w:styleId="WW-Znak12345678910111213">
    <w:name w:val="WW- Znak12345678910111213"/>
    <w:rsid w:val="00963E5A"/>
    <w:rPr>
      <w:i/>
      <w:iCs/>
      <w:kern w:val="3"/>
      <w:sz w:val="24"/>
      <w:szCs w:val="24"/>
    </w:rPr>
  </w:style>
  <w:style w:type="character" w:customStyle="1" w:styleId="FontStyle14">
    <w:name w:val="Font Style14"/>
    <w:rsid w:val="00963E5A"/>
    <w:rPr>
      <w:rFonts w:ascii="Times New Roman" w:hAnsi="Times New Roman" w:cs="Times New Roman"/>
      <w:color w:val="000000"/>
      <w:sz w:val="18"/>
      <w:szCs w:val="18"/>
    </w:rPr>
  </w:style>
  <w:style w:type="character" w:customStyle="1" w:styleId="FontStyle12">
    <w:name w:val="Font Style12"/>
    <w:uiPriority w:val="99"/>
    <w:rsid w:val="00963E5A"/>
    <w:rPr>
      <w:rFonts w:ascii="Times New Roman" w:hAnsi="Times New Roman" w:cs="Times New Roman"/>
      <w:color w:val="000000"/>
      <w:sz w:val="20"/>
      <w:szCs w:val="20"/>
    </w:rPr>
  </w:style>
  <w:style w:type="character" w:customStyle="1" w:styleId="WW-Znak1234567891011121314">
    <w:name w:val="WW- Znak1234567891011121314"/>
    <w:rsid w:val="00963E5A"/>
    <w:rPr>
      <w:rFonts w:ascii="Arial" w:hAnsi="Arial" w:cs="Arial"/>
      <w:b/>
      <w:i/>
      <w:kern w:val="3"/>
      <w:sz w:val="28"/>
    </w:rPr>
  </w:style>
  <w:style w:type="character" w:customStyle="1" w:styleId="WW-Znak123456789101112131415">
    <w:name w:val="WW- Znak123456789101112131415"/>
    <w:rsid w:val="00963E5A"/>
    <w:rPr>
      <w:rFonts w:ascii="Tahoma" w:hAnsi="Tahoma" w:cs="Tahoma"/>
      <w:b/>
      <w:spacing w:val="-3"/>
      <w:kern w:val="3"/>
    </w:rPr>
  </w:style>
  <w:style w:type="character" w:customStyle="1" w:styleId="WW-Znak12345678910111213141516">
    <w:name w:val="WW- Znak12345678910111213141516"/>
    <w:rsid w:val="00963E5A"/>
    <w:rPr>
      <w:rFonts w:ascii="Tahoma" w:hAnsi="Tahoma" w:cs="Tahoma"/>
      <w:b/>
      <w:kern w:val="3"/>
      <w:sz w:val="18"/>
    </w:rPr>
  </w:style>
  <w:style w:type="character" w:customStyle="1" w:styleId="WW-Znak1234567891011121314151617">
    <w:name w:val="WW- Znak1234567891011121314151617"/>
    <w:rsid w:val="00963E5A"/>
    <w:rPr>
      <w:rFonts w:ascii="Garamond" w:hAnsi="Garamond" w:cs="Garamond"/>
      <w:kern w:val="3"/>
      <w:sz w:val="24"/>
    </w:rPr>
  </w:style>
  <w:style w:type="character" w:customStyle="1" w:styleId="WW8Num1z1">
    <w:name w:val="WW8Num1z1"/>
    <w:rsid w:val="00963E5A"/>
  </w:style>
  <w:style w:type="character" w:customStyle="1" w:styleId="WW8Num1z2">
    <w:name w:val="WW8Num1z2"/>
    <w:rsid w:val="00963E5A"/>
  </w:style>
  <w:style w:type="character" w:customStyle="1" w:styleId="WW8Num1z3">
    <w:name w:val="WW8Num1z3"/>
    <w:rsid w:val="00963E5A"/>
  </w:style>
  <w:style w:type="character" w:customStyle="1" w:styleId="WW8Num1z4">
    <w:name w:val="WW8Num1z4"/>
    <w:rsid w:val="00963E5A"/>
  </w:style>
  <w:style w:type="character" w:customStyle="1" w:styleId="WW8Num1z5">
    <w:name w:val="WW8Num1z5"/>
    <w:rsid w:val="00963E5A"/>
  </w:style>
  <w:style w:type="character" w:customStyle="1" w:styleId="WW8Num1z6">
    <w:name w:val="WW8Num1z6"/>
    <w:rsid w:val="00963E5A"/>
  </w:style>
  <w:style w:type="character" w:customStyle="1" w:styleId="WW8Num1z7">
    <w:name w:val="WW8Num1z7"/>
    <w:rsid w:val="00963E5A"/>
  </w:style>
  <w:style w:type="character" w:customStyle="1" w:styleId="WW8Num1z8">
    <w:name w:val="WW8Num1z8"/>
    <w:rsid w:val="00963E5A"/>
  </w:style>
  <w:style w:type="character" w:customStyle="1" w:styleId="WW8Num4z1">
    <w:name w:val="WW8Num4z1"/>
    <w:rsid w:val="00963E5A"/>
  </w:style>
  <w:style w:type="character" w:customStyle="1" w:styleId="WW8Num4z2">
    <w:name w:val="WW8Num4z2"/>
    <w:rsid w:val="00963E5A"/>
  </w:style>
  <w:style w:type="character" w:customStyle="1" w:styleId="WW8Num4z3">
    <w:name w:val="WW8Num4z3"/>
    <w:rsid w:val="00963E5A"/>
  </w:style>
  <w:style w:type="character" w:customStyle="1" w:styleId="WW8Num4z4">
    <w:name w:val="WW8Num4z4"/>
    <w:rsid w:val="00963E5A"/>
  </w:style>
  <w:style w:type="character" w:customStyle="1" w:styleId="WW8Num4z5">
    <w:name w:val="WW8Num4z5"/>
    <w:rsid w:val="00963E5A"/>
  </w:style>
  <w:style w:type="character" w:customStyle="1" w:styleId="WW8Num4z6">
    <w:name w:val="WW8Num4z6"/>
    <w:rsid w:val="00963E5A"/>
  </w:style>
  <w:style w:type="character" w:customStyle="1" w:styleId="WW8Num4z7">
    <w:name w:val="WW8Num4z7"/>
    <w:rsid w:val="00963E5A"/>
  </w:style>
  <w:style w:type="character" w:customStyle="1" w:styleId="WW8Num4z8">
    <w:name w:val="WW8Num4z8"/>
    <w:rsid w:val="00963E5A"/>
  </w:style>
  <w:style w:type="character" w:customStyle="1" w:styleId="WW8Num6z1">
    <w:name w:val="WW8Num6z1"/>
    <w:rsid w:val="00963E5A"/>
  </w:style>
  <w:style w:type="character" w:customStyle="1" w:styleId="WW8Num6z2">
    <w:name w:val="WW8Num6z2"/>
    <w:rsid w:val="00963E5A"/>
  </w:style>
  <w:style w:type="character" w:customStyle="1" w:styleId="WW8Num6z3">
    <w:name w:val="WW8Num6z3"/>
    <w:rsid w:val="00963E5A"/>
  </w:style>
  <w:style w:type="character" w:customStyle="1" w:styleId="WW8Num6z4">
    <w:name w:val="WW8Num6z4"/>
    <w:rsid w:val="00963E5A"/>
  </w:style>
  <w:style w:type="character" w:customStyle="1" w:styleId="WW8Num6z5">
    <w:name w:val="WW8Num6z5"/>
    <w:rsid w:val="00963E5A"/>
  </w:style>
  <w:style w:type="character" w:customStyle="1" w:styleId="WW8Num6z6">
    <w:name w:val="WW8Num6z6"/>
    <w:rsid w:val="00963E5A"/>
  </w:style>
  <w:style w:type="character" w:customStyle="1" w:styleId="WW8Num6z7">
    <w:name w:val="WW8Num6z7"/>
    <w:rsid w:val="00963E5A"/>
  </w:style>
  <w:style w:type="character" w:customStyle="1" w:styleId="WW8Num6z8">
    <w:name w:val="WW8Num6z8"/>
    <w:rsid w:val="00963E5A"/>
  </w:style>
  <w:style w:type="character" w:customStyle="1" w:styleId="WW8Num7z3">
    <w:name w:val="WW8Num7z3"/>
    <w:rsid w:val="00963E5A"/>
    <w:rPr>
      <w:rFonts w:ascii="Symbol" w:hAnsi="Symbol" w:cs="Symbol"/>
    </w:rPr>
  </w:style>
  <w:style w:type="character" w:customStyle="1" w:styleId="WW8Num7z4">
    <w:name w:val="WW8Num7z4"/>
    <w:rsid w:val="00963E5A"/>
  </w:style>
  <w:style w:type="character" w:customStyle="1" w:styleId="WW8Num7z5">
    <w:name w:val="WW8Num7z5"/>
    <w:rsid w:val="00963E5A"/>
  </w:style>
  <w:style w:type="character" w:customStyle="1" w:styleId="WW8Num7z6">
    <w:name w:val="WW8Num7z6"/>
    <w:rsid w:val="00963E5A"/>
  </w:style>
  <w:style w:type="character" w:customStyle="1" w:styleId="WW8Num7z7">
    <w:name w:val="WW8Num7z7"/>
    <w:rsid w:val="00963E5A"/>
  </w:style>
  <w:style w:type="character" w:customStyle="1" w:styleId="WW8Num7z8">
    <w:name w:val="WW8Num7z8"/>
    <w:rsid w:val="00963E5A"/>
  </w:style>
  <w:style w:type="character" w:customStyle="1" w:styleId="WW8Num8z2">
    <w:name w:val="WW8Num8z2"/>
    <w:rsid w:val="00963E5A"/>
  </w:style>
  <w:style w:type="character" w:customStyle="1" w:styleId="WW8Num8z3">
    <w:name w:val="WW8Num8z3"/>
    <w:rsid w:val="00963E5A"/>
  </w:style>
  <w:style w:type="character" w:customStyle="1" w:styleId="WW8Num8z4">
    <w:name w:val="WW8Num8z4"/>
    <w:rsid w:val="00963E5A"/>
  </w:style>
  <w:style w:type="character" w:customStyle="1" w:styleId="WW8Num8z5">
    <w:name w:val="WW8Num8z5"/>
    <w:rsid w:val="00963E5A"/>
  </w:style>
  <w:style w:type="character" w:customStyle="1" w:styleId="WW8Num8z6">
    <w:name w:val="WW8Num8z6"/>
    <w:rsid w:val="00963E5A"/>
  </w:style>
  <w:style w:type="character" w:customStyle="1" w:styleId="WW8Num8z7">
    <w:name w:val="WW8Num8z7"/>
    <w:rsid w:val="00963E5A"/>
  </w:style>
  <w:style w:type="character" w:customStyle="1" w:styleId="WW8Num8z8">
    <w:name w:val="WW8Num8z8"/>
    <w:rsid w:val="00963E5A"/>
  </w:style>
  <w:style w:type="character" w:customStyle="1" w:styleId="WW8Num9z1">
    <w:name w:val="WW8Num9z1"/>
    <w:rsid w:val="00963E5A"/>
    <w:rPr>
      <w:rFonts w:ascii="Courier New" w:hAnsi="Courier New" w:cs="Courier New"/>
    </w:rPr>
  </w:style>
  <w:style w:type="character" w:customStyle="1" w:styleId="WW8Num11z1">
    <w:name w:val="WW8Num11z1"/>
    <w:rsid w:val="00963E5A"/>
  </w:style>
  <w:style w:type="character" w:customStyle="1" w:styleId="WW8Num11z2">
    <w:name w:val="WW8Num11z2"/>
    <w:rsid w:val="00963E5A"/>
  </w:style>
  <w:style w:type="character" w:customStyle="1" w:styleId="WW8Num11z3">
    <w:name w:val="WW8Num11z3"/>
    <w:rsid w:val="00963E5A"/>
  </w:style>
  <w:style w:type="character" w:customStyle="1" w:styleId="WW8Num11z4">
    <w:name w:val="WW8Num11z4"/>
    <w:rsid w:val="00963E5A"/>
  </w:style>
  <w:style w:type="character" w:customStyle="1" w:styleId="WW8Num11z5">
    <w:name w:val="WW8Num11z5"/>
    <w:rsid w:val="00963E5A"/>
  </w:style>
  <w:style w:type="character" w:customStyle="1" w:styleId="WW8Num11z6">
    <w:name w:val="WW8Num11z6"/>
    <w:rsid w:val="00963E5A"/>
  </w:style>
  <w:style w:type="character" w:customStyle="1" w:styleId="WW8Num11z7">
    <w:name w:val="WW8Num11z7"/>
    <w:rsid w:val="00963E5A"/>
  </w:style>
  <w:style w:type="character" w:customStyle="1" w:styleId="WW8Num11z8">
    <w:name w:val="WW8Num11z8"/>
    <w:rsid w:val="00963E5A"/>
  </w:style>
  <w:style w:type="character" w:customStyle="1" w:styleId="WW8Num12z1">
    <w:name w:val="WW8Num12z1"/>
    <w:rsid w:val="00963E5A"/>
  </w:style>
  <w:style w:type="character" w:customStyle="1" w:styleId="WW8Num12z2">
    <w:name w:val="WW8Num12z2"/>
    <w:rsid w:val="00963E5A"/>
  </w:style>
  <w:style w:type="character" w:customStyle="1" w:styleId="WW8Num12z3">
    <w:name w:val="WW8Num12z3"/>
    <w:rsid w:val="00963E5A"/>
  </w:style>
  <w:style w:type="character" w:customStyle="1" w:styleId="WW8Num12z4">
    <w:name w:val="WW8Num12z4"/>
    <w:rsid w:val="00963E5A"/>
  </w:style>
  <w:style w:type="character" w:customStyle="1" w:styleId="WW8Num12z5">
    <w:name w:val="WW8Num12z5"/>
    <w:rsid w:val="00963E5A"/>
  </w:style>
  <w:style w:type="character" w:customStyle="1" w:styleId="WW8Num12z6">
    <w:name w:val="WW8Num12z6"/>
    <w:rsid w:val="00963E5A"/>
  </w:style>
  <w:style w:type="character" w:customStyle="1" w:styleId="WW8Num12z7">
    <w:name w:val="WW8Num12z7"/>
    <w:rsid w:val="00963E5A"/>
  </w:style>
  <w:style w:type="character" w:customStyle="1" w:styleId="WW8Num12z8">
    <w:name w:val="WW8Num12z8"/>
    <w:rsid w:val="00963E5A"/>
  </w:style>
  <w:style w:type="character" w:customStyle="1" w:styleId="WW8Num13z1">
    <w:name w:val="WW8Num13z1"/>
    <w:rsid w:val="00963E5A"/>
  </w:style>
  <w:style w:type="character" w:customStyle="1" w:styleId="WW8Num13z2">
    <w:name w:val="WW8Num13z2"/>
    <w:rsid w:val="00963E5A"/>
  </w:style>
  <w:style w:type="character" w:customStyle="1" w:styleId="WW8Num13z3">
    <w:name w:val="WW8Num13z3"/>
    <w:rsid w:val="00963E5A"/>
  </w:style>
  <w:style w:type="character" w:customStyle="1" w:styleId="WW8Num13z4">
    <w:name w:val="WW8Num13z4"/>
    <w:rsid w:val="00963E5A"/>
  </w:style>
  <w:style w:type="character" w:customStyle="1" w:styleId="WW8Num13z5">
    <w:name w:val="WW8Num13z5"/>
    <w:rsid w:val="00963E5A"/>
  </w:style>
  <w:style w:type="character" w:customStyle="1" w:styleId="WW8Num13z6">
    <w:name w:val="WW8Num13z6"/>
    <w:rsid w:val="00963E5A"/>
  </w:style>
  <w:style w:type="character" w:customStyle="1" w:styleId="WW8Num13z7">
    <w:name w:val="WW8Num13z7"/>
    <w:rsid w:val="00963E5A"/>
  </w:style>
  <w:style w:type="character" w:customStyle="1" w:styleId="WW8Num13z8">
    <w:name w:val="WW8Num13z8"/>
    <w:rsid w:val="00963E5A"/>
  </w:style>
  <w:style w:type="character" w:customStyle="1" w:styleId="WW8Num10z2">
    <w:name w:val="WW8Num10z2"/>
    <w:rsid w:val="00963E5A"/>
    <w:rPr>
      <w:rFonts w:ascii="Wingdings" w:hAnsi="Wingdings" w:cs="Wingdings"/>
    </w:rPr>
  </w:style>
  <w:style w:type="character" w:customStyle="1" w:styleId="WW8Num10z3">
    <w:name w:val="WW8Num10z3"/>
    <w:rsid w:val="00963E5A"/>
    <w:rPr>
      <w:rFonts w:ascii="Symbol" w:hAnsi="Symbol" w:cs="Symbol"/>
    </w:rPr>
  </w:style>
  <w:style w:type="character" w:customStyle="1" w:styleId="WW8Num14z1">
    <w:name w:val="WW8Num14z1"/>
    <w:rsid w:val="00963E5A"/>
    <w:rPr>
      <w:rFonts w:ascii="Courier New" w:hAnsi="Courier New" w:cs="Courier New"/>
    </w:rPr>
  </w:style>
  <w:style w:type="character" w:customStyle="1" w:styleId="WW8Num14z2">
    <w:name w:val="WW8Num14z2"/>
    <w:rsid w:val="00963E5A"/>
    <w:rPr>
      <w:rFonts w:ascii="Wingdings" w:hAnsi="Wingdings" w:cs="Wingdings"/>
    </w:rPr>
  </w:style>
  <w:style w:type="character" w:customStyle="1" w:styleId="WW8Num14z3">
    <w:name w:val="WW8Num14z3"/>
    <w:rsid w:val="00963E5A"/>
    <w:rPr>
      <w:rFonts w:ascii="Symbol" w:hAnsi="Symbol" w:cs="Symbol"/>
    </w:rPr>
  </w:style>
  <w:style w:type="character" w:customStyle="1" w:styleId="WW8Num17z1">
    <w:name w:val="WW8Num17z1"/>
    <w:rsid w:val="00963E5A"/>
  </w:style>
  <w:style w:type="character" w:customStyle="1" w:styleId="WW8Num17z2">
    <w:name w:val="WW8Num17z2"/>
    <w:rsid w:val="00963E5A"/>
  </w:style>
  <w:style w:type="character" w:customStyle="1" w:styleId="WW8Num17z3">
    <w:name w:val="WW8Num17z3"/>
    <w:rsid w:val="00963E5A"/>
  </w:style>
  <w:style w:type="character" w:customStyle="1" w:styleId="WW8Num17z4">
    <w:name w:val="WW8Num17z4"/>
    <w:rsid w:val="00963E5A"/>
  </w:style>
  <w:style w:type="character" w:customStyle="1" w:styleId="WW8Num17z5">
    <w:name w:val="WW8Num17z5"/>
    <w:rsid w:val="00963E5A"/>
  </w:style>
  <w:style w:type="character" w:customStyle="1" w:styleId="WW8Num17z6">
    <w:name w:val="WW8Num17z6"/>
    <w:rsid w:val="00963E5A"/>
  </w:style>
  <w:style w:type="character" w:customStyle="1" w:styleId="WW8Num17z7">
    <w:name w:val="WW8Num17z7"/>
    <w:rsid w:val="00963E5A"/>
  </w:style>
  <w:style w:type="character" w:customStyle="1" w:styleId="WW8Num17z8">
    <w:name w:val="WW8Num17z8"/>
    <w:rsid w:val="00963E5A"/>
  </w:style>
  <w:style w:type="character" w:customStyle="1" w:styleId="WW8Num19z1">
    <w:name w:val="WW8Num19z1"/>
    <w:rsid w:val="00963E5A"/>
  </w:style>
  <w:style w:type="character" w:customStyle="1" w:styleId="WW8Num19z2">
    <w:name w:val="WW8Num19z2"/>
    <w:rsid w:val="00963E5A"/>
  </w:style>
  <w:style w:type="character" w:customStyle="1" w:styleId="WW8Num19z3">
    <w:name w:val="WW8Num19z3"/>
    <w:rsid w:val="00963E5A"/>
  </w:style>
  <w:style w:type="character" w:customStyle="1" w:styleId="WW8Num19z4">
    <w:name w:val="WW8Num19z4"/>
    <w:rsid w:val="00963E5A"/>
  </w:style>
  <w:style w:type="character" w:customStyle="1" w:styleId="WW8Num19z5">
    <w:name w:val="WW8Num19z5"/>
    <w:rsid w:val="00963E5A"/>
  </w:style>
  <w:style w:type="character" w:customStyle="1" w:styleId="WW8Num19z6">
    <w:name w:val="WW8Num19z6"/>
    <w:rsid w:val="00963E5A"/>
  </w:style>
  <w:style w:type="character" w:customStyle="1" w:styleId="WW8Num19z7">
    <w:name w:val="WW8Num19z7"/>
    <w:rsid w:val="00963E5A"/>
  </w:style>
  <w:style w:type="character" w:customStyle="1" w:styleId="WW8Num19z8">
    <w:name w:val="WW8Num19z8"/>
    <w:rsid w:val="00963E5A"/>
  </w:style>
  <w:style w:type="character" w:customStyle="1" w:styleId="WW8Num21z1">
    <w:name w:val="WW8Num21z1"/>
    <w:rsid w:val="00963E5A"/>
  </w:style>
  <w:style w:type="character" w:customStyle="1" w:styleId="WW8Num21z2">
    <w:name w:val="WW8Num21z2"/>
    <w:rsid w:val="00963E5A"/>
  </w:style>
  <w:style w:type="character" w:customStyle="1" w:styleId="WW8Num21z3">
    <w:name w:val="WW8Num21z3"/>
    <w:rsid w:val="00963E5A"/>
  </w:style>
  <w:style w:type="character" w:customStyle="1" w:styleId="WW8Num21z4">
    <w:name w:val="WW8Num21z4"/>
    <w:rsid w:val="00963E5A"/>
  </w:style>
  <w:style w:type="character" w:customStyle="1" w:styleId="WW8Num21z5">
    <w:name w:val="WW8Num21z5"/>
    <w:rsid w:val="00963E5A"/>
  </w:style>
  <w:style w:type="character" w:customStyle="1" w:styleId="WW8Num21z6">
    <w:name w:val="WW8Num21z6"/>
    <w:rsid w:val="00963E5A"/>
  </w:style>
  <w:style w:type="character" w:customStyle="1" w:styleId="WW8Num21z7">
    <w:name w:val="WW8Num21z7"/>
    <w:rsid w:val="00963E5A"/>
  </w:style>
  <w:style w:type="character" w:customStyle="1" w:styleId="WW8Num21z8">
    <w:name w:val="WW8Num21z8"/>
    <w:rsid w:val="00963E5A"/>
  </w:style>
  <w:style w:type="character" w:customStyle="1" w:styleId="WW8Num24z1">
    <w:name w:val="WW8Num24z1"/>
    <w:rsid w:val="00963E5A"/>
  </w:style>
  <w:style w:type="character" w:customStyle="1" w:styleId="WW8Num24z2">
    <w:name w:val="WW8Num24z2"/>
    <w:rsid w:val="00963E5A"/>
  </w:style>
  <w:style w:type="character" w:customStyle="1" w:styleId="WW8Num24z3">
    <w:name w:val="WW8Num24z3"/>
    <w:rsid w:val="00963E5A"/>
  </w:style>
  <w:style w:type="character" w:customStyle="1" w:styleId="WW8Num24z4">
    <w:name w:val="WW8Num24z4"/>
    <w:rsid w:val="00963E5A"/>
  </w:style>
  <w:style w:type="character" w:customStyle="1" w:styleId="WW8Num24z6">
    <w:name w:val="WW8Num24z6"/>
    <w:rsid w:val="00963E5A"/>
  </w:style>
  <w:style w:type="character" w:customStyle="1" w:styleId="WW8Num24z7">
    <w:name w:val="WW8Num24z7"/>
    <w:rsid w:val="00963E5A"/>
  </w:style>
  <w:style w:type="character" w:customStyle="1" w:styleId="WW8Num24z8">
    <w:name w:val="WW8Num24z8"/>
    <w:rsid w:val="00963E5A"/>
  </w:style>
  <w:style w:type="character" w:customStyle="1" w:styleId="WW8Num26z1">
    <w:name w:val="WW8Num26z1"/>
    <w:rsid w:val="00963E5A"/>
  </w:style>
  <w:style w:type="character" w:customStyle="1" w:styleId="WW8Num26z2">
    <w:name w:val="WW8Num26z2"/>
    <w:rsid w:val="00963E5A"/>
  </w:style>
  <w:style w:type="character" w:customStyle="1" w:styleId="WW8Num26z3">
    <w:name w:val="WW8Num26z3"/>
    <w:rsid w:val="00963E5A"/>
  </w:style>
  <w:style w:type="character" w:customStyle="1" w:styleId="WW8Num26z4">
    <w:name w:val="WW8Num26z4"/>
    <w:rsid w:val="00963E5A"/>
  </w:style>
  <w:style w:type="character" w:customStyle="1" w:styleId="WW8Num26z5">
    <w:name w:val="WW8Num26z5"/>
    <w:rsid w:val="00963E5A"/>
  </w:style>
  <w:style w:type="character" w:customStyle="1" w:styleId="WW8Num26z6">
    <w:name w:val="WW8Num26z6"/>
    <w:rsid w:val="00963E5A"/>
  </w:style>
  <w:style w:type="character" w:customStyle="1" w:styleId="WW8Num26z7">
    <w:name w:val="WW8Num26z7"/>
    <w:rsid w:val="00963E5A"/>
  </w:style>
  <w:style w:type="character" w:customStyle="1" w:styleId="WW8Num26z8">
    <w:name w:val="WW8Num26z8"/>
    <w:rsid w:val="00963E5A"/>
  </w:style>
  <w:style w:type="character" w:customStyle="1" w:styleId="WW8Num27z1">
    <w:name w:val="WW8Num27z1"/>
    <w:rsid w:val="00963E5A"/>
  </w:style>
  <w:style w:type="character" w:customStyle="1" w:styleId="WW8Num27z2">
    <w:name w:val="WW8Num27z2"/>
    <w:rsid w:val="00963E5A"/>
  </w:style>
  <w:style w:type="character" w:customStyle="1" w:styleId="WW8Num27z3">
    <w:name w:val="WW8Num27z3"/>
    <w:rsid w:val="00963E5A"/>
  </w:style>
  <w:style w:type="character" w:customStyle="1" w:styleId="WW8Num27z4">
    <w:name w:val="WW8Num27z4"/>
    <w:rsid w:val="00963E5A"/>
  </w:style>
  <w:style w:type="character" w:customStyle="1" w:styleId="WW8Num27z5">
    <w:name w:val="WW8Num27z5"/>
    <w:rsid w:val="00963E5A"/>
  </w:style>
  <w:style w:type="character" w:customStyle="1" w:styleId="WW8Num27z6">
    <w:name w:val="WW8Num27z6"/>
    <w:rsid w:val="00963E5A"/>
  </w:style>
  <w:style w:type="character" w:customStyle="1" w:styleId="WW8Num27z7">
    <w:name w:val="WW8Num27z7"/>
    <w:rsid w:val="00963E5A"/>
  </w:style>
  <w:style w:type="character" w:customStyle="1" w:styleId="WW8Num27z8">
    <w:name w:val="WW8Num27z8"/>
    <w:rsid w:val="00963E5A"/>
  </w:style>
  <w:style w:type="character" w:customStyle="1" w:styleId="WW8Num31z1">
    <w:name w:val="WW8Num31z1"/>
    <w:rsid w:val="00963E5A"/>
  </w:style>
  <w:style w:type="character" w:customStyle="1" w:styleId="WW8Num31z2">
    <w:name w:val="WW8Num31z2"/>
    <w:rsid w:val="00963E5A"/>
  </w:style>
  <w:style w:type="character" w:customStyle="1" w:styleId="WW8Num31z3">
    <w:name w:val="WW8Num31z3"/>
    <w:rsid w:val="00963E5A"/>
  </w:style>
  <w:style w:type="character" w:customStyle="1" w:styleId="WW8Num31z4">
    <w:name w:val="WW8Num31z4"/>
    <w:rsid w:val="00963E5A"/>
  </w:style>
  <w:style w:type="character" w:customStyle="1" w:styleId="WW8Num31z5">
    <w:name w:val="WW8Num31z5"/>
    <w:rsid w:val="00963E5A"/>
  </w:style>
  <w:style w:type="character" w:customStyle="1" w:styleId="WW8Num31z6">
    <w:name w:val="WW8Num31z6"/>
    <w:rsid w:val="00963E5A"/>
  </w:style>
  <w:style w:type="character" w:customStyle="1" w:styleId="WW8Num31z7">
    <w:name w:val="WW8Num31z7"/>
    <w:rsid w:val="00963E5A"/>
  </w:style>
  <w:style w:type="character" w:customStyle="1" w:styleId="WW8Num31z8">
    <w:name w:val="WW8Num31z8"/>
    <w:rsid w:val="00963E5A"/>
  </w:style>
  <w:style w:type="character" w:customStyle="1" w:styleId="WW8Num32z1">
    <w:name w:val="WW8Num32z1"/>
    <w:rsid w:val="00963E5A"/>
  </w:style>
  <w:style w:type="character" w:customStyle="1" w:styleId="WW8Num32z2">
    <w:name w:val="WW8Num32z2"/>
    <w:rsid w:val="00963E5A"/>
  </w:style>
  <w:style w:type="character" w:customStyle="1" w:styleId="WW8Num32z3">
    <w:name w:val="WW8Num32z3"/>
    <w:rsid w:val="00963E5A"/>
  </w:style>
  <w:style w:type="character" w:customStyle="1" w:styleId="WW8Num32z4">
    <w:name w:val="WW8Num32z4"/>
    <w:rsid w:val="00963E5A"/>
  </w:style>
  <w:style w:type="character" w:customStyle="1" w:styleId="WW8Num32z5">
    <w:name w:val="WW8Num32z5"/>
    <w:rsid w:val="00963E5A"/>
  </w:style>
  <w:style w:type="character" w:customStyle="1" w:styleId="WW8Num32z6">
    <w:name w:val="WW8Num32z6"/>
    <w:rsid w:val="00963E5A"/>
  </w:style>
  <w:style w:type="character" w:customStyle="1" w:styleId="WW8Num32z7">
    <w:name w:val="WW8Num32z7"/>
    <w:rsid w:val="00963E5A"/>
  </w:style>
  <w:style w:type="character" w:customStyle="1" w:styleId="WW8Num32z8">
    <w:name w:val="WW8Num32z8"/>
    <w:rsid w:val="00963E5A"/>
  </w:style>
  <w:style w:type="character" w:customStyle="1" w:styleId="Domylnaczcionkaakapitu1">
    <w:name w:val="Domyślna czcionka akapitu1"/>
    <w:rsid w:val="00963E5A"/>
  </w:style>
  <w:style w:type="character" w:customStyle="1" w:styleId="WW-Znakiprzypiswdolnych">
    <w:name w:val="WW-Znaki przypisów dolnych"/>
    <w:rsid w:val="00963E5A"/>
    <w:rPr>
      <w:position w:val="0"/>
      <w:vertAlign w:val="superscript"/>
    </w:rPr>
  </w:style>
  <w:style w:type="character" w:customStyle="1" w:styleId="WW8Num22z1">
    <w:name w:val="WW8Num22z1"/>
    <w:rsid w:val="00963E5A"/>
  </w:style>
  <w:style w:type="character" w:customStyle="1" w:styleId="WW8Num22z3">
    <w:name w:val="WW8Num22z3"/>
    <w:rsid w:val="00963E5A"/>
  </w:style>
  <w:style w:type="character" w:customStyle="1" w:styleId="WW8Num22z4">
    <w:name w:val="WW8Num22z4"/>
    <w:rsid w:val="00963E5A"/>
  </w:style>
  <w:style w:type="character" w:customStyle="1" w:styleId="WW8Num22z5">
    <w:name w:val="WW8Num22z5"/>
    <w:rsid w:val="00963E5A"/>
  </w:style>
  <w:style w:type="character" w:customStyle="1" w:styleId="WW8Num22z6">
    <w:name w:val="WW8Num22z6"/>
    <w:rsid w:val="00963E5A"/>
  </w:style>
  <w:style w:type="character" w:customStyle="1" w:styleId="WW8Num22z7">
    <w:name w:val="WW8Num22z7"/>
    <w:rsid w:val="00963E5A"/>
  </w:style>
  <w:style w:type="character" w:customStyle="1" w:styleId="WW8Num22z8">
    <w:name w:val="WW8Num22z8"/>
    <w:rsid w:val="00963E5A"/>
  </w:style>
  <w:style w:type="character" w:customStyle="1" w:styleId="BulletSymbols">
    <w:name w:val="Bullet Symbols"/>
    <w:rsid w:val="00963E5A"/>
    <w:rPr>
      <w:rFonts w:ascii="OpenSymbol" w:eastAsia="OpenSymbol" w:hAnsi="OpenSymbol" w:cs="OpenSymbol"/>
    </w:rPr>
  </w:style>
  <w:style w:type="character" w:customStyle="1" w:styleId="FontStyle77">
    <w:name w:val="Font Style77"/>
    <w:rsid w:val="00963E5A"/>
    <w:rPr>
      <w:rFonts w:ascii="Times New Roman" w:hAnsi="Times New Roman" w:cs="Times New Roman"/>
      <w:sz w:val="20"/>
      <w:szCs w:val="20"/>
    </w:rPr>
  </w:style>
  <w:style w:type="character" w:customStyle="1" w:styleId="WW8Num23z1">
    <w:name w:val="WW8Num23z1"/>
    <w:rsid w:val="00963E5A"/>
  </w:style>
  <w:style w:type="character" w:customStyle="1" w:styleId="WW8Num23z2">
    <w:name w:val="WW8Num23z2"/>
    <w:rsid w:val="00963E5A"/>
  </w:style>
  <w:style w:type="character" w:customStyle="1" w:styleId="WW8Num23z3">
    <w:name w:val="WW8Num23z3"/>
    <w:rsid w:val="00963E5A"/>
  </w:style>
  <w:style w:type="character" w:customStyle="1" w:styleId="WW8Num23z4">
    <w:name w:val="WW8Num23z4"/>
    <w:rsid w:val="00963E5A"/>
  </w:style>
  <w:style w:type="character" w:customStyle="1" w:styleId="WW8Num23z5">
    <w:name w:val="WW8Num23z5"/>
    <w:rsid w:val="00963E5A"/>
  </w:style>
  <w:style w:type="character" w:customStyle="1" w:styleId="WW8Num23z6">
    <w:name w:val="WW8Num23z6"/>
    <w:rsid w:val="00963E5A"/>
  </w:style>
  <w:style w:type="character" w:customStyle="1" w:styleId="WW8Num23z7">
    <w:name w:val="WW8Num23z7"/>
    <w:rsid w:val="00963E5A"/>
  </w:style>
  <w:style w:type="character" w:customStyle="1" w:styleId="WW8Num23z8">
    <w:name w:val="WW8Num23z8"/>
    <w:rsid w:val="00963E5A"/>
  </w:style>
  <w:style w:type="character" w:customStyle="1" w:styleId="WW-Znak123456789101112131415161718">
    <w:name w:val="WW- Znak123456789101112131415161718"/>
    <w:basedOn w:val="Domylnaczcionkaakapitu"/>
    <w:rsid w:val="00963E5A"/>
  </w:style>
  <w:style w:type="character" w:customStyle="1" w:styleId="EndnoteSymbol">
    <w:name w:val="Endnote Symbol"/>
    <w:rsid w:val="00963E5A"/>
    <w:rPr>
      <w:position w:val="0"/>
      <w:vertAlign w:val="superscript"/>
    </w:rPr>
  </w:style>
  <w:style w:type="character" w:customStyle="1" w:styleId="FontStyle79">
    <w:name w:val="Font Style79"/>
    <w:rsid w:val="00963E5A"/>
    <w:rPr>
      <w:rFonts w:ascii="Times New Roman Bold" w:eastAsia="ヒラギノ角ゴ Pro W3" w:hAnsi="Times New Roman Bold" w:cs="Times New Roman Bold"/>
      <w:b w:val="0"/>
      <w:i w:val="0"/>
      <w:color w:val="000000"/>
      <w:sz w:val="20"/>
    </w:rPr>
  </w:style>
  <w:style w:type="character" w:customStyle="1" w:styleId="cpvvoccodes">
    <w:name w:val="cpvvoccodes"/>
    <w:basedOn w:val="Domylnaczcionkaakapitu"/>
    <w:rsid w:val="00963E5A"/>
  </w:style>
  <w:style w:type="numbering" w:customStyle="1" w:styleId="WW8Num1">
    <w:name w:val="WW8Num1"/>
    <w:basedOn w:val="Bezlisty"/>
    <w:rsid w:val="00963E5A"/>
    <w:pPr>
      <w:numPr>
        <w:numId w:val="1"/>
      </w:numPr>
    </w:pPr>
  </w:style>
  <w:style w:type="numbering" w:customStyle="1" w:styleId="WW8Num2">
    <w:name w:val="WW8Num2"/>
    <w:basedOn w:val="Bezlisty"/>
    <w:rsid w:val="00963E5A"/>
    <w:pPr>
      <w:numPr>
        <w:numId w:val="2"/>
      </w:numPr>
    </w:pPr>
  </w:style>
  <w:style w:type="numbering" w:customStyle="1" w:styleId="WW8Num3">
    <w:name w:val="WW8Num3"/>
    <w:basedOn w:val="Bezlisty"/>
    <w:rsid w:val="00963E5A"/>
    <w:pPr>
      <w:numPr>
        <w:numId w:val="3"/>
      </w:numPr>
    </w:pPr>
  </w:style>
  <w:style w:type="numbering" w:customStyle="1" w:styleId="WW8Num4">
    <w:name w:val="WW8Num4"/>
    <w:basedOn w:val="Bezlisty"/>
    <w:rsid w:val="00963E5A"/>
    <w:pPr>
      <w:numPr>
        <w:numId w:val="4"/>
      </w:numPr>
    </w:pPr>
  </w:style>
  <w:style w:type="numbering" w:customStyle="1" w:styleId="WW8Num5">
    <w:name w:val="WW8Num5"/>
    <w:basedOn w:val="Bezlisty"/>
    <w:rsid w:val="00963E5A"/>
    <w:pPr>
      <w:numPr>
        <w:numId w:val="5"/>
      </w:numPr>
    </w:pPr>
  </w:style>
  <w:style w:type="numbering" w:customStyle="1" w:styleId="WW8Num6">
    <w:name w:val="WW8Num6"/>
    <w:basedOn w:val="Bezlisty"/>
    <w:rsid w:val="00963E5A"/>
    <w:pPr>
      <w:numPr>
        <w:numId w:val="6"/>
      </w:numPr>
    </w:pPr>
  </w:style>
  <w:style w:type="numbering" w:customStyle="1" w:styleId="WW8Num7">
    <w:name w:val="WW8Num7"/>
    <w:basedOn w:val="Bezlisty"/>
    <w:rsid w:val="00963E5A"/>
    <w:pPr>
      <w:numPr>
        <w:numId w:val="7"/>
      </w:numPr>
    </w:pPr>
  </w:style>
  <w:style w:type="numbering" w:customStyle="1" w:styleId="WW8Num8">
    <w:name w:val="WW8Num8"/>
    <w:basedOn w:val="Bezlisty"/>
    <w:rsid w:val="00963E5A"/>
    <w:pPr>
      <w:numPr>
        <w:numId w:val="8"/>
      </w:numPr>
    </w:pPr>
  </w:style>
  <w:style w:type="numbering" w:customStyle="1" w:styleId="WW8Num9">
    <w:name w:val="WW8Num9"/>
    <w:basedOn w:val="Bezlisty"/>
    <w:rsid w:val="00963E5A"/>
    <w:pPr>
      <w:numPr>
        <w:numId w:val="9"/>
      </w:numPr>
    </w:pPr>
  </w:style>
  <w:style w:type="numbering" w:customStyle="1" w:styleId="WW8Num10">
    <w:name w:val="WW8Num10"/>
    <w:basedOn w:val="Bezlisty"/>
    <w:rsid w:val="00963E5A"/>
    <w:pPr>
      <w:numPr>
        <w:numId w:val="10"/>
      </w:numPr>
    </w:pPr>
  </w:style>
  <w:style w:type="numbering" w:customStyle="1" w:styleId="WW8Num11">
    <w:name w:val="WW8Num11"/>
    <w:basedOn w:val="Bezlisty"/>
    <w:rsid w:val="00963E5A"/>
    <w:pPr>
      <w:numPr>
        <w:numId w:val="11"/>
      </w:numPr>
    </w:pPr>
  </w:style>
  <w:style w:type="numbering" w:customStyle="1" w:styleId="WW8Num12">
    <w:name w:val="WW8Num12"/>
    <w:basedOn w:val="Bezlisty"/>
    <w:rsid w:val="00963E5A"/>
    <w:pPr>
      <w:numPr>
        <w:numId w:val="12"/>
      </w:numPr>
    </w:pPr>
  </w:style>
  <w:style w:type="numbering" w:customStyle="1" w:styleId="WW8Num13">
    <w:name w:val="WW8Num13"/>
    <w:basedOn w:val="Bezlisty"/>
    <w:rsid w:val="00963E5A"/>
    <w:pPr>
      <w:numPr>
        <w:numId w:val="13"/>
      </w:numPr>
    </w:pPr>
  </w:style>
  <w:style w:type="numbering" w:customStyle="1" w:styleId="WW8Num14">
    <w:name w:val="WW8Num14"/>
    <w:basedOn w:val="Bezlisty"/>
    <w:rsid w:val="00963E5A"/>
    <w:pPr>
      <w:numPr>
        <w:numId w:val="14"/>
      </w:numPr>
    </w:pPr>
  </w:style>
  <w:style w:type="numbering" w:customStyle="1" w:styleId="WW8Num15">
    <w:name w:val="WW8Num15"/>
    <w:basedOn w:val="Bezlisty"/>
    <w:rsid w:val="00963E5A"/>
    <w:pPr>
      <w:numPr>
        <w:numId w:val="15"/>
      </w:numPr>
    </w:pPr>
  </w:style>
  <w:style w:type="numbering" w:customStyle="1" w:styleId="WW8Num16">
    <w:name w:val="WW8Num16"/>
    <w:basedOn w:val="Bezlisty"/>
    <w:rsid w:val="00963E5A"/>
    <w:pPr>
      <w:numPr>
        <w:numId w:val="16"/>
      </w:numPr>
    </w:pPr>
  </w:style>
  <w:style w:type="numbering" w:customStyle="1" w:styleId="WW8Num17">
    <w:name w:val="WW8Num17"/>
    <w:basedOn w:val="Bezlisty"/>
    <w:rsid w:val="00963E5A"/>
    <w:pPr>
      <w:numPr>
        <w:numId w:val="17"/>
      </w:numPr>
    </w:pPr>
  </w:style>
  <w:style w:type="numbering" w:customStyle="1" w:styleId="WW8Num18">
    <w:name w:val="WW8Num18"/>
    <w:basedOn w:val="Bezlisty"/>
    <w:rsid w:val="00963E5A"/>
    <w:pPr>
      <w:numPr>
        <w:numId w:val="18"/>
      </w:numPr>
    </w:pPr>
  </w:style>
  <w:style w:type="numbering" w:customStyle="1" w:styleId="WW8Num19">
    <w:name w:val="WW8Num19"/>
    <w:basedOn w:val="Bezlisty"/>
    <w:rsid w:val="00963E5A"/>
    <w:pPr>
      <w:numPr>
        <w:numId w:val="19"/>
      </w:numPr>
    </w:pPr>
  </w:style>
  <w:style w:type="numbering" w:customStyle="1" w:styleId="WW8Num20">
    <w:name w:val="WW8Num20"/>
    <w:basedOn w:val="Bezlisty"/>
    <w:rsid w:val="00963E5A"/>
    <w:pPr>
      <w:numPr>
        <w:numId w:val="20"/>
      </w:numPr>
    </w:pPr>
  </w:style>
  <w:style w:type="numbering" w:customStyle="1" w:styleId="WW8Num21">
    <w:name w:val="WW8Num21"/>
    <w:basedOn w:val="Bezlisty"/>
    <w:rsid w:val="00963E5A"/>
    <w:pPr>
      <w:numPr>
        <w:numId w:val="21"/>
      </w:numPr>
    </w:pPr>
  </w:style>
  <w:style w:type="numbering" w:customStyle="1" w:styleId="WW8Num22">
    <w:name w:val="WW8Num22"/>
    <w:basedOn w:val="Bezlisty"/>
    <w:rsid w:val="00963E5A"/>
    <w:pPr>
      <w:numPr>
        <w:numId w:val="22"/>
      </w:numPr>
    </w:pPr>
  </w:style>
  <w:style w:type="numbering" w:customStyle="1" w:styleId="WW8Num23">
    <w:name w:val="WW8Num23"/>
    <w:basedOn w:val="Bezlisty"/>
    <w:rsid w:val="00963E5A"/>
    <w:pPr>
      <w:numPr>
        <w:numId w:val="23"/>
      </w:numPr>
    </w:pPr>
  </w:style>
  <w:style w:type="numbering" w:customStyle="1" w:styleId="WW8Num24">
    <w:name w:val="WW8Num24"/>
    <w:basedOn w:val="Bezlisty"/>
    <w:rsid w:val="00963E5A"/>
    <w:pPr>
      <w:numPr>
        <w:numId w:val="24"/>
      </w:numPr>
    </w:pPr>
  </w:style>
  <w:style w:type="numbering" w:customStyle="1" w:styleId="WW8Num25">
    <w:name w:val="WW8Num25"/>
    <w:basedOn w:val="Bezlisty"/>
    <w:rsid w:val="00963E5A"/>
    <w:pPr>
      <w:numPr>
        <w:numId w:val="25"/>
      </w:numPr>
    </w:pPr>
  </w:style>
  <w:style w:type="numbering" w:customStyle="1" w:styleId="WW8Num26">
    <w:name w:val="WW8Num26"/>
    <w:basedOn w:val="Bezlisty"/>
    <w:rsid w:val="00963E5A"/>
    <w:pPr>
      <w:numPr>
        <w:numId w:val="26"/>
      </w:numPr>
    </w:pPr>
  </w:style>
  <w:style w:type="numbering" w:customStyle="1" w:styleId="WW8Num27">
    <w:name w:val="WW8Num27"/>
    <w:basedOn w:val="Bezlisty"/>
    <w:rsid w:val="00963E5A"/>
    <w:pPr>
      <w:numPr>
        <w:numId w:val="27"/>
      </w:numPr>
    </w:pPr>
  </w:style>
  <w:style w:type="numbering" w:customStyle="1" w:styleId="WW8Num28">
    <w:name w:val="WW8Num28"/>
    <w:basedOn w:val="Bezlisty"/>
    <w:rsid w:val="00963E5A"/>
    <w:pPr>
      <w:numPr>
        <w:numId w:val="28"/>
      </w:numPr>
    </w:pPr>
  </w:style>
  <w:style w:type="numbering" w:customStyle="1" w:styleId="WW8Num29">
    <w:name w:val="WW8Num29"/>
    <w:basedOn w:val="Bezlisty"/>
    <w:rsid w:val="00963E5A"/>
    <w:pPr>
      <w:numPr>
        <w:numId w:val="29"/>
      </w:numPr>
    </w:pPr>
  </w:style>
  <w:style w:type="numbering" w:customStyle="1" w:styleId="WW8Num30">
    <w:name w:val="WW8Num30"/>
    <w:basedOn w:val="Bezlisty"/>
    <w:rsid w:val="00963E5A"/>
    <w:pPr>
      <w:numPr>
        <w:numId w:val="30"/>
      </w:numPr>
    </w:pPr>
  </w:style>
  <w:style w:type="numbering" w:customStyle="1" w:styleId="WW8Num31">
    <w:name w:val="WW8Num31"/>
    <w:basedOn w:val="Bezlisty"/>
    <w:rsid w:val="00963E5A"/>
    <w:pPr>
      <w:numPr>
        <w:numId w:val="31"/>
      </w:numPr>
    </w:pPr>
  </w:style>
  <w:style w:type="numbering" w:customStyle="1" w:styleId="WW8Num32">
    <w:name w:val="WW8Num32"/>
    <w:basedOn w:val="Bezlisty"/>
    <w:rsid w:val="00963E5A"/>
    <w:pPr>
      <w:numPr>
        <w:numId w:val="32"/>
      </w:numPr>
    </w:pPr>
  </w:style>
  <w:style w:type="numbering" w:customStyle="1" w:styleId="WW8Num33">
    <w:name w:val="WW8Num33"/>
    <w:basedOn w:val="Bezlisty"/>
    <w:rsid w:val="00963E5A"/>
    <w:pPr>
      <w:numPr>
        <w:numId w:val="33"/>
      </w:numPr>
    </w:pPr>
  </w:style>
  <w:style w:type="numbering" w:customStyle="1" w:styleId="WW8Num34">
    <w:name w:val="WW8Num34"/>
    <w:basedOn w:val="Bezlisty"/>
    <w:rsid w:val="00963E5A"/>
    <w:pPr>
      <w:numPr>
        <w:numId w:val="34"/>
      </w:numPr>
    </w:pPr>
  </w:style>
  <w:style w:type="numbering" w:customStyle="1" w:styleId="WW8Num35">
    <w:name w:val="WW8Num35"/>
    <w:basedOn w:val="Bezlisty"/>
    <w:rsid w:val="00963E5A"/>
    <w:pPr>
      <w:numPr>
        <w:numId w:val="35"/>
      </w:numPr>
    </w:pPr>
  </w:style>
  <w:style w:type="numbering" w:customStyle="1" w:styleId="WW8Num36">
    <w:name w:val="WW8Num36"/>
    <w:basedOn w:val="Bezlisty"/>
    <w:rsid w:val="00963E5A"/>
    <w:pPr>
      <w:numPr>
        <w:numId w:val="36"/>
      </w:numPr>
    </w:pPr>
  </w:style>
  <w:style w:type="numbering" w:customStyle="1" w:styleId="WW8Num37">
    <w:name w:val="WW8Num37"/>
    <w:basedOn w:val="Bezlisty"/>
    <w:rsid w:val="00963E5A"/>
    <w:pPr>
      <w:numPr>
        <w:numId w:val="37"/>
      </w:numPr>
    </w:pPr>
  </w:style>
  <w:style w:type="numbering" w:customStyle="1" w:styleId="WW8Num38">
    <w:name w:val="WW8Num38"/>
    <w:basedOn w:val="Bezlisty"/>
    <w:rsid w:val="00963E5A"/>
    <w:pPr>
      <w:numPr>
        <w:numId w:val="38"/>
      </w:numPr>
    </w:pPr>
  </w:style>
  <w:style w:type="numbering" w:customStyle="1" w:styleId="WW8Num39">
    <w:name w:val="WW8Num39"/>
    <w:basedOn w:val="Bezlisty"/>
    <w:rsid w:val="00963E5A"/>
    <w:pPr>
      <w:numPr>
        <w:numId w:val="39"/>
      </w:numPr>
    </w:pPr>
  </w:style>
  <w:style w:type="numbering" w:customStyle="1" w:styleId="WW8Num40">
    <w:name w:val="WW8Num40"/>
    <w:basedOn w:val="Bezlisty"/>
    <w:rsid w:val="00963E5A"/>
    <w:pPr>
      <w:numPr>
        <w:numId w:val="40"/>
      </w:numPr>
    </w:pPr>
  </w:style>
  <w:style w:type="numbering" w:customStyle="1" w:styleId="WW8Num41">
    <w:name w:val="WW8Num41"/>
    <w:basedOn w:val="Bezlisty"/>
    <w:rsid w:val="00963E5A"/>
    <w:pPr>
      <w:numPr>
        <w:numId w:val="41"/>
      </w:numPr>
    </w:pPr>
  </w:style>
  <w:style w:type="numbering" w:customStyle="1" w:styleId="WW8Num42">
    <w:name w:val="WW8Num42"/>
    <w:basedOn w:val="Bezlisty"/>
    <w:rsid w:val="00963E5A"/>
    <w:pPr>
      <w:numPr>
        <w:numId w:val="42"/>
      </w:numPr>
    </w:pPr>
  </w:style>
  <w:style w:type="numbering" w:customStyle="1" w:styleId="WW8Num43">
    <w:name w:val="WW8Num43"/>
    <w:basedOn w:val="Bezlisty"/>
    <w:rsid w:val="00963E5A"/>
    <w:pPr>
      <w:numPr>
        <w:numId w:val="43"/>
      </w:numPr>
    </w:pPr>
  </w:style>
  <w:style w:type="numbering" w:customStyle="1" w:styleId="WW8Num44">
    <w:name w:val="WW8Num44"/>
    <w:basedOn w:val="Bezlisty"/>
    <w:rsid w:val="00963E5A"/>
    <w:pPr>
      <w:numPr>
        <w:numId w:val="44"/>
      </w:numPr>
    </w:pPr>
  </w:style>
  <w:style w:type="numbering" w:customStyle="1" w:styleId="WW8Num45">
    <w:name w:val="WW8Num45"/>
    <w:basedOn w:val="Bezlisty"/>
    <w:rsid w:val="00963E5A"/>
    <w:pPr>
      <w:numPr>
        <w:numId w:val="45"/>
      </w:numPr>
    </w:pPr>
  </w:style>
  <w:style w:type="numbering" w:customStyle="1" w:styleId="WW8Num46">
    <w:name w:val="WW8Num46"/>
    <w:basedOn w:val="Bezlisty"/>
    <w:rsid w:val="00963E5A"/>
    <w:pPr>
      <w:numPr>
        <w:numId w:val="46"/>
      </w:numPr>
    </w:pPr>
  </w:style>
  <w:style w:type="numbering" w:customStyle="1" w:styleId="WW8Num47">
    <w:name w:val="WW8Num47"/>
    <w:basedOn w:val="Bezlisty"/>
    <w:rsid w:val="00963E5A"/>
    <w:pPr>
      <w:numPr>
        <w:numId w:val="47"/>
      </w:numPr>
    </w:pPr>
  </w:style>
  <w:style w:type="numbering" w:customStyle="1" w:styleId="WW8Num48">
    <w:name w:val="WW8Num48"/>
    <w:basedOn w:val="Bezlisty"/>
    <w:rsid w:val="00963E5A"/>
    <w:pPr>
      <w:numPr>
        <w:numId w:val="48"/>
      </w:numPr>
    </w:pPr>
  </w:style>
  <w:style w:type="numbering" w:customStyle="1" w:styleId="WW8Num49">
    <w:name w:val="WW8Num49"/>
    <w:basedOn w:val="Bezlisty"/>
    <w:rsid w:val="00963E5A"/>
    <w:pPr>
      <w:numPr>
        <w:numId w:val="49"/>
      </w:numPr>
    </w:pPr>
  </w:style>
  <w:style w:type="numbering" w:customStyle="1" w:styleId="WW8Num50">
    <w:name w:val="WW8Num50"/>
    <w:basedOn w:val="Bezlisty"/>
    <w:rsid w:val="00963E5A"/>
    <w:pPr>
      <w:numPr>
        <w:numId w:val="50"/>
      </w:numPr>
    </w:pPr>
  </w:style>
  <w:style w:type="numbering" w:customStyle="1" w:styleId="WW8Num51">
    <w:name w:val="WW8Num51"/>
    <w:basedOn w:val="Bezlisty"/>
    <w:rsid w:val="00963E5A"/>
    <w:pPr>
      <w:numPr>
        <w:numId w:val="51"/>
      </w:numPr>
    </w:pPr>
  </w:style>
  <w:style w:type="numbering" w:customStyle="1" w:styleId="WW8Num52">
    <w:name w:val="WW8Num52"/>
    <w:basedOn w:val="Bezlisty"/>
    <w:rsid w:val="00963E5A"/>
    <w:pPr>
      <w:numPr>
        <w:numId w:val="52"/>
      </w:numPr>
    </w:pPr>
  </w:style>
  <w:style w:type="numbering" w:customStyle="1" w:styleId="WW8Num53">
    <w:name w:val="WW8Num53"/>
    <w:basedOn w:val="Bezlisty"/>
    <w:rsid w:val="00963E5A"/>
    <w:pPr>
      <w:numPr>
        <w:numId w:val="53"/>
      </w:numPr>
    </w:pPr>
  </w:style>
  <w:style w:type="numbering" w:customStyle="1" w:styleId="WW8Num54">
    <w:name w:val="WW8Num54"/>
    <w:basedOn w:val="Bezlisty"/>
    <w:rsid w:val="00963E5A"/>
    <w:pPr>
      <w:numPr>
        <w:numId w:val="54"/>
      </w:numPr>
    </w:pPr>
  </w:style>
  <w:style w:type="numbering" w:customStyle="1" w:styleId="WW8Num55">
    <w:name w:val="WW8Num55"/>
    <w:basedOn w:val="Bezlisty"/>
    <w:rsid w:val="00963E5A"/>
    <w:pPr>
      <w:numPr>
        <w:numId w:val="55"/>
      </w:numPr>
    </w:pPr>
  </w:style>
  <w:style w:type="numbering" w:customStyle="1" w:styleId="WW8Num56">
    <w:name w:val="WW8Num56"/>
    <w:basedOn w:val="Bezlisty"/>
    <w:rsid w:val="00963E5A"/>
    <w:pPr>
      <w:numPr>
        <w:numId w:val="56"/>
      </w:numPr>
    </w:pPr>
  </w:style>
  <w:style w:type="numbering" w:customStyle="1" w:styleId="WW8Num57">
    <w:name w:val="WW8Num57"/>
    <w:basedOn w:val="Bezlisty"/>
    <w:rsid w:val="00963E5A"/>
    <w:pPr>
      <w:numPr>
        <w:numId w:val="57"/>
      </w:numPr>
    </w:pPr>
  </w:style>
  <w:style w:type="numbering" w:customStyle="1" w:styleId="WW8Num58">
    <w:name w:val="WW8Num58"/>
    <w:basedOn w:val="Bezlisty"/>
    <w:rsid w:val="00963E5A"/>
    <w:pPr>
      <w:numPr>
        <w:numId w:val="58"/>
      </w:numPr>
    </w:pPr>
  </w:style>
  <w:style w:type="numbering" w:customStyle="1" w:styleId="WW8Num59">
    <w:name w:val="WW8Num59"/>
    <w:basedOn w:val="Bezlisty"/>
    <w:rsid w:val="00963E5A"/>
    <w:pPr>
      <w:numPr>
        <w:numId w:val="59"/>
      </w:numPr>
    </w:pPr>
  </w:style>
  <w:style w:type="numbering" w:customStyle="1" w:styleId="WW8Num60">
    <w:name w:val="WW8Num60"/>
    <w:basedOn w:val="Bezlisty"/>
    <w:rsid w:val="00963E5A"/>
    <w:pPr>
      <w:numPr>
        <w:numId w:val="60"/>
      </w:numPr>
    </w:pPr>
  </w:style>
  <w:style w:type="numbering" w:customStyle="1" w:styleId="WW8Num61">
    <w:name w:val="WW8Num61"/>
    <w:basedOn w:val="Bezlisty"/>
    <w:rsid w:val="00963E5A"/>
    <w:pPr>
      <w:numPr>
        <w:numId w:val="61"/>
      </w:numPr>
    </w:pPr>
  </w:style>
  <w:style w:type="numbering" w:customStyle="1" w:styleId="WW8Num62">
    <w:name w:val="WW8Num62"/>
    <w:basedOn w:val="Bezlisty"/>
    <w:rsid w:val="00963E5A"/>
    <w:pPr>
      <w:numPr>
        <w:numId w:val="62"/>
      </w:numPr>
    </w:pPr>
  </w:style>
  <w:style w:type="numbering" w:customStyle="1" w:styleId="WW8Num63">
    <w:name w:val="WW8Num63"/>
    <w:basedOn w:val="Bezlisty"/>
    <w:rsid w:val="00963E5A"/>
    <w:pPr>
      <w:numPr>
        <w:numId w:val="63"/>
      </w:numPr>
    </w:pPr>
  </w:style>
  <w:style w:type="numbering" w:customStyle="1" w:styleId="WW8Num64">
    <w:name w:val="WW8Num64"/>
    <w:basedOn w:val="Bezlisty"/>
    <w:rsid w:val="00963E5A"/>
    <w:pPr>
      <w:numPr>
        <w:numId w:val="64"/>
      </w:numPr>
    </w:pPr>
  </w:style>
  <w:style w:type="numbering" w:customStyle="1" w:styleId="WW8Num65">
    <w:name w:val="WW8Num65"/>
    <w:basedOn w:val="Bezlisty"/>
    <w:rsid w:val="00963E5A"/>
    <w:pPr>
      <w:numPr>
        <w:numId w:val="65"/>
      </w:numPr>
    </w:pPr>
  </w:style>
  <w:style w:type="numbering" w:customStyle="1" w:styleId="WW8Num66">
    <w:name w:val="WW8Num66"/>
    <w:basedOn w:val="Bezlisty"/>
    <w:rsid w:val="00963E5A"/>
    <w:pPr>
      <w:numPr>
        <w:numId w:val="66"/>
      </w:numPr>
    </w:pPr>
  </w:style>
  <w:style w:type="numbering" w:customStyle="1" w:styleId="WW8Num67">
    <w:name w:val="WW8Num67"/>
    <w:basedOn w:val="Bezlisty"/>
    <w:rsid w:val="00963E5A"/>
    <w:pPr>
      <w:numPr>
        <w:numId w:val="67"/>
      </w:numPr>
    </w:pPr>
  </w:style>
  <w:style w:type="numbering" w:customStyle="1" w:styleId="WW8Num68">
    <w:name w:val="WW8Num68"/>
    <w:basedOn w:val="Bezlisty"/>
    <w:rsid w:val="00963E5A"/>
    <w:pPr>
      <w:numPr>
        <w:numId w:val="68"/>
      </w:numPr>
    </w:pPr>
  </w:style>
  <w:style w:type="numbering" w:customStyle="1" w:styleId="WW8Num69">
    <w:name w:val="WW8Num69"/>
    <w:basedOn w:val="Bezlisty"/>
    <w:rsid w:val="00963E5A"/>
    <w:pPr>
      <w:numPr>
        <w:numId w:val="69"/>
      </w:numPr>
    </w:pPr>
  </w:style>
  <w:style w:type="numbering" w:customStyle="1" w:styleId="WW8Num70">
    <w:name w:val="WW8Num70"/>
    <w:basedOn w:val="Bezlisty"/>
    <w:rsid w:val="00963E5A"/>
    <w:pPr>
      <w:numPr>
        <w:numId w:val="70"/>
      </w:numPr>
    </w:pPr>
  </w:style>
  <w:style w:type="numbering" w:customStyle="1" w:styleId="WW8Num71">
    <w:name w:val="WW8Num71"/>
    <w:basedOn w:val="Bezlisty"/>
    <w:rsid w:val="00963E5A"/>
    <w:pPr>
      <w:numPr>
        <w:numId w:val="71"/>
      </w:numPr>
    </w:pPr>
  </w:style>
  <w:style w:type="numbering" w:customStyle="1" w:styleId="WW8Num72">
    <w:name w:val="WW8Num72"/>
    <w:basedOn w:val="Bezlisty"/>
    <w:rsid w:val="00963E5A"/>
    <w:pPr>
      <w:numPr>
        <w:numId w:val="72"/>
      </w:numPr>
    </w:pPr>
  </w:style>
  <w:style w:type="numbering" w:customStyle="1" w:styleId="WW8Num73">
    <w:name w:val="WW8Num73"/>
    <w:basedOn w:val="Bezlisty"/>
    <w:rsid w:val="00963E5A"/>
    <w:pPr>
      <w:numPr>
        <w:numId w:val="113"/>
      </w:numPr>
    </w:pPr>
  </w:style>
  <w:style w:type="numbering" w:customStyle="1" w:styleId="WW8Num74">
    <w:name w:val="WW8Num74"/>
    <w:basedOn w:val="Bezlisty"/>
    <w:rsid w:val="00963E5A"/>
    <w:pPr>
      <w:numPr>
        <w:numId w:val="74"/>
      </w:numPr>
    </w:pPr>
  </w:style>
  <w:style w:type="paragraph" w:styleId="Nagwek">
    <w:name w:val="header"/>
    <w:aliases w:val=" Znak"/>
    <w:basedOn w:val="Normalny"/>
    <w:link w:val="NagwekZnak1"/>
    <w:unhideWhenUsed/>
    <w:rsid w:val="00963E5A"/>
    <w:pPr>
      <w:tabs>
        <w:tab w:val="center" w:pos="4536"/>
        <w:tab w:val="right" w:pos="9072"/>
      </w:tabs>
      <w:spacing w:line="240" w:lineRule="auto"/>
    </w:pPr>
    <w:rPr>
      <w:kern w:val="0"/>
      <w:sz w:val="20"/>
      <w:szCs w:val="20"/>
      <w:lang w:val="x-none" w:eastAsia="x-none"/>
    </w:rPr>
  </w:style>
  <w:style w:type="character" w:customStyle="1" w:styleId="NagwekZnak1">
    <w:name w:val="Nagłówek Znak1"/>
    <w:aliases w:val=" Znak Znak"/>
    <w:link w:val="Nagwek"/>
    <w:rsid w:val="00963E5A"/>
    <w:rPr>
      <w:rFonts w:eastAsia="Times New Roman" w:cs="Times New Roman"/>
      <w:lang w:bidi="ar-SA"/>
    </w:rPr>
  </w:style>
  <w:style w:type="paragraph" w:styleId="Stopka">
    <w:name w:val="footer"/>
    <w:basedOn w:val="Normalny"/>
    <w:link w:val="StopkaZnak1"/>
    <w:unhideWhenUsed/>
    <w:rsid w:val="00963E5A"/>
    <w:pPr>
      <w:tabs>
        <w:tab w:val="center" w:pos="4536"/>
        <w:tab w:val="right" w:pos="9072"/>
      </w:tabs>
      <w:spacing w:line="240" w:lineRule="auto"/>
    </w:pPr>
    <w:rPr>
      <w:kern w:val="0"/>
      <w:sz w:val="20"/>
      <w:szCs w:val="20"/>
      <w:lang w:val="x-none" w:eastAsia="x-none"/>
    </w:rPr>
  </w:style>
  <w:style w:type="character" w:customStyle="1" w:styleId="StopkaZnak1">
    <w:name w:val="Stopka Znak1"/>
    <w:link w:val="Stopka"/>
    <w:uiPriority w:val="99"/>
    <w:rsid w:val="00963E5A"/>
    <w:rPr>
      <w:rFonts w:eastAsia="Times New Roman" w:cs="Times New Roman"/>
      <w:lang w:bidi="ar-SA"/>
    </w:rPr>
  </w:style>
  <w:style w:type="character" w:styleId="Hipercze">
    <w:name w:val="Hyperlink"/>
    <w:rsid w:val="00DD23AD"/>
    <w:rPr>
      <w:color w:val="0000FF"/>
      <w:u w:val="single"/>
    </w:rPr>
  </w:style>
  <w:style w:type="paragraph" w:styleId="Data">
    <w:name w:val="Date"/>
    <w:basedOn w:val="Normalny"/>
    <w:next w:val="Normalny"/>
    <w:rsid w:val="00DD23AD"/>
  </w:style>
  <w:style w:type="character" w:customStyle="1" w:styleId="HTMLMarkup">
    <w:name w:val="HTML Markup"/>
    <w:rsid w:val="004E36F9"/>
    <w:rPr>
      <w:vanish/>
      <w:color w:val="FF0000"/>
    </w:rPr>
  </w:style>
  <w:style w:type="character" w:styleId="Numerstrony">
    <w:name w:val="page number"/>
    <w:basedOn w:val="Domylnaczcionkaakapitu"/>
    <w:rsid w:val="004A5330"/>
  </w:style>
  <w:style w:type="paragraph" w:styleId="Tekstprzypisudolnego">
    <w:name w:val="footnote text"/>
    <w:basedOn w:val="Normalny"/>
    <w:link w:val="TekstprzypisudolnegoZnak1"/>
    <w:unhideWhenUsed/>
    <w:rsid w:val="004A5330"/>
    <w:pPr>
      <w:suppressAutoHyphens w:val="0"/>
      <w:autoSpaceDN/>
      <w:spacing w:line="240" w:lineRule="auto"/>
      <w:textAlignment w:val="auto"/>
    </w:pPr>
    <w:rPr>
      <w:rFonts w:ascii="Tahoma" w:hAnsi="Tahoma" w:cs="Tahoma"/>
      <w:kern w:val="0"/>
      <w:sz w:val="20"/>
      <w:szCs w:val="20"/>
      <w:lang w:eastAsia="pl-PL"/>
    </w:rPr>
  </w:style>
  <w:style w:type="character" w:customStyle="1" w:styleId="TekstprzypisudolnegoZnak1">
    <w:name w:val="Tekst przypisu dolnego Znak1"/>
    <w:link w:val="Tekstprzypisudolnego"/>
    <w:rsid w:val="004A5330"/>
    <w:rPr>
      <w:rFonts w:ascii="Tahoma" w:eastAsia="Times New Roman" w:hAnsi="Tahoma" w:cs="Tahoma"/>
    </w:rPr>
  </w:style>
  <w:style w:type="character" w:styleId="Odwoanieprzypisudolnego">
    <w:name w:val="footnote reference"/>
    <w:uiPriority w:val="99"/>
    <w:unhideWhenUsed/>
    <w:rsid w:val="004A5330"/>
    <w:rPr>
      <w:vertAlign w:val="superscript"/>
    </w:rPr>
  </w:style>
  <w:style w:type="paragraph" w:styleId="Tekstprzypisukocowego">
    <w:name w:val="endnote text"/>
    <w:basedOn w:val="Normalny"/>
    <w:link w:val="TekstprzypisukocowegoZnak"/>
    <w:uiPriority w:val="99"/>
    <w:semiHidden/>
    <w:unhideWhenUsed/>
    <w:rsid w:val="00427521"/>
    <w:rPr>
      <w:sz w:val="20"/>
      <w:szCs w:val="20"/>
    </w:rPr>
  </w:style>
  <w:style w:type="character" w:customStyle="1" w:styleId="TekstprzypisukocowegoZnak">
    <w:name w:val="Tekst przypisu końcowego Znak"/>
    <w:link w:val="Tekstprzypisukocowego"/>
    <w:uiPriority w:val="99"/>
    <w:semiHidden/>
    <w:rsid w:val="00427521"/>
    <w:rPr>
      <w:rFonts w:eastAsia="Times New Roman" w:cs="Times New Roman"/>
      <w:kern w:val="3"/>
      <w:lang w:eastAsia="zh-CN"/>
    </w:rPr>
  </w:style>
  <w:style w:type="character" w:styleId="Odwoanieprzypisukocowego">
    <w:name w:val="endnote reference"/>
    <w:uiPriority w:val="99"/>
    <w:semiHidden/>
    <w:unhideWhenUsed/>
    <w:rsid w:val="00427521"/>
    <w:rPr>
      <w:vertAlign w:val="superscript"/>
    </w:rPr>
  </w:style>
  <w:style w:type="character" w:customStyle="1" w:styleId="Nagwek5Znak">
    <w:name w:val="Nagłówek 5 Znak"/>
    <w:link w:val="Nagwek5"/>
    <w:rsid w:val="00FC0D76"/>
    <w:rPr>
      <w:rFonts w:ascii="Tahoma" w:eastAsia="Times New Roman" w:hAnsi="Tahoma" w:cs="Tahoma"/>
      <w:b/>
      <w:i/>
      <w:sz w:val="24"/>
      <w:u w:val="single"/>
      <w:lang w:eastAsia="ar-SA"/>
    </w:rPr>
  </w:style>
  <w:style w:type="character" w:customStyle="1" w:styleId="Nagwek8Znak">
    <w:name w:val="Nagłówek 8 Znak"/>
    <w:link w:val="Nagwek8"/>
    <w:rsid w:val="00FC0D76"/>
    <w:rPr>
      <w:rFonts w:eastAsia="Times New Roman" w:cs="Times New Roman"/>
      <w:i/>
      <w:iCs/>
      <w:sz w:val="24"/>
      <w:szCs w:val="24"/>
      <w:lang w:eastAsia="ar-SA"/>
    </w:rPr>
  </w:style>
  <w:style w:type="character" w:customStyle="1" w:styleId="Domylnaczcionkaakapitu2">
    <w:name w:val="Domyślna czcionka akapitu2"/>
    <w:rsid w:val="00FC0D76"/>
  </w:style>
  <w:style w:type="paragraph" w:customStyle="1" w:styleId="Normalny1">
    <w:name w:val="Normalny1"/>
    <w:rsid w:val="00FC0D76"/>
    <w:pPr>
      <w:suppressAutoHyphens/>
      <w:spacing w:line="100" w:lineRule="atLeast"/>
    </w:pPr>
    <w:rPr>
      <w:rFonts w:eastAsia="Times New Roman" w:cs="Times New Roman"/>
      <w:kern w:val="1"/>
      <w:sz w:val="24"/>
      <w:szCs w:val="24"/>
      <w:lang w:eastAsia="ar-SA"/>
    </w:rPr>
  </w:style>
  <w:style w:type="paragraph" w:styleId="HTML-wstpniesformatowany">
    <w:name w:val="HTML Preformatted"/>
    <w:basedOn w:val="Normalny"/>
    <w:link w:val="HTML-wstpniesformatowanyZnak"/>
    <w:rsid w:val="00FC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line="240" w:lineRule="auto"/>
      <w:textAlignment w:val="auto"/>
    </w:pPr>
    <w:rPr>
      <w:rFonts w:ascii="Courier New" w:hAnsi="Courier New" w:cs="Courier New"/>
      <w:kern w:val="0"/>
      <w:sz w:val="20"/>
      <w:szCs w:val="20"/>
      <w:lang w:eastAsia="ar-SA"/>
    </w:rPr>
  </w:style>
  <w:style w:type="character" w:customStyle="1" w:styleId="HTML-wstpniesformatowanyZnak">
    <w:name w:val="HTML - wstępnie sformatowany Znak"/>
    <w:link w:val="HTML-wstpniesformatowany"/>
    <w:rsid w:val="00FC0D76"/>
    <w:rPr>
      <w:rFonts w:ascii="Courier New" w:eastAsia="Times New Roman" w:hAnsi="Courier New" w:cs="Courier New"/>
      <w:lang w:eastAsia="ar-SA"/>
    </w:rPr>
  </w:style>
  <w:style w:type="character" w:customStyle="1" w:styleId="Nagwek2Znak1">
    <w:name w:val="Nagłówek 2 Znak1"/>
    <w:link w:val="Nagwek2"/>
    <w:uiPriority w:val="9"/>
    <w:semiHidden/>
    <w:rsid w:val="00FC0D76"/>
    <w:rPr>
      <w:rFonts w:ascii="Cambria" w:eastAsia="Times New Roman" w:hAnsi="Cambria" w:cs="Times New Roman"/>
      <w:b/>
      <w:bCs/>
      <w:i/>
      <w:iCs/>
      <w:kern w:val="3"/>
      <w:sz w:val="28"/>
      <w:szCs w:val="28"/>
      <w:lang w:eastAsia="zh-CN"/>
    </w:rPr>
  </w:style>
  <w:style w:type="character" w:customStyle="1" w:styleId="Nagwek3Znak1">
    <w:name w:val="Nagłówek 3 Znak1"/>
    <w:link w:val="Nagwek3"/>
    <w:uiPriority w:val="9"/>
    <w:semiHidden/>
    <w:rsid w:val="00FC0D76"/>
    <w:rPr>
      <w:rFonts w:ascii="Cambria" w:eastAsia="Times New Roman" w:hAnsi="Cambria" w:cs="Times New Roman"/>
      <w:b/>
      <w:bCs/>
      <w:kern w:val="3"/>
      <w:sz w:val="26"/>
      <w:szCs w:val="26"/>
      <w:lang w:eastAsia="zh-CN"/>
    </w:rPr>
  </w:style>
  <w:style w:type="character" w:customStyle="1" w:styleId="Nagwek4Znak">
    <w:name w:val="Nagłówek 4 Znak"/>
    <w:link w:val="Nagwek4"/>
    <w:rsid w:val="00A103FB"/>
    <w:rPr>
      <w:rFonts w:ascii="Calibri" w:eastAsia="Times New Roman" w:hAnsi="Calibri" w:cs="Times New Roman"/>
      <w:b/>
      <w:bCs/>
      <w:kern w:val="3"/>
      <w:sz w:val="28"/>
      <w:szCs w:val="28"/>
      <w:lang w:eastAsia="zh-CN"/>
    </w:rPr>
  </w:style>
  <w:style w:type="character" w:customStyle="1" w:styleId="Nagwek1Znak1">
    <w:name w:val="Nagłówek 1 Znak1"/>
    <w:link w:val="Nagwek1"/>
    <w:qFormat/>
    <w:rsid w:val="00A103FB"/>
    <w:rPr>
      <w:rFonts w:ascii="Cambria" w:eastAsia="Times New Roman" w:hAnsi="Cambria" w:cs="Times New Roman"/>
      <w:b/>
      <w:bCs/>
      <w:kern w:val="32"/>
      <w:sz w:val="32"/>
      <w:szCs w:val="32"/>
      <w:lang w:eastAsia="zh-CN"/>
    </w:rPr>
  </w:style>
  <w:style w:type="character" w:customStyle="1" w:styleId="Nagwek6Znak">
    <w:name w:val="Nagłówek 6 Znak"/>
    <w:link w:val="Nagwek6"/>
    <w:rsid w:val="00A103FB"/>
    <w:rPr>
      <w:rFonts w:ascii="Tahoma" w:eastAsia="Times New Roman" w:hAnsi="Tahoma" w:cs="Tahoma"/>
      <w:b/>
      <w:kern w:val="1"/>
      <w:sz w:val="18"/>
      <w:lang w:eastAsia="ar-SA"/>
    </w:rPr>
  </w:style>
  <w:style w:type="character" w:customStyle="1" w:styleId="Nagwek7Znak">
    <w:name w:val="Nagłówek 7 Znak"/>
    <w:link w:val="Nagwek7"/>
    <w:rsid w:val="00A103FB"/>
    <w:rPr>
      <w:rFonts w:ascii="Garamond" w:eastAsia="Times New Roman" w:hAnsi="Garamond" w:cs="Garamond"/>
      <w:kern w:val="1"/>
      <w:sz w:val="24"/>
      <w:lang w:eastAsia="ar-SA"/>
    </w:rPr>
  </w:style>
  <w:style w:type="character" w:customStyle="1" w:styleId="Nagwek9Znak1">
    <w:name w:val="Nagłówek 9 Znak1"/>
    <w:link w:val="Nagwek9"/>
    <w:rsid w:val="00A103FB"/>
    <w:rPr>
      <w:rFonts w:ascii="Garamond" w:eastAsia="Times New Roman" w:hAnsi="Garamond" w:cs="Garamond"/>
      <w:kern w:val="1"/>
      <w:sz w:val="24"/>
      <w:lang w:eastAsia="ar-SA"/>
    </w:rPr>
  </w:style>
  <w:style w:type="character" w:customStyle="1" w:styleId="WW8Num2z1">
    <w:name w:val="WW8Num2z1"/>
    <w:rsid w:val="00A103FB"/>
    <w:rPr>
      <w:rFonts w:ascii="Courier New" w:hAnsi="Courier New" w:cs="Courier New"/>
    </w:rPr>
  </w:style>
  <w:style w:type="character" w:customStyle="1" w:styleId="WW8Num2z2">
    <w:name w:val="WW8Num2z2"/>
    <w:rsid w:val="00A103FB"/>
  </w:style>
  <w:style w:type="character" w:customStyle="1" w:styleId="WW8Num2z3">
    <w:name w:val="WW8Num2z3"/>
    <w:rsid w:val="00A103FB"/>
  </w:style>
  <w:style w:type="character" w:customStyle="1" w:styleId="WW8Num2z4">
    <w:name w:val="WW8Num2z4"/>
    <w:rsid w:val="00A103FB"/>
  </w:style>
  <w:style w:type="character" w:customStyle="1" w:styleId="WW8Num2z5">
    <w:name w:val="WW8Num2z5"/>
    <w:rsid w:val="00A103FB"/>
  </w:style>
  <w:style w:type="character" w:customStyle="1" w:styleId="WW8Num2z6">
    <w:name w:val="WW8Num2z6"/>
    <w:rsid w:val="00A103FB"/>
  </w:style>
  <w:style w:type="character" w:customStyle="1" w:styleId="WW8Num2z7">
    <w:name w:val="WW8Num2z7"/>
    <w:rsid w:val="00A103FB"/>
  </w:style>
  <w:style w:type="character" w:customStyle="1" w:styleId="WW8Num2z8">
    <w:name w:val="WW8Num2z8"/>
    <w:rsid w:val="00A103FB"/>
  </w:style>
  <w:style w:type="character" w:customStyle="1" w:styleId="WW8Num10z4">
    <w:name w:val="WW8Num10z4"/>
    <w:rsid w:val="00A103FB"/>
  </w:style>
  <w:style w:type="character" w:customStyle="1" w:styleId="WW8Num10z5">
    <w:name w:val="WW8Num10z5"/>
    <w:rsid w:val="00A103FB"/>
  </w:style>
  <w:style w:type="character" w:customStyle="1" w:styleId="WW8Num10z6">
    <w:name w:val="WW8Num10z6"/>
    <w:rsid w:val="00A103FB"/>
  </w:style>
  <w:style w:type="character" w:customStyle="1" w:styleId="WW8Num10z7">
    <w:name w:val="WW8Num10z7"/>
    <w:rsid w:val="00A103FB"/>
  </w:style>
  <w:style w:type="character" w:customStyle="1" w:styleId="WW8Num10z8">
    <w:name w:val="WW8Num10z8"/>
    <w:rsid w:val="00A103FB"/>
  </w:style>
  <w:style w:type="character" w:customStyle="1" w:styleId="WW8Num18z1">
    <w:name w:val="WW8Num18z1"/>
    <w:rsid w:val="00A103FB"/>
  </w:style>
  <w:style w:type="character" w:customStyle="1" w:styleId="WW8Num18z2">
    <w:name w:val="WW8Num18z2"/>
    <w:rsid w:val="00A103FB"/>
  </w:style>
  <w:style w:type="character" w:customStyle="1" w:styleId="WW8Num18z3">
    <w:name w:val="WW8Num18z3"/>
    <w:rsid w:val="00A103FB"/>
  </w:style>
  <w:style w:type="character" w:customStyle="1" w:styleId="WW8Num18z4">
    <w:name w:val="WW8Num18z4"/>
    <w:rsid w:val="00A103FB"/>
  </w:style>
  <w:style w:type="character" w:customStyle="1" w:styleId="WW8Num18z5">
    <w:name w:val="WW8Num18z5"/>
    <w:rsid w:val="00A103FB"/>
  </w:style>
  <w:style w:type="character" w:customStyle="1" w:styleId="WW8Num18z6">
    <w:name w:val="WW8Num18z6"/>
    <w:rsid w:val="00A103FB"/>
  </w:style>
  <w:style w:type="character" w:customStyle="1" w:styleId="WW8Num18z7">
    <w:name w:val="WW8Num18z7"/>
    <w:rsid w:val="00A103FB"/>
  </w:style>
  <w:style w:type="character" w:customStyle="1" w:styleId="WW8Num18z8">
    <w:name w:val="WW8Num18z8"/>
    <w:rsid w:val="00A103FB"/>
  </w:style>
  <w:style w:type="character" w:customStyle="1" w:styleId="WW8Num20z1">
    <w:name w:val="WW8Num20z1"/>
    <w:rsid w:val="00A103FB"/>
    <w:rPr>
      <w:rFonts w:ascii="Courier New" w:hAnsi="Courier New" w:cs="Courier New" w:hint="default"/>
    </w:rPr>
  </w:style>
  <w:style w:type="character" w:customStyle="1" w:styleId="WW8Num28z1">
    <w:name w:val="WW8Num28z1"/>
    <w:rsid w:val="00A103FB"/>
    <w:rPr>
      <w:rFonts w:ascii="Courier New" w:hAnsi="Courier New" w:cs="Courier New" w:hint="default"/>
    </w:rPr>
  </w:style>
  <w:style w:type="character" w:customStyle="1" w:styleId="WW8Num28z2">
    <w:name w:val="WW8Num28z2"/>
    <w:rsid w:val="00A103FB"/>
    <w:rPr>
      <w:rFonts w:ascii="Wingdings" w:hAnsi="Wingdings" w:cs="Wingdings" w:hint="default"/>
    </w:rPr>
  </w:style>
  <w:style w:type="character" w:customStyle="1" w:styleId="Znakiprzypiswdolnych">
    <w:name w:val="Znaki przypisów dolnych"/>
    <w:rsid w:val="00A103FB"/>
    <w:rPr>
      <w:vertAlign w:val="superscript"/>
    </w:rPr>
  </w:style>
  <w:style w:type="character" w:customStyle="1" w:styleId="Tekstpodstawowy2Znak">
    <w:name w:val="Tekst podstawowy 2 Znak"/>
    <w:rsid w:val="00A103FB"/>
    <w:rPr>
      <w:b/>
      <w:bCs/>
      <w:color w:val="FF0000"/>
      <w:sz w:val="24"/>
      <w:szCs w:val="24"/>
    </w:rPr>
  </w:style>
  <w:style w:type="character" w:customStyle="1" w:styleId="Domy3flnaczcionkaakapitu">
    <w:name w:val="Domyś3flna czcionka akapitu"/>
    <w:rsid w:val="00A103FB"/>
  </w:style>
  <w:style w:type="character" w:customStyle="1" w:styleId="TekstpodstawowyZnak">
    <w:name w:val="Tekst podstawowy Znak"/>
    <w:basedOn w:val="Domylnaczcionkaakapitu1"/>
    <w:rsid w:val="00A103FB"/>
  </w:style>
  <w:style w:type="character" w:customStyle="1" w:styleId="TytuZnak">
    <w:name w:val="Tytuł Znak"/>
    <w:rsid w:val="00A103FB"/>
    <w:rPr>
      <w:b/>
      <w:sz w:val="40"/>
    </w:rPr>
  </w:style>
  <w:style w:type="character" w:customStyle="1" w:styleId="spelle">
    <w:name w:val="spelle"/>
    <w:rsid w:val="00A103FB"/>
  </w:style>
  <w:style w:type="character" w:customStyle="1" w:styleId="grame">
    <w:name w:val="grame"/>
    <w:rsid w:val="00A103FB"/>
  </w:style>
  <w:style w:type="paragraph" w:customStyle="1" w:styleId="Nagwek20">
    <w:name w:val="Nagłówek2"/>
    <w:basedOn w:val="Normalny"/>
    <w:next w:val="Tekstpodstawowy"/>
    <w:rsid w:val="00A103FB"/>
    <w:pPr>
      <w:keepNext/>
      <w:autoSpaceDN/>
      <w:spacing w:before="240" w:after="120" w:line="240" w:lineRule="auto"/>
      <w:textAlignment w:val="auto"/>
    </w:pPr>
    <w:rPr>
      <w:rFonts w:ascii="Arial" w:eastAsia="Microsoft YaHei" w:hAnsi="Arial" w:cs="Mangal"/>
      <w:kern w:val="1"/>
      <w:sz w:val="28"/>
      <w:szCs w:val="28"/>
      <w:lang w:eastAsia="ar-SA"/>
    </w:rPr>
  </w:style>
  <w:style w:type="paragraph" w:customStyle="1" w:styleId="Indeks">
    <w:name w:val="Indeks"/>
    <w:basedOn w:val="Normalny"/>
    <w:rsid w:val="00A103FB"/>
    <w:pPr>
      <w:suppressLineNumbers/>
      <w:autoSpaceDN/>
      <w:spacing w:line="240" w:lineRule="auto"/>
      <w:textAlignment w:val="auto"/>
    </w:pPr>
    <w:rPr>
      <w:rFonts w:cs="Mangal"/>
      <w:kern w:val="1"/>
      <w:sz w:val="20"/>
      <w:szCs w:val="20"/>
      <w:lang w:eastAsia="ar-SA"/>
    </w:rPr>
  </w:style>
  <w:style w:type="paragraph" w:customStyle="1" w:styleId="1">
    <w:name w:val="1"/>
    <w:basedOn w:val="Normalny"/>
    <w:next w:val="Nagwek"/>
    <w:rsid w:val="00A103FB"/>
    <w:pPr>
      <w:tabs>
        <w:tab w:val="center" w:pos="4536"/>
        <w:tab w:val="right" w:pos="9072"/>
      </w:tabs>
      <w:autoSpaceDN/>
      <w:spacing w:line="240" w:lineRule="auto"/>
      <w:textAlignment w:val="auto"/>
    </w:pPr>
    <w:rPr>
      <w:kern w:val="1"/>
      <w:sz w:val="20"/>
      <w:szCs w:val="20"/>
      <w:lang w:eastAsia="ar-SA"/>
    </w:rPr>
  </w:style>
  <w:style w:type="paragraph" w:customStyle="1" w:styleId="Tabletext">
    <w:name w:val="Table text"/>
    <w:basedOn w:val="Normalny"/>
    <w:rsid w:val="00A103FB"/>
    <w:pPr>
      <w:keepLines/>
      <w:tabs>
        <w:tab w:val="left" w:pos="1134"/>
        <w:tab w:val="left" w:pos="1701"/>
        <w:tab w:val="left" w:pos="2835"/>
        <w:tab w:val="left" w:pos="5387"/>
        <w:tab w:val="right" w:pos="9356"/>
      </w:tabs>
      <w:autoSpaceDN/>
      <w:spacing w:before="60" w:after="60" w:line="240" w:lineRule="auto"/>
      <w:textAlignment w:val="auto"/>
    </w:pPr>
    <w:rPr>
      <w:rFonts w:ascii="Arial" w:hAnsi="Arial" w:cs="Arial"/>
      <w:kern w:val="1"/>
      <w:sz w:val="20"/>
      <w:szCs w:val="22"/>
      <w:lang w:val="en-GB" w:eastAsia="ar-SA"/>
    </w:rPr>
  </w:style>
  <w:style w:type="paragraph" w:customStyle="1" w:styleId="style">
    <w:name w:val="style"/>
    <w:basedOn w:val="Normalny"/>
    <w:rsid w:val="00A103FB"/>
    <w:pPr>
      <w:autoSpaceDN/>
      <w:spacing w:before="150" w:after="150" w:line="240" w:lineRule="auto"/>
      <w:ind w:left="150" w:right="450"/>
      <w:jc w:val="both"/>
      <w:textAlignment w:val="auto"/>
    </w:pPr>
    <w:rPr>
      <w:rFonts w:ascii="Verdana" w:hAnsi="Verdana" w:cs="Verdana"/>
      <w:color w:val="666666"/>
      <w:kern w:val="1"/>
      <w:sz w:val="18"/>
      <w:szCs w:val="18"/>
      <w:lang w:eastAsia="ar-SA"/>
    </w:rPr>
  </w:style>
  <w:style w:type="paragraph" w:customStyle="1" w:styleId="Lista-kontynuacja1">
    <w:name w:val="Lista - kontynuacja1"/>
    <w:basedOn w:val="Normalny"/>
    <w:rsid w:val="00A103FB"/>
    <w:pPr>
      <w:autoSpaceDN/>
      <w:spacing w:after="120" w:line="240" w:lineRule="auto"/>
      <w:ind w:left="283"/>
      <w:textAlignment w:val="auto"/>
    </w:pPr>
    <w:rPr>
      <w:kern w:val="1"/>
      <w:sz w:val="20"/>
      <w:szCs w:val="20"/>
      <w:lang w:eastAsia="ar-SA"/>
    </w:rPr>
  </w:style>
  <w:style w:type="paragraph" w:customStyle="1" w:styleId="Lista-kontynuacja21">
    <w:name w:val="Lista - kontynuacja 21"/>
    <w:basedOn w:val="Lista-kontynuacja1"/>
    <w:rsid w:val="00A103FB"/>
    <w:pPr>
      <w:spacing w:after="160"/>
      <w:ind w:left="1080" w:hanging="360"/>
    </w:pPr>
  </w:style>
  <w:style w:type="paragraph" w:customStyle="1" w:styleId="Tekstpodstawowy1">
    <w:name w:val="Tekst podstawowy1"/>
    <w:basedOn w:val="Normalny1"/>
    <w:rsid w:val="00A103FB"/>
    <w:pPr>
      <w:spacing w:after="120"/>
    </w:pPr>
    <w:rPr>
      <w:sz w:val="20"/>
      <w:szCs w:val="20"/>
    </w:rPr>
  </w:style>
  <w:style w:type="paragraph" w:customStyle="1" w:styleId="Zawartotabeli">
    <w:name w:val="Zawartość tabeli"/>
    <w:basedOn w:val="Normalny"/>
    <w:rsid w:val="00A103FB"/>
    <w:pPr>
      <w:suppressLineNumbers/>
      <w:autoSpaceDN/>
      <w:spacing w:line="240" w:lineRule="auto"/>
      <w:textAlignment w:val="auto"/>
    </w:pPr>
    <w:rPr>
      <w:kern w:val="1"/>
      <w:sz w:val="20"/>
      <w:szCs w:val="20"/>
      <w:lang w:eastAsia="ar-SA"/>
    </w:rPr>
  </w:style>
  <w:style w:type="paragraph" w:customStyle="1" w:styleId="Nagwektabeli">
    <w:name w:val="Nagłówek tabeli"/>
    <w:basedOn w:val="Zawartotabeli"/>
    <w:rsid w:val="00A103FB"/>
    <w:pPr>
      <w:jc w:val="center"/>
    </w:pPr>
    <w:rPr>
      <w:b/>
      <w:bCs/>
    </w:rPr>
  </w:style>
  <w:style w:type="paragraph" w:customStyle="1" w:styleId="Tekstprzypisudolnego1">
    <w:name w:val="Tekst przypisu dolnego1"/>
    <w:basedOn w:val="Normalny"/>
    <w:rsid w:val="000B18AF"/>
    <w:pPr>
      <w:autoSpaceDN/>
      <w:textAlignment w:val="auto"/>
    </w:pPr>
    <w:rPr>
      <w:kern w:val="1"/>
      <w:sz w:val="20"/>
      <w:szCs w:val="20"/>
      <w:lang w:eastAsia="ar-SA"/>
    </w:rPr>
  </w:style>
  <w:style w:type="character" w:customStyle="1" w:styleId="RTFNum21">
    <w:name w:val="RTF_Num 2 1"/>
    <w:rsid w:val="000B18AF"/>
    <w:rPr>
      <w:rFonts w:ascii="Symbol" w:hAnsi="Symbol"/>
    </w:rPr>
  </w:style>
  <w:style w:type="paragraph" w:customStyle="1" w:styleId="Zawartotabeli0">
    <w:name w:val="Zawarto?? tabeli"/>
    <w:basedOn w:val="Normalny"/>
    <w:rsid w:val="007E5D54"/>
    <w:pPr>
      <w:widowControl w:val="0"/>
      <w:suppressLineNumbers/>
      <w:autoSpaceDN/>
      <w:textAlignment w:val="auto"/>
    </w:pPr>
    <w:rPr>
      <w:rFonts w:eastAsia="Lucida Sans Unicode"/>
      <w:kern w:val="1"/>
      <w:lang w:eastAsia="ar-SA"/>
    </w:rPr>
  </w:style>
  <w:style w:type="paragraph" w:customStyle="1" w:styleId="Normalny11">
    <w:name w:val="Normalny11"/>
    <w:rsid w:val="00585FF6"/>
    <w:pPr>
      <w:suppressAutoHyphens/>
    </w:pPr>
    <w:rPr>
      <w:rFonts w:ascii="Arial" w:eastAsia="Arial Unicode MS" w:hAnsi="Arial" w:cs="Arial Unicode MS"/>
      <w:b/>
      <w:bCs/>
      <w:color w:val="000000"/>
      <w:kern w:val="1"/>
      <w:sz w:val="24"/>
      <w:szCs w:val="24"/>
      <w:u w:color="000000"/>
    </w:rPr>
  </w:style>
  <w:style w:type="paragraph" w:customStyle="1" w:styleId="Adreszwrotnynakopercie1">
    <w:name w:val="Adres zwrotny na kopercie1"/>
    <w:rsid w:val="00585FF6"/>
    <w:pPr>
      <w:suppressAutoHyphens/>
    </w:pPr>
    <w:rPr>
      <w:rFonts w:ascii="Arial" w:eastAsia="Arial Unicode MS" w:hAnsi="Arial" w:cs="Arial Unicode MS"/>
      <w:color w:val="000000"/>
      <w:kern w:val="1"/>
      <w:sz w:val="24"/>
      <w:szCs w:val="24"/>
      <w:u w:color="000000"/>
    </w:rPr>
  </w:style>
  <w:style w:type="paragraph" w:customStyle="1" w:styleId="Domynie">
    <w:name w:val="Domy徑nie"/>
    <w:rsid w:val="00552C7C"/>
    <w:pPr>
      <w:widowControl w:val="0"/>
      <w:autoSpaceDN w:val="0"/>
      <w:adjustRightInd w:val="0"/>
    </w:pPr>
    <w:rPr>
      <w:rFonts w:ascii="Garamond" w:eastAsia="Times New Roman" w:hAnsi="Garamond" w:cs="Garamond"/>
      <w:kern w:val="1"/>
      <w:sz w:val="24"/>
      <w:szCs w:val="24"/>
      <w:lang w:bidi="hi-IN"/>
    </w:rPr>
  </w:style>
  <w:style w:type="paragraph" w:customStyle="1" w:styleId="kropamylniktxt">
    <w:name w:val="kropa myślnik txt"/>
    <w:basedOn w:val="Normalny"/>
    <w:rsid w:val="00552C7C"/>
    <w:pPr>
      <w:tabs>
        <w:tab w:val="left" w:pos="360"/>
      </w:tabs>
      <w:suppressAutoHyphens w:val="0"/>
      <w:autoSpaceDN/>
      <w:spacing w:line="240" w:lineRule="auto"/>
      <w:ind w:left="360"/>
      <w:textAlignment w:val="auto"/>
    </w:pPr>
    <w:rPr>
      <w:rFonts w:ascii="Arial" w:hAnsi="Arial" w:cs="Arial"/>
      <w:kern w:val="0"/>
      <w:sz w:val="18"/>
      <w:szCs w:val="20"/>
      <w:lang w:eastAsia="en-US"/>
    </w:rPr>
  </w:style>
  <w:style w:type="paragraph" w:customStyle="1" w:styleId="Bezodstpw1">
    <w:name w:val="Bez odstępów1"/>
    <w:rsid w:val="00552C7C"/>
    <w:rPr>
      <w:rFonts w:eastAsia="Times New Roman" w:cs="Times New Roman"/>
      <w:sz w:val="24"/>
      <w:szCs w:val="24"/>
    </w:rPr>
  </w:style>
  <w:style w:type="character" w:customStyle="1" w:styleId="TekstprzypisudolnegoZnak">
    <w:name w:val="Tekst przypisu dolnego Znak"/>
    <w:basedOn w:val="Domylnaczcionkaakapitu1"/>
    <w:rsid w:val="00552C7C"/>
  </w:style>
  <w:style w:type="character" w:customStyle="1" w:styleId="NagwekZnak">
    <w:name w:val="Nagłówek Znak"/>
    <w:rsid w:val="00552C7C"/>
  </w:style>
  <w:style w:type="character" w:customStyle="1" w:styleId="Nagwek9Znak">
    <w:name w:val="Nagłówek 9 Znak"/>
    <w:rsid w:val="00552C7C"/>
    <w:rPr>
      <w:rFonts w:ascii="Garamond" w:hAnsi="Garamond" w:cs="Garamond"/>
      <w:sz w:val="24"/>
    </w:rPr>
  </w:style>
  <w:style w:type="paragraph" w:styleId="Tekstpodstawowywcity">
    <w:name w:val="Body Text Indent"/>
    <w:basedOn w:val="Normalny"/>
    <w:link w:val="TekstpodstawowywcityZnak"/>
    <w:unhideWhenUsed/>
    <w:rsid w:val="00ED501F"/>
    <w:pPr>
      <w:spacing w:after="120"/>
      <w:ind w:left="283"/>
    </w:pPr>
  </w:style>
  <w:style w:type="character" w:customStyle="1" w:styleId="TekstpodstawowywcityZnak">
    <w:name w:val="Tekst podstawowy wcięty Znak"/>
    <w:link w:val="Tekstpodstawowywcity"/>
    <w:rsid w:val="00ED501F"/>
    <w:rPr>
      <w:rFonts w:eastAsia="Times New Roman" w:cs="Times New Roman"/>
      <w:kern w:val="3"/>
      <w:sz w:val="24"/>
      <w:szCs w:val="24"/>
      <w:lang w:eastAsia="zh-CN"/>
    </w:rPr>
  </w:style>
  <w:style w:type="character" w:styleId="Pogrubienie">
    <w:name w:val="Strong"/>
    <w:uiPriority w:val="22"/>
    <w:qFormat/>
    <w:rsid w:val="00C27A90"/>
    <w:rPr>
      <w:b/>
      <w:bCs/>
    </w:rPr>
  </w:style>
  <w:style w:type="character" w:customStyle="1" w:styleId="apple-converted-space">
    <w:name w:val="apple-converted-space"/>
    <w:basedOn w:val="Domylnaczcionkaakapitu"/>
    <w:rsid w:val="000D0B85"/>
  </w:style>
  <w:style w:type="paragraph" w:customStyle="1" w:styleId="LO-Normal">
    <w:name w:val="LO-Normal"/>
    <w:rsid w:val="00551E1E"/>
    <w:pPr>
      <w:suppressAutoHyphens/>
      <w:spacing w:line="100" w:lineRule="atLeast"/>
    </w:pPr>
    <w:rPr>
      <w:rFonts w:eastAsia="Times New Roman" w:cs="Times New Roman"/>
      <w:kern w:val="1"/>
      <w:sz w:val="24"/>
      <w:szCs w:val="24"/>
      <w:lang w:eastAsia="zh-CN"/>
    </w:rPr>
  </w:style>
  <w:style w:type="character" w:customStyle="1" w:styleId="czeinternetowe">
    <w:name w:val="Łącze internetowe"/>
    <w:rsid w:val="00445323"/>
    <w:rPr>
      <w:color w:val="0000FF"/>
      <w:u w:val="single"/>
    </w:rPr>
  </w:style>
  <w:style w:type="numbering" w:customStyle="1" w:styleId="Bezlisty1">
    <w:name w:val="Bez listy1"/>
    <w:next w:val="Bezlisty"/>
    <w:semiHidden/>
    <w:rsid w:val="006A3582"/>
  </w:style>
  <w:style w:type="character" w:customStyle="1" w:styleId="WW8Num15z2">
    <w:name w:val="WW8Num15z2"/>
    <w:rsid w:val="006A3582"/>
    <w:rPr>
      <w:color w:val="auto"/>
    </w:rPr>
  </w:style>
  <w:style w:type="character" w:customStyle="1" w:styleId="WW8Num30z2">
    <w:name w:val="WW8Num30z2"/>
    <w:rsid w:val="006A3582"/>
    <w:rPr>
      <w:color w:val="auto"/>
    </w:rPr>
  </w:style>
  <w:style w:type="character" w:customStyle="1" w:styleId="WW8Num42z2">
    <w:name w:val="WW8Num42z2"/>
    <w:rsid w:val="006A3582"/>
    <w:rPr>
      <w:b w:val="0"/>
    </w:rPr>
  </w:style>
  <w:style w:type="character" w:customStyle="1" w:styleId="Nagwek3Znak">
    <w:name w:val="Nagłówek 3 Znak"/>
    <w:rsid w:val="006A3582"/>
    <w:rPr>
      <w:b/>
      <w:bCs/>
      <w:sz w:val="24"/>
      <w:szCs w:val="24"/>
      <w:lang w:val="en-US"/>
    </w:rPr>
  </w:style>
  <w:style w:type="character" w:customStyle="1" w:styleId="Tekstpodstawowy3Znak">
    <w:name w:val="Tekst podstawowy 3 Znak"/>
    <w:rsid w:val="006A3582"/>
    <w:rPr>
      <w:sz w:val="24"/>
      <w:szCs w:val="22"/>
    </w:rPr>
  </w:style>
  <w:style w:type="character" w:customStyle="1" w:styleId="PodtytuZnak">
    <w:name w:val="Podtytuł Znak"/>
    <w:rsid w:val="006A3582"/>
    <w:rPr>
      <w:b/>
      <w:bCs/>
      <w:sz w:val="28"/>
      <w:szCs w:val="24"/>
    </w:rPr>
  </w:style>
  <w:style w:type="character" w:customStyle="1" w:styleId="StopkaZnak">
    <w:name w:val="Stopka Znak"/>
    <w:rsid w:val="006A3582"/>
    <w:rPr>
      <w:sz w:val="22"/>
      <w:szCs w:val="22"/>
    </w:rPr>
  </w:style>
  <w:style w:type="character" w:customStyle="1" w:styleId="TekstdymkaZnak">
    <w:name w:val="Tekst dymka Znak"/>
    <w:rsid w:val="006A3582"/>
    <w:rPr>
      <w:rFonts w:ascii="Tahoma" w:hAnsi="Tahoma" w:cs="Tahoma"/>
      <w:sz w:val="16"/>
      <w:szCs w:val="16"/>
    </w:rPr>
  </w:style>
  <w:style w:type="character" w:customStyle="1" w:styleId="Nagwek1Znak">
    <w:name w:val="Nagłówek 1 Znak"/>
    <w:rsid w:val="006A3582"/>
    <w:rPr>
      <w:rFonts w:ascii="Cambria" w:eastAsia="Times New Roman" w:hAnsi="Cambria" w:cs="Times New Roman"/>
      <w:b/>
      <w:bCs/>
      <w:kern w:val="1"/>
      <w:sz w:val="32"/>
      <w:szCs w:val="32"/>
    </w:rPr>
  </w:style>
  <w:style w:type="character" w:customStyle="1" w:styleId="h2">
    <w:name w:val="h2"/>
    <w:rsid w:val="006A3582"/>
  </w:style>
  <w:style w:type="character" w:customStyle="1" w:styleId="Nagwek2Znak">
    <w:name w:val="Nagłówek 2 Znak"/>
    <w:rsid w:val="006A3582"/>
    <w:rPr>
      <w:rFonts w:ascii="Cambria" w:eastAsia="Times New Roman" w:hAnsi="Cambria" w:cs="Times New Roman"/>
      <w:b/>
      <w:bCs/>
      <w:i/>
      <w:iCs/>
      <w:sz w:val="28"/>
      <w:szCs w:val="28"/>
    </w:rPr>
  </w:style>
  <w:style w:type="character" w:customStyle="1" w:styleId="highlightselected">
    <w:name w:val="highlight selected"/>
    <w:basedOn w:val="Domylnaczcionkaakapitu1"/>
    <w:rsid w:val="006A3582"/>
  </w:style>
  <w:style w:type="paragraph" w:customStyle="1" w:styleId="Tekstpodstawowy32">
    <w:name w:val="Tekst podstawowy 32"/>
    <w:basedOn w:val="Normalny"/>
    <w:rsid w:val="006A3582"/>
    <w:pPr>
      <w:autoSpaceDN/>
      <w:spacing w:line="240" w:lineRule="auto"/>
      <w:jc w:val="both"/>
      <w:textAlignment w:val="auto"/>
    </w:pPr>
    <w:rPr>
      <w:kern w:val="0"/>
      <w:szCs w:val="22"/>
      <w:lang w:eastAsia="ar-SA"/>
    </w:rPr>
  </w:style>
  <w:style w:type="paragraph" w:customStyle="1" w:styleId="Tekstblokowy1">
    <w:name w:val="Tekst blokowy1"/>
    <w:basedOn w:val="Normalny"/>
    <w:rsid w:val="006A3582"/>
    <w:pPr>
      <w:tabs>
        <w:tab w:val="left" w:pos="1125"/>
      </w:tabs>
      <w:overflowPunct w:val="0"/>
      <w:autoSpaceDE w:val="0"/>
      <w:autoSpaceDN/>
      <w:spacing w:line="240" w:lineRule="auto"/>
      <w:ind w:left="1125" w:right="-157" w:hanging="420"/>
      <w:jc w:val="both"/>
      <w:textAlignment w:val="auto"/>
    </w:pPr>
    <w:rPr>
      <w:kern w:val="0"/>
      <w:sz w:val="22"/>
      <w:szCs w:val="20"/>
      <w:lang w:eastAsia="ar-SA"/>
    </w:rPr>
  </w:style>
  <w:style w:type="paragraph" w:customStyle="1" w:styleId="Akapitzlist1">
    <w:name w:val="Akapit z listą1"/>
    <w:aliases w:val="normalny tekst,Akapit z listą3,Obiekt,BulletC,Akapit z listą31,NOWY,Akapit z listą32,CW_Lista,Akapit z listą2,Numerowanie,Akapit z listą BS,sw tekst,Kolorowa lista — akcent 11"/>
    <w:basedOn w:val="Normalny"/>
    <w:link w:val="ListParagraphChar"/>
    <w:qFormat/>
    <w:rsid w:val="006A3582"/>
    <w:pPr>
      <w:autoSpaceDN/>
      <w:spacing w:line="240" w:lineRule="auto"/>
      <w:ind w:left="720"/>
      <w:jc w:val="both"/>
      <w:textAlignment w:val="auto"/>
    </w:pPr>
    <w:rPr>
      <w:kern w:val="0"/>
      <w:lang w:eastAsia="ar-SA"/>
    </w:rPr>
  </w:style>
  <w:style w:type="paragraph" w:customStyle="1" w:styleId="Data1">
    <w:name w:val="Data1"/>
    <w:basedOn w:val="Normalny"/>
    <w:next w:val="Normalny"/>
    <w:rsid w:val="006A3582"/>
    <w:pPr>
      <w:autoSpaceDN/>
      <w:spacing w:line="240" w:lineRule="auto"/>
      <w:textAlignment w:val="auto"/>
    </w:pPr>
    <w:rPr>
      <w:kern w:val="0"/>
      <w:sz w:val="22"/>
      <w:szCs w:val="22"/>
      <w:lang w:eastAsia="ar-SA"/>
    </w:rPr>
  </w:style>
  <w:style w:type="table" w:styleId="Tabela-Siatka">
    <w:name w:val="Table Grid"/>
    <w:basedOn w:val="Standardowy"/>
    <w:rsid w:val="006A3582"/>
    <w:pPr>
      <w:suppressAutoHyphens/>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6A3582"/>
    <w:rPr>
      <w:color w:val="800080"/>
      <w:u w:val="single"/>
    </w:rPr>
  </w:style>
  <w:style w:type="paragraph" w:customStyle="1" w:styleId="xl63">
    <w:name w:val="xl63"/>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4">
    <w:name w:val="xl64"/>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5">
    <w:name w:val="xl65"/>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6">
    <w:name w:val="xl66"/>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7">
    <w:name w:val="xl67"/>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8">
    <w:name w:val="xl68"/>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9">
    <w:name w:val="xl69"/>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0">
    <w:name w:val="xl70"/>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top"/>
    </w:pPr>
    <w:rPr>
      <w:rFonts w:ascii="Arial" w:hAnsi="Arial" w:cs="Arial"/>
      <w:color w:val="FF0000"/>
      <w:kern w:val="0"/>
      <w:sz w:val="20"/>
      <w:szCs w:val="20"/>
      <w:lang w:eastAsia="pl-PL"/>
    </w:rPr>
  </w:style>
  <w:style w:type="paragraph" w:customStyle="1" w:styleId="xl71">
    <w:name w:val="xl71"/>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72">
    <w:name w:val="xl72"/>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center"/>
    </w:pPr>
    <w:rPr>
      <w:rFonts w:ascii="Arial" w:hAnsi="Arial" w:cs="Arial"/>
      <w:color w:val="FF0000"/>
      <w:kern w:val="0"/>
      <w:sz w:val="20"/>
      <w:szCs w:val="20"/>
      <w:lang w:eastAsia="pl-PL"/>
    </w:rPr>
  </w:style>
  <w:style w:type="paragraph" w:customStyle="1" w:styleId="xl73">
    <w:name w:val="xl73"/>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74">
    <w:name w:val="xl74"/>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5">
    <w:name w:val="xl75"/>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6">
    <w:name w:val="xl76"/>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7">
    <w:name w:val="xl77"/>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33CCCC"/>
      <w:kern w:val="0"/>
      <w:sz w:val="20"/>
      <w:szCs w:val="20"/>
      <w:lang w:eastAsia="pl-PL"/>
    </w:rPr>
  </w:style>
  <w:style w:type="paragraph" w:customStyle="1" w:styleId="xl78">
    <w:name w:val="xl78"/>
    <w:basedOn w:val="Normalny"/>
    <w:rsid w:val="006A3582"/>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79">
    <w:name w:val="xl79"/>
    <w:basedOn w:val="Normalny"/>
    <w:rsid w:val="006A3582"/>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80">
    <w:name w:val="xl80"/>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81">
    <w:name w:val="xl81"/>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82">
    <w:name w:val="xl82"/>
    <w:basedOn w:val="Normalny"/>
    <w:rsid w:val="006A3582"/>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numbering" w:customStyle="1" w:styleId="WWOutlineListStyle">
    <w:name w:val="WW_OutlineListStyle"/>
    <w:basedOn w:val="Bezlisty"/>
    <w:rsid w:val="000D2291"/>
    <w:pPr>
      <w:numPr>
        <w:numId w:val="112"/>
      </w:numPr>
    </w:pPr>
  </w:style>
  <w:style w:type="paragraph" w:customStyle="1" w:styleId="Akapitzlist11">
    <w:name w:val="Akapit z listą11"/>
    <w:basedOn w:val="Standard"/>
    <w:rsid w:val="000D2291"/>
    <w:pPr>
      <w:spacing w:line="100" w:lineRule="atLeast"/>
      <w:ind w:left="708"/>
      <w:jc w:val="both"/>
    </w:pPr>
    <w:rPr>
      <w:sz w:val="20"/>
      <w:szCs w:val="20"/>
    </w:rPr>
  </w:style>
  <w:style w:type="character" w:customStyle="1" w:styleId="st">
    <w:name w:val="st"/>
    <w:basedOn w:val="Domylnaczcionkaakapitu"/>
    <w:rsid w:val="000D2291"/>
  </w:style>
  <w:style w:type="character" w:styleId="Uwydatnienie">
    <w:name w:val="Emphasis"/>
    <w:qFormat/>
    <w:rsid w:val="000D2291"/>
    <w:rPr>
      <w:i/>
      <w:iCs/>
    </w:rPr>
  </w:style>
  <w:style w:type="paragraph" w:customStyle="1" w:styleId="western">
    <w:name w:val="western"/>
    <w:basedOn w:val="Normalny"/>
    <w:rsid w:val="00994E7F"/>
    <w:pPr>
      <w:suppressAutoHyphens w:val="0"/>
      <w:autoSpaceDN/>
      <w:spacing w:before="100" w:beforeAutospacing="1" w:line="240" w:lineRule="auto"/>
      <w:jc w:val="both"/>
      <w:textAlignment w:val="auto"/>
    </w:pPr>
    <w:rPr>
      <w:rFonts w:ascii="Garamond" w:eastAsia="SimSun" w:hAnsi="Garamond"/>
      <w:color w:val="000000"/>
      <w:kern w:val="0"/>
      <w:sz w:val="22"/>
      <w:szCs w:val="22"/>
    </w:rPr>
  </w:style>
  <w:style w:type="paragraph" w:customStyle="1" w:styleId="western1">
    <w:name w:val="western1"/>
    <w:basedOn w:val="Normalny"/>
    <w:rsid w:val="00994E7F"/>
    <w:pPr>
      <w:suppressAutoHyphens w:val="0"/>
      <w:autoSpaceDN/>
      <w:spacing w:before="100" w:beforeAutospacing="1" w:line="240" w:lineRule="auto"/>
      <w:jc w:val="both"/>
      <w:textAlignment w:val="auto"/>
    </w:pPr>
    <w:rPr>
      <w:rFonts w:ascii="Garamond" w:eastAsia="SimSun" w:hAnsi="Garamond"/>
      <w:color w:val="000000"/>
      <w:kern w:val="0"/>
      <w:sz w:val="20"/>
      <w:szCs w:val="20"/>
    </w:rPr>
  </w:style>
  <w:style w:type="paragraph" w:customStyle="1" w:styleId="TekstpodstawowyGaramond">
    <w:name w:val="Tekst podstawowy + Garamond"/>
    <w:aliases w:val="10 pt,Wyjustowany,Po:  0 pt,Interlinia:  Wiel..."/>
    <w:basedOn w:val="NormalnyWeb"/>
    <w:rsid w:val="001631D3"/>
    <w:pPr>
      <w:widowControl/>
      <w:tabs>
        <w:tab w:val="left" w:pos="466"/>
      </w:tabs>
      <w:suppressAutoHyphens w:val="0"/>
      <w:autoSpaceDN/>
      <w:spacing w:before="0" w:after="0" w:line="276" w:lineRule="auto"/>
      <w:jc w:val="both"/>
      <w:textAlignment w:val="auto"/>
    </w:pPr>
    <w:rPr>
      <w:rFonts w:eastAsia="SimSun"/>
      <w:kern w:val="0"/>
      <w:sz w:val="20"/>
      <w:szCs w:val="20"/>
    </w:rPr>
  </w:style>
  <w:style w:type="paragraph" w:customStyle="1" w:styleId="p1">
    <w:name w:val="p1"/>
    <w:basedOn w:val="Normalny"/>
    <w:rsid w:val="002D3B17"/>
    <w:pPr>
      <w:autoSpaceDN/>
      <w:spacing w:before="100" w:after="100" w:line="240" w:lineRule="auto"/>
      <w:textAlignment w:val="auto"/>
    </w:pPr>
    <w:rPr>
      <w:rFonts w:ascii="Garamond" w:hAnsi="Garamond" w:cs="Garamond"/>
      <w:kern w:val="0"/>
      <w:sz w:val="20"/>
      <w:szCs w:val="20"/>
    </w:rPr>
  </w:style>
  <w:style w:type="character" w:customStyle="1" w:styleId="ListParagraphChar">
    <w:name w:val="List Paragraph Char"/>
    <w:aliases w:val="normalny tekst Char,Akapit z listą3 Char,Obiekt Char,BulletC Char,Akapit z listą31 Char,NOWY Char,Akapit z listą32 Char,CW_Lista Char,Akapit z listą2 Char,Numerowanie Char,Akapit z listą BS Char,sw tekst Char"/>
    <w:link w:val="Akapitzlist1"/>
    <w:locked/>
    <w:rsid w:val="00CB4287"/>
    <w:rPr>
      <w:rFonts w:eastAsia="Times New Roman" w:cs="Times New Roman"/>
      <w:sz w:val="24"/>
      <w:szCs w:val="24"/>
      <w:lang w:eastAsia="ar-SA"/>
    </w:rPr>
  </w:style>
  <w:style w:type="character" w:customStyle="1" w:styleId="markedcontent">
    <w:name w:val="markedcontent"/>
    <w:basedOn w:val="Domylnaczcionkaakapitu"/>
    <w:rsid w:val="009F4D58"/>
  </w:style>
  <w:style w:type="character" w:customStyle="1" w:styleId="Nierozpoznanawzmianka1">
    <w:name w:val="Nierozpoznana wzmianka1"/>
    <w:uiPriority w:val="99"/>
    <w:semiHidden/>
    <w:unhideWhenUsed/>
    <w:rsid w:val="002E01A5"/>
    <w:rPr>
      <w:color w:val="605E5C"/>
      <w:shd w:val="clear" w:color="auto" w:fill="E1DFDD"/>
    </w:rPr>
  </w:style>
  <w:style w:type="character" w:customStyle="1" w:styleId="hgkelc">
    <w:name w:val="hgkelc"/>
    <w:basedOn w:val="Domylnaczcionkaakapitu"/>
    <w:rsid w:val="00CD3229"/>
  </w:style>
  <w:style w:type="numbering" w:customStyle="1" w:styleId="WWNum5">
    <w:name w:val="WWNum5"/>
    <w:basedOn w:val="Bezlisty"/>
    <w:rsid w:val="009046AB"/>
    <w:pPr>
      <w:numPr>
        <w:numId w:val="96"/>
      </w:numPr>
    </w:pPr>
  </w:style>
  <w:style w:type="numbering" w:customStyle="1" w:styleId="WWNum6">
    <w:name w:val="WWNum6"/>
    <w:basedOn w:val="Bezlisty"/>
    <w:rsid w:val="009046AB"/>
    <w:pPr>
      <w:numPr>
        <w:numId w:val="97"/>
      </w:numPr>
    </w:pPr>
  </w:style>
  <w:style w:type="numbering" w:customStyle="1" w:styleId="WWNum7">
    <w:name w:val="WWNum7"/>
    <w:basedOn w:val="Bezlisty"/>
    <w:rsid w:val="009046AB"/>
    <w:pPr>
      <w:numPr>
        <w:numId w:val="98"/>
      </w:numPr>
    </w:pPr>
  </w:style>
  <w:style w:type="numbering" w:customStyle="1" w:styleId="WWNum8">
    <w:name w:val="WWNum8"/>
    <w:basedOn w:val="Bezlisty"/>
    <w:rsid w:val="009046AB"/>
    <w:pPr>
      <w:numPr>
        <w:numId w:val="99"/>
      </w:numPr>
    </w:pPr>
  </w:style>
  <w:style w:type="numbering" w:customStyle="1" w:styleId="WWNum9">
    <w:name w:val="WWNum9"/>
    <w:basedOn w:val="Bezlisty"/>
    <w:rsid w:val="009046AB"/>
    <w:pPr>
      <w:numPr>
        <w:numId w:val="100"/>
      </w:numPr>
    </w:pPr>
  </w:style>
  <w:style w:type="numbering" w:customStyle="1" w:styleId="WWNum17">
    <w:name w:val="WWNum17"/>
    <w:basedOn w:val="Bezlisty"/>
    <w:rsid w:val="009046AB"/>
    <w:pPr>
      <w:numPr>
        <w:numId w:val="101"/>
      </w:numPr>
    </w:pPr>
  </w:style>
  <w:style w:type="numbering" w:customStyle="1" w:styleId="WWNum10">
    <w:name w:val="WWNum10"/>
    <w:basedOn w:val="Bezlisty"/>
    <w:rsid w:val="009046AB"/>
    <w:pPr>
      <w:numPr>
        <w:numId w:val="102"/>
      </w:numPr>
    </w:pPr>
  </w:style>
  <w:style w:type="numbering" w:customStyle="1" w:styleId="WWNum11">
    <w:name w:val="WWNum11"/>
    <w:basedOn w:val="Bezlisty"/>
    <w:rsid w:val="009046AB"/>
    <w:pPr>
      <w:numPr>
        <w:numId w:val="103"/>
      </w:numPr>
    </w:pPr>
  </w:style>
  <w:style w:type="numbering" w:customStyle="1" w:styleId="WWNum21">
    <w:name w:val="WWNum21"/>
    <w:basedOn w:val="Bezlisty"/>
    <w:rsid w:val="009046AB"/>
    <w:pPr>
      <w:numPr>
        <w:numId w:val="104"/>
      </w:numPr>
    </w:pPr>
  </w:style>
  <w:style w:type="numbering" w:customStyle="1" w:styleId="WWNum22">
    <w:name w:val="WWNum22"/>
    <w:basedOn w:val="Bezlisty"/>
    <w:rsid w:val="009046AB"/>
    <w:pPr>
      <w:numPr>
        <w:numId w:val="105"/>
      </w:numPr>
    </w:pPr>
  </w:style>
  <w:style w:type="numbering" w:customStyle="1" w:styleId="WWNum12">
    <w:name w:val="WWNum12"/>
    <w:basedOn w:val="Bezlisty"/>
    <w:rsid w:val="009046AB"/>
    <w:pPr>
      <w:numPr>
        <w:numId w:val="106"/>
      </w:numPr>
    </w:pPr>
  </w:style>
  <w:style w:type="numbering" w:customStyle="1" w:styleId="WWNum13">
    <w:name w:val="WWNum13"/>
    <w:basedOn w:val="Bezlisty"/>
    <w:rsid w:val="009046AB"/>
    <w:pPr>
      <w:numPr>
        <w:numId w:val="107"/>
      </w:numPr>
    </w:pPr>
  </w:style>
  <w:style w:type="numbering" w:customStyle="1" w:styleId="Bezlisty2">
    <w:name w:val="Bez listy2"/>
    <w:next w:val="Bezlisty"/>
    <w:uiPriority w:val="99"/>
    <w:semiHidden/>
    <w:unhideWhenUsed/>
    <w:rsid w:val="005D18CE"/>
  </w:style>
  <w:style w:type="character" w:customStyle="1" w:styleId="WW8Num14z4">
    <w:name w:val="WW8Num14z4"/>
    <w:rsid w:val="005D18CE"/>
  </w:style>
  <w:style w:type="character" w:customStyle="1" w:styleId="WW8Num14z5">
    <w:name w:val="WW8Num14z5"/>
    <w:rsid w:val="005D18CE"/>
  </w:style>
  <w:style w:type="character" w:customStyle="1" w:styleId="WW8Num14z6">
    <w:name w:val="WW8Num14z6"/>
    <w:rsid w:val="005D18CE"/>
  </w:style>
  <w:style w:type="character" w:customStyle="1" w:styleId="WW8Num14z7">
    <w:name w:val="WW8Num14z7"/>
    <w:rsid w:val="005D18CE"/>
  </w:style>
  <w:style w:type="character" w:customStyle="1" w:styleId="WW8Num14z8">
    <w:name w:val="WW8Num14z8"/>
    <w:rsid w:val="005D18CE"/>
  </w:style>
  <w:style w:type="character" w:customStyle="1" w:styleId="WW8Num15z1">
    <w:name w:val="WW8Num15z1"/>
    <w:rsid w:val="005D18CE"/>
  </w:style>
  <w:style w:type="character" w:customStyle="1" w:styleId="WW8Num15z3">
    <w:name w:val="WW8Num15z3"/>
    <w:rsid w:val="005D18CE"/>
  </w:style>
  <w:style w:type="character" w:customStyle="1" w:styleId="WW8Num15z4">
    <w:name w:val="WW8Num15z4"/>
    <w:rsid w:val="005D18CE"/>
  </w:style>
  <w:style w:type="character" w:customStyle="1" w:styleId="WW8Num15z5">
    <w:name w:val="WW8Num15z5"/>
    <w:rsid w:val="005D18CE"/>
  </w:style>
  <w:style w:type="character" w:customStyle="1" w:styleId="WW8Num15z6">
    <w:name w:val="WW8Num15z6"/>
    <w:rsid w:val="005D18CE"/>
  </w:style>
  <w:style w:type="character" w:customStyle="1" w:styleId="WW8Num15z7">
    <w:name w:val="WW8Num15z7"/>
    <w:rsid w:val="005D18CE"/>
  </w:style>
  <w:style w:type="character" w:customStyle="1" w:styleId="WW8Num15z8">
    <w:name w:val="WW8Num15z8"/>
    <w:rsid w:val="005D18CE"/>
  </w:style>
  <w:style w:type="character" w:customStyle="1" w:styleId="WW8Num16z1">
    <w:name w:val="WW8Num16z1"/>
    <w:rsid w:val="005D18CE"/>
  </w:style>
  <w:style w:type="character" w:customStyle="1" w:styleId="WW8Num16z2">
    <w:name w:val="WW8Num16z2"/>
    <w:rsid w:val="005D18CE"/>
  </w:style>
  <w:style w:type="character" w:customStyle="1" w:styleId="WW8Num16z3">
    <w:name w:val="WW8Num16z3"/>
    <w:rsid w:val="005D18CE"/>
  </w:style>
  <w:style w:type="character" w:customStyle="1" w:styleId="WW8Num16z4">
    <w:name w:val="WW8Num16z4"/>
    <w:rsid w:val="005D18CE"/>
  </w:style>
  <w:style w:type="character" w:customStyle="1" w:styleId="WW8Num16z5">
    <w:name w:val="WW8Num16z5"/>
    <w:rsid w:val="005D18CE"/>
  </w:style>
  <w:style w:type="character" w:customStyle="1" w:styleId="WW8Num16z6">
    <w:name w:val="WW8Num16z6"/>
    <w:rsid w:val="005D18CE"/>
  </w:style>
  <w:style w:type="character" w:customStyle="1" w:styleId="WW8Num16z7">
    <w:name w:val="WW8Num16z7"/>
    <w:rsid w:val="005D18CE"/>
  </w:style>
  <w:style w:type="character" w:customStyle="1" w:styleId="WW8Num16z8">
    <w:name w:val="WW8Num16z8"/>
    <w:rsid w:val="005D18CE"/>
  </w:style>
  <w:style w:type="character" w:customStyle="1" w:styleId="Znakinumeracji">
    <w:name w:val="Znaki numeracji"/>
    <w:rsid w:val="005D18CE"/>
  </w:style>
  <w:style w:type="character" w:customStyle="1" w:styleId="ListLabel8">
    <w:name w:val="ListLabel 8"/>
    <w:rsid w:val="005D18CE"/>
    <w:rPr>
      <w:rFonts w:cs="Symbol"/>
    </w:rPr>
  </w:style>
  <w:style w:type="character" w:customStyle="1" w:styleId="ListLabel9">
    <w:name w:val="ListLabel 9"/>
    <w:rsid w:val="005D18CE"/>
    <w:rPr>
      <w:rFonts w:cs="Courier New"/>
    </w:rPr>
  </w:style>
  <w:style w:type="character" w:customStyle="1" w:styleId="ListLabel10">
    <w:name w:val="ListLabel 10"/>
    <w:rsid w:val="005D18CE"/>
    <w:rPr>
      <w:rFonts w:cs="Wingdings"/>
    </w:rPr>
  </w:style>
  <w:style w:type="character" w:customStyle="1" w:styleId="ListLabel11">
    <w:name w:val="ListLabel 11"/>
    <w:rsid w:val="005D18CE"/>
    <w:rPr>
      <w:rFonts w:cs="Symbol"/>
    </w:rPr>
  </w:style>
  <w:style w:type="character" w:customStyle="1" w:styleId="ListLabel12">
    <w:name w:val="ListLabel 12"/>
    <w:rsid w:val="005D18CE"/>
    <w:rPr>
      <w:rFonts w:cs="Courier New"/>
    </w:rPr>
  </w:style>
  <w:style w:type="character" w:customStyle="1" w:styleId="ListLabel13">
    <w:name w:val="ListLabel 13"/>
    <w:rsid w:val="005D18CE"/>
    <w:rPr>
      <w:rFonts w:cs="Wingdings"/>
    </w:rPr>
  </w:style>
  <w:style w:type="character" w:customStyle="1" w:styleId="ListLabel14">
    <w:name w:val="ListLabel 14"/>
    <w:rsid w:val="005D18CE"/>
    <w:rPr>
      <w:rFonts w:cs="Symbol"/>
    </w:rPr>
  </w:style>
  <w:style w:type="character" w:customStyle="1" w:styleId="ListLabel15">
    <w:name w:val="ListLabel 15"/>
    <w:rsid w:val="005D18CE"/>
    <w:rPr>
      <w:rFonts w:cs="Courier New"/>
    </w:rPr>
  </w:style>
  <w:style w:type="character" w:customStyle="1" w:styleId="ListLabel16">
    <w:name w:val="ListLabel 16"/>
    <w:rsid w:val="005D18CE"/>
    <w:rPr>
      <w:rFonts w:cs="Wingdings"/>
    </w:rPr>
  </w:style>
  <w:style w:type="character" w:customStyle="1" w:styleId="ListLabel17">
    <w:name w:val="ListLabel 17"/>
    <w:rsid w:val="005D18CE"/>
    <w:rPr>
      <w:rFonts w:cs="Symbol"/>
    </w:rPr>
  </w:style>
  <w:style w:type="character" w:customStyle="1" w:styleId="ListLabel18">
    <w:name w:val="ListLabel 18"/>
    <w:rsid w:val="005D18CE"/>
    <w:rPr>
      <w:rFonts w:cs="Courier New"/>
    </w:rPr>
  </w:style>
  <w:style w:type="character" w:customStyle="1" w:styleId="ListLabel19">
    <w:name w:val="ListLabel 19"/>
    <w:rsid w:val="005D18CE"/>
    <w:rPr>
      <w:rFonts w:cs="Wingdings"/>
    </w:rPr>
  </w:style>
  <w:style w:type="character" w:customStyle="1" w:styleId="ListLabel20">
    <w:name w:val="ListLabel 20"/>
    <w:rsid w:val="005D18CE"/>
    <w:rPr>
      <w:rFonts w:cs="Symbol"/>
    </w:rPr>
  </w:style>
  <w:style w:type="character" w:customStyle="1" w:styleId="ListLabel21">
    <w:name w:val="ListLabel 21"/>
    <w:rsid w:val="005D18CE"/>
    <w:rPr>
      <w:rFonts w:cs="Courier New"/>
    </w:rPr>
  </w:style>
  <w:style w:type="character" w:customStyle="1" w:styleId="ListLabel22">
    <w:name w:val="ListLabel 22"/>
    <w:rsid w:val="005D18CE"/>
    <w:rPr>
      <w:rFonts w:cs="Wingdings"/>
    </w:rPr>
  </w:style>
  <w:style w:type="character" w:customStyle="1" w:styleId="ListLabel23">
    <w:name w:val="ListLabel 23"/>
    <w:rsid w:val="005D18CE"/>
    <w:rPr>
      <w:rFonts w:cs="Symbol"/>
    </w:rPr>
  </w:style>
  <w:style w:type="character" w:customStyle="1" w:styleId="ListLabel24">
    <w:name w:val="ListLabel 24"/>
    <w:rsid w:val="005D18CE"/>
    <w:rPr>
      <w:rFonts w:cs="Courier New"/>
    </w:rPr>
  </w:style>
  <w:style w:type="character" w:customStyle="1" w:styleId="ListLabel25">
    <w:name w:val="ListLabel 25"/>
    <w:rsid w:val="005D18CE"/>
    <w:rPr>
      <w:rFonts w:cs="Wingdings"/>
    </w:rPr>
  </w:style>
  <w:style w:type="character" w:customStyle="1" w:styleId="Znakiwypunktowania">
    <w:name w:val="Znaki wypunktowania"/>
    <w:rsid w:val="005D18CE"/>
    <w:rPr>
      <w:rFonts w:ascii="OpenSymbol" w:eastAsia="OpenSymbol" w:hAnsi="OpenSymbol" w:cs="OpenSymbol"/>
    </w:rPr>
  </w:style>
  <w:style w:type="character" w:customStyle="1" w:styleId="ListLabel26">
    <w:name w:val="ListLabel 26"/>
    <w:rsid w:val="005D18CE"/>
    <w:rPr>
      <w:b/>
    </w:rPr>
  </w:style>
  <w:style w:type="paragraph" w:styleId="Legenda">
    <w:name w:val="caption"/>
    <w:basedOn w:val="Normalny"/>
    <w:qFormat/>
    <w:rsid w:val="005D18CE"/>
    <w:pPr>
      <w:suppressLineNumbers/>
      <w:autoSpaceDN/>
      <w:spacing w:before="120" w:after="120" w:line="240" w:lineRule="auto"/>
      <w:textAlignment w:val="auto"/>
    </w:pPr>
    <w:rPr>
      <w:rFonts w:cs="Arial"/>
      <w:i/>
      <w:iCs/>
      <w:kern w:val="0"/>
    </w:rPr>
  </w:style>
  <w:style w:type="paragraph" w:customStyle="1" w:styleId="Tekstpodstawowywcity21">
    <w:name w:val="Tekst podstawowy wcięty 21"/>
    <w:basedOn w:val="Normalny"/>
    <w:rsid w:val="005D18CE"/>
    <w:pPr>
      <w:autoSpaceDN/>
      <w:spacing w:line="240" w:lineRule="auto"/>
      <w:ind w:left="180" w:hanging="180"/>
      <w:textAlignment w:val="auto"/>
    </w:pPr>
    <w:rPr>
      <w:rFonts w:ascii="Verdana" w:hAnsi="Verdana" w:cs="Arial"/>
      <w:kern w:val="0"/>
      <w:sz w:val="18"/>
      <w:szCs w:val="18"/>
    </w:rPr>
  </w:style>
  <w:style w:type="numbering" w:customStyle="1" w:styleId="Bezlisty3">
    <w:name w:val="Bez listy3"/>
    <w:next w:val="Bezlisty"/>
    <w:uiPriority w:val="99"/>
    <w:semiHidden/>
    <w:unhideWhenUsed/>
    <w:rsid w:val="005D18CE"/>
  </w:style>
  <w:style w:type="paragraph" w:customStyle="1" w:styleId="Tekstpodstawowy22">
    <w:name w:val="Tekst podstawowy 22"/>
    <w:basedOn w:val="Normalny"/>
    <w:rsid w:val="005D18CE"/>
    <w:pPr>
      <w:autoSpaceDN/>
      <w:spacing w:line="240" w:lineRule="auto"/>
      <w:textAlignment w:val="auto"/>
    </w:pPr>
    <w:rPr>
      <w:b/>
      <w:bCs/>
      <w:color w:val="FF0000"/>
      <w:kern w:val="0"/>
    </w:rPr>
  </w:style>
  <w:style w:type="paragraph" w:customStyle="1" w:styleId="NormalnyWeb1">
    <w:name w:val="Normalny (Web)1"/>
    <w:basedOn w:val="Normalny"/>
    <w:rsid w:val="005D18CE"/>
    <w:pPr>
      <w:widowControl w:val="0"/>
      <w:autoSpaceDN/>
      <w:spacing w:before="280" w:after="280" w:line="240" w:lineRule="auto"/>
      <w:textAlignment w:val="auto"/>
    </w:pPr>
    <w:rPr>
      <w:rFonts w:eastAsia="Lucida Sans Unicode"/>
      <w:kern w:val="0"/>
    </w:rPr>
  </w:style>
  <w:style w:type="numbering" w:customStyle="1" w:styleId="Bezlisty4">
    <w:name w:val="Bez listy4"/>
    <w:next w:val="Bezlisty"/>
    <w:uiPriority w:val="99"/>
    <w:semiHidden/>
    <w:unhideWhenUsed/>
    <w:rsid w:val="005D18CE"/>
  </w:style>
  <w:style w:type="paragraph" w:customStyle="1" w:styleId="Tekstdymka1">
    <w:name w:val="Tekst dymka1"/>
    <w:basedOn w:val="Normalny"/>
    <w:rsid w:val="005D18CE"/>
    <w:pPr>
      <w:autoSpaceDN/>
      <w:spacing w:line="240" w:lineRule="auto"/>
      <w:textAlignment w:val="auto"/>
    </w:pPr>
    <w:rPr>
      <w:rFonts w:ascii="Tahoma" w:hAnsi="Tahoma" w:cs="Tahoma"/>
      <w:kern w:val="0"/>
      <w:sz w:val="16"/>
      <w:szCs w:val="16"/>
    </w:rPr>
  </w:style>
  <w:style w:type="paragraph" w:customStyle="1" w:styleId="Bezodstpw11">
    <w:name w:val="Bez odstępów11"/>
    <w:rsid w:val="005D18CE"/>
    <w:pPr>
      <w:suppressAutoHyphens/>
    </w:pPr>
    <w:rPr>
      <w:rFonts w:ascii="Calibri" w:eastAsia="Calibri" w:hAnsi="Calibri" w:cs="Calibri"/>
      <w:sz w:val="22"/>
      <w:lang w:eastAsia="zh-CN"/>
    </w:rPr>
  </w:style>
  <w:style w:type="paragraph" w:customStyle="1" w:styleId="NormalnyWeb11">
    <w:name w:val="Normalny (Web)11"/>
    <w:basedOn w:val="Normalny"/>
    <w:rsid w:val="005D18CE"/>
    <w:pPr>
      <w:widowControl w:val="0"/>
      <w:autoSpaceDN/>
      <w:spacing w:before="280" w:after="280" w:line="240" w:lineRule="auto"/>
      <w:textAlignment w:val="auto"/>
    </w:pPr>
    <w:rPr>
      <w:rFonts w:eastAsia="Lucida Sans Unicode"/>
      <w:kern w:val="0"/>
    </w:rPr>
  </w:style>
  <w:style w:type="character" w:customStyle="1" w:styleId="FontStyle18">
    <w:name w:val="Font Style18"/>
    <w:rsid w:val="005D18CE"/>
    <w:rPr>
      <w:rFonts w:ascii="Arial" w:hAnsi="Arial" w:cs="Arial" w:hint="default"/>
      <w:color w:val="000000"/>
      <w:sz w:val="18"/>
      <w:szCs w:val="18"/>
    </w:rPr>
  </w:style>
  <w:style w:type="character" w:customStyle="1" w:styleId="highlight">
    <w:name w:val="highlight"/>
    <w:basedOn w:val="Domylnaczcionkaakapitu"/>
    <w:rsid w:val="005D18CE"/>
  </w:style>
  <w:style w:type="numbering" w:customStyle="1" w:styleId="Bezlisty5">
    <w:name w:val="Bez listy5"/>
    <w:next w:val="Bezlisty"/>
    <w:uiPriority w:val="99"/>
    <w:semiHidden/>
    <w:unhideWhenUsed/>
    <w:rsid w:val="005D18CE"/>
  </w:style>
  <w:style w:type="numbering" w:customStyle="1" w:styleId="Bezlisty6">
    <w:name w:val="Bez listy6"/>
    <w:next w:val="Bezlisty"/>
    <w:uiPriority w:val="99"/>
    <w:semiHidden/>
    <w:unhideWhenUsed/>
    <w:rsid w:val="005D18CE"/>
  </w:style>
  <w:style w:type="character" w:customStyle="1" w:styleId="TekstpodstawowyZnak1">
    <w:name w:val="Tekst podstawowy Znak1"/>
    <w:link w:val="Tekstpodstawowy"/>
    <w:rsid w:val="005D18CE"/>
    <w:rPr>
      <w:rFonts w:eastAsia="Times New Roman" w:cs="Times New Roman"/>
      <w:kern w:val="3"/>
      <w:lang w:eastAsia="zh-CN"/>
    </w:rPr>
  </w:style>
  <w:style w:type="character" w:customStyle="1" w:styleId="TekstpodstawowywcityZnak1">
    <w:name w:val="Tekst podstawowy wcięty Znak1"/>
    <w:uiPriority w:val="99"/>
    <w:rsid w:val="005D18CE"/>
    <w:rPr>
      <w:sz w:val="22"/>
      <w:lang w:eastAsia="zh-CN"/>
    </w:rPr>
  </w:style>
  <w:style w:type="numbering" w:customStyle="1" w:styleId="Bezlisty7">
    <w:name w:val="Bez listy7"/>
    <w:next w:val="Bezlisty"/>
    <w:uiPriority w:val="99"/>
    <w:semiHidden/>
    <w:unhideWhenUsed/>
    <w:rsid w:val="005D18CE"/>
  </w:style>
  <w:style w:type="numbering" w:customStyle="1" w:styleId="Bezlisty8">
    <w:name w:val="Bez listy8"/>
    <w:next w:val="Bezlisty"/>
    <w:uiPriority w:val="99"/>
    <w:semiHidden/>
    <w:unhideWhenUsed/>
    <w:rsid w:val="005D18CE"/>
  </w:style>
  <w:style w:type="character" w:customStyle="1" w:styleId="FontStyle38">
    <w:name w:val="Font Style38"/>
    <w:rsid w:val="005D18CE"/>
    <w:rPr>
      <w:rFonts w:ascii="Verdana" w:hAnsi="Verdana" w:cs="Verdana"/>
      <w:color w:val="000000"/>
      <w:sz w:val="10"/>
      <w:szCs w:val="10"/>
    </w:rPr>
  </w:style>
  <w:style w:type="paragraph" w:customStyle="1" w:styleId="Style7">
    <w:name w:val="Style7"/>
    <w:basedOn w:val="Normalny"/>
    <w:rsid w:val="005D18CE"/>
    <w:pPr>
      <w:widowControl w:val="0"/>
      <w:autoSpaceDN/>
      <w:spacing w:line="144" w:lineRule="exact"/>
      <w:textAlignment w:val="auto"/>
    </w:pPr>
    <w:rPr>
      <w:rFonts w:ascii="Verdana" w:eastAsia="SimSun" w:hAnsi="Verdana" w:cs="font1212"/>
      <w:kern w:val="1"/>
      <w:lang w:eastAsia="hi-IN" w:bidi="hi-IN"/>
    </w:rPr>
  </w:style>
  <w:style w:type="character" w:customStyle="1" w:styleId="FontStyle31">
    <w:name w:val="Font Style31"/>
    <w:rsid w:val="005D18CE"/>
    <w:rPr>
      <w:rFonts w:ascii="Verdana" w:hAnsi="Verdana" w:cs="Verdana"/>
      <w:b/>
      <w:bCs/>
      <w:color w:val="000000"/>
      <w:sz w:val="22"/>
      <w:szCs w:val="22"/>
    </w:rPr>
  </w:style>
  <w:style w:type="character" w:customStyle="1" w:styleId="FontStyle37">
    <w:name w:val="Font Style37"/>
    <w:rsid w:val="005D18CE"/>
    <w:rPr>
      <w:rFonts w:ascii="Verdana" w:hAnsi="Verdana" w:cs="Verdana"/>
      <w:b/>
      <w:bCs/>
      <w:color w:val="000000"/>
      <w:sz w:val="10"/>
      <w:szCs w:val="10"/>
    </w:rPr>
  </w:style>
  <w:style w:type="numbering" w:customStyle="1" w:styleId="Bezlisty9">
    <w:name w:val="Bez listy9"/>
    <w:next w:val="Bezlisty"/>
    <w:uiPriority w:val="99"/>
    <w:semiHidden/>
    <w:unhideWhenUsed/>
    <w:rsid w:val="005D18CE"/>
  </w:style>
  <w:style w:type="character" w:styleId="Odwoaniedokomentarza">
    <w:name w:val="annotation reference"/>
    <w:uiPriority w:val="99"/>
    <w:semiHidden/>
    <w:unhideWhenUsed/>
    <w:rsid w:val="00077518"/>
    <w:rPr>
      <w:sz w:val="16"/>
      <w:szCs w:val="16"/>
    </w:rPr>
  </w:style>
  <w:style w:type="paragraph" w:styleId="Tekstkomentarza">
    <w:name w:val="annotation text"/>
    <w:basedOn w:val="Normalny"/>
    <w:link w:val="TekstkomentarzaZnak"/>
    <w:uiPriority w:val="99"/>
    <w:unhideWhenUsed/>
    <w:rsid w:val="00077518"/>
    <w:rPr>
      <w:sz w:val="20"/>
      <w:szCs w:val="20"/>
    </w:rPr>
  </w:style>
  <w:style w:type="character" w:customStyle="1" w:styleId="TekstkomentarzaZnak">
    <w:name w:val="Tekst komentarza Znak"/>
    <w:link w:val="Tekstkomentarza"/>
    <w:uiPriority w:val="99"/>
    <w:rsid w:val="00077518"/>
    <w:rPr>
      <w:rFonts w:eastAsia="Times New Roman" w:cs="Times New Roman"/>
      <w:kern w:val="3"/>
      <w:lang w:eastAsia="zh-CN"/>
    </w:rPr>
  </w:style>
  <w:style w:type="paragraph" w:styleId="Tematkomentarza">
    <w:name w:val="annotation subject"/>
    <w:basedOn w:val="Tekstkomentarza"/>
    <w:next w:val="Tekstkomentarza"/>
    <w:link w:val="TematkomentarzaZnak"/>
    <w:uiPriority w:val="99"/>
    <w:semiHidden/>
    <w:unhideWhenUsed/>
    <w:rsid w:val="00077518"/>
    <w:rPr>
      <w:b/>
      <w:bCs/>
    </w:rPr>
  </w:style>
  <w:style w:type="character" w:customStyle="1" w:styleId="TematkomentarzaZnak">
    <w:name w:val="Temat komentarza Znak"/>
    <w:link w:val="Tematkomentarza"/>
    <w:uiPriority w:val="99"/>
    <w:semiHidden/>
    <w:rsid w:val="00077518"/>
    <w:rPr>
      <w:rFonts w:eastAsia="Times New Roman" w:cs="Times New Roman"/>
      <w:b/>
      <w:bCs/>
      <w:kern w:val="3"/>
      <w:lang w:eastAsia="zh-CN"/>
    </w:rPr>
  </w:style>
  <w:style w:type="numbering" w:customStyle="1" w:styleId="Bezlisty10">
    <w:name w:val="Bez listy10"/>
    <w:next w:val="Bezlisty"/>
    <w:uiPriority w:val="99"/>
    <w:semiHidden/>
    <w:unhideWhenUsed/>
    <w:rsid w:val="002A5B55"/>
  </w:style>
  <w:style w:type="paragraph" w:customStyle="1" w:styleId="TableParagraph">
    <w:name w:val="Table Paragraph"/>
    <w:basedOn w:val="Normalny"/>
    <w:uiPriority w:val="1"/>
    <w:qFormat/>
    <w:rsid w:val="002A5B55"/>
    <w:pPr>
      <w:widowControl w:val="0"/>
      <w:suppressAutoHyphens w:val="0"/>
      <w:autoSpaceDE w:val="0"/>
      <w:spacing w:line="240" w:lineRule="auto"/>
      <w:ind w:left="69"/>
      <w:textAlignment w:val="auto"/>
    </w:pPr>
    <w:rPr>
      <w:kern w:val="0"/>
      <w:sz w:val="22"/>
      <w:szCs w:val="22"/>
      <w:lang w:eastAsia="en-US"/>
    </w:rPr>
  </w:style>
  <w:style w:type="numbering" w:customStyle="1" w:styleId="Bezlisty11">
    <w:name w:val="Bez listy11"/>
    <w:next w:val="Bezlisty"/>
    <w:uiPriority w:val="99"/>
    <w:semiHidden/>
    <w:unhideWhenUsed/>
    <w:rsid w:val="00704A97"/>
  </w:style>
  <w:style w:type="character" w:customStyle="1" w:styleId="Domylnaczcionkaakapitu3">
    <w:name w:val="Domyślna czcionka akapitu3"/>
    <w:rsid w:val="00704A97"/>
  </w:style>
  <w:style w:type="paragraph" w:customStyle="1" w:styleId="Tekstpodstawowy20">
    <w:name w:val="Tekst podstawowy2"/>
    <w:basedOn w:val="LO-Normal"/>
    <w:rsid w:val="00704A97"/>
    <w:pPr>
      <w:spacing w:after="120"/>
    </w:pPr>
    <w:rPr>
      <w:kern w:val="2"/>
      <w:sz w:val="20"/>
      <w:szCs w:val="20"/>
    </w:rPr>
  </w:style>
  <w:style w:type="paragraph" w:customStyle="1" w:styleId="Akapitzlist4">
    <w:name w:val="Akapit z listą4"/>
    <w:basedOn w:val="Normalny"/>
    <w:rsid w:val="00704A97"/>
    <w:pPr>
      <w:autoSpaceDN/>
      <w:spacing w:line="240" w:lineRule="auto"/>
      <w:ind w:left="720"/>
      <w:contextualSpacing/>
      <w:textAlignment w:val="auto"/>
    </w:pPr>
    <w:rPr>
      <w:kern w:val="0"/>
      <w:sz w:val="20"/>
      <w:szCs w:val="20"/>
    </w:rPr>
  </w:style>
  <w:style w:type="numbering" w:customStyle="1" w:styleId="Bezlisty12">
    <w:name w:val="Bez listy12"/>
    <w:next w:val="Bezlisty"/>
    <w:uiPriority w:val="99"/>
    <w:semiHidden/>
    <w:unhideWhenUsed/>
    <w:rsid w:val="00B2210F"/>
  </w:style>
  <w:style w:type="paragraph" w:customStyle="1" w:styleId="pf0">
    <w:name w:val="pf0"/>
    <w:basedOn w:val="Normalny"/>
    <w:rsid w:val="00B2210F"/>
    <w:pPr>
      <w:suppressAutoHyphens w:val="0"/>
      <w:autoSpaceDN/>
      <w:spacing w:before="100" w:beforeAutospacing="1" w:after="100" w:afterAutospacing="1" w:line="240" w:lineRule="auto"/>
      <w:textAlignment w:val="auto"/>
    </w:pPr>
    <w:rPr>
      <w:kern w:val="0"/>
      <w:lang w:eastAsia="pl-PL"/>
    </w:rPr>
  </w:style>
  <w:style w:type="character" w:customStyle="1" w:styleId="cf01">
    <w:name w:val="cf01"/>
    <w:rsid w:val="00B2210F"/>
    <w:rPr>
      <w:rFonts w:ascii="Segoe UI" w:hAnsi="Segoe UI" w:cs="Segoe UI" w:hint="default"/>
      <w:sz w:val="18"/>
      <w:szCs w:val="18"/>
    </w:rPr>
  </w:style>
  <w:style w:type="character" w:customStyle="1" w:styleId="Domylnaczcionkaakapitu4">
    <w:name w:val="Domyślna czcionka akapitu4"/>
    <w:rsid w:val="00A968BF"/>
  </w:style>
  <w:style w:type="paragraph" w:customStyle="1" w:styleId="Tekstpodstawowy23">
    <w:name w:val="Tekst podstawowy 23"/>
    <w:basedOn w:val="Normalny"/>
    <w:rsid w:val="00A968BF"/>
    <w:pPr>
      <w:autoSpaceDN/>
      <w:spacing w:line="240" w:lineRule="auto"/>
      <w:textAlignment w:val="auto"/>
    </w:pPr>
    <w:rPr>
      <w:b/>
      <w:bCs/>
      <w:color w:val="FF0000"/>
      <w:kern w:val="0"/>
    </w:rPr>
  </w:style>
  <w:style w:type="character" w:customStyle="1" w:styleId="Teksttreci">
    <w:name w:val="Tekst treści_"/>
    <w:link w:val="Teksttreci0"/>
    <w:uiPriority w:val="99"/>
    <w:locked/>
    <w:rsid w:val="00A968BF"/>
    <w:rPr>
      <w:sz w:val="17"/>
      <w:shd w:val="clear" w:color="auto" w:fill="FFFFFF"/>
    </w:rPr>
  </w:style>
  <w:style w:type="paragraph" w:customStyle="1" w:styleId="Teksttreci0">
    <w:name w:val="Tekst treści"/>
    <w:basedOn w:val="Normalny"/>
    <w:link w:val="Teksttreci"/>
    <w:uiPriority w:val="99"/>
    <w:rsid w:val="00A968BF"/>
    <w:pPr>
      <w:shd w:val="clear" w:color="auto" w:fill="FFFFFF"/>
      <w:suppressAutoHyphens w:val="0"/>
      <w:autoSpaceDN/>
      <w:spacing w:line="240" w:lineRule="atLeast"/>
      <w:textAlignment w:val="auto"/>
    </w:pPr>
    <w:rPr>
      <w:rFonts w:eastAsia="SimSun" w:cs="Mangal"/>
      <w:kern w:val="0"/>
      <w:sz w:val="17"/>
      <w:szCs w:val="20"/>
      <w:lang w:eastAsia="pl-PL"/>
    </w:rPr>
  </w:style>
  <w:style w:type="paragraph" w:customStyle="1" w:styleId="Normalny2">
    <w:name w:val="Normalny2"/>
    <w:rsid w:val="00A968BF"/>
    <w:pPr>
      <w:suppressAutoHyphens/>
      <w:spacing w:line="100" w:lineRule="atLeast"/>
    </w:pPr>
    <w:rPr>
      <w:rFonts w:eastAsia="Times New Roman" w:cs="Times New Roman"/>
      <w:kern w:val="1"/>
      <w:sz w:val="24"/>
      <w:szCs w:val="24"/>
      <w:lang w:eastAsia="ar-SA"/>
    </w:rPr>
  </w:style>
  <w:style w:type="paragraph" w:customStyle="1" w:styleId="Style8">
    <w:name w:val="Style8"/>
    <w:basedOn w:val="Normalny"/>
    <w:uiPriority w:val="99"/>
    <w:rsid w:val="00A968BF"/>
    <w:pPr>
      <w:widowControl w:val="0"/>
      <w:suppressAutoHyphens w:val="0"/>
      <w:autoSpaceDE w:val="0"/>
      <w:adjustRightInd w:val="0"/>
      <w:spacing w:line="240" w:lineRule="auto"/>
      <w:textAlignment w:val="auto"/>
    </w:pPr>
    <w:rPr>
      <w:kern w:val="0"/>
      <w:lang w:eastAsia="pl-PL"/>
    </w:rPr>
  </w:style>
  <w:style w:type="character" w:customStyle="1" w:styleId="Domylnaczcionkaakapitu5">
    <w:name w:val="Domyślna czcionka akapitu5"/>
    <w:rsid w:val="001E1121"/>
  </w:style>
  <w:style w:type="paragraph" w:customStyle="1" w:styleId="Tekstpodstawowy24">
    <w:name w:val="Tekst podstawowy 24"/>
    <w:basedOn w:val="Normalny"/>
    <w:rsid w:val="001E1121"/>
    <w:pPr>
      <w:autoSpaceDN/>
      <w:spacing w:line="240" w:lineRule="auto"/>
      <w:textAlignment w:val="auto"/>
    </w:pPr>
    <w:rPr>
      <w:b/>
      <w:bCs/>
      <w:color w:val="FF0000"/>
      <w:kern w:val="0"/>
    </w:rPr>
  </w:style>
  <w:style w:type="character" w:customStyle="1" w:styleId="Domylnaczcionkaakapitu6">
    <w:name w:val="Domyślna czcionka akapitu6"/>
    <w:rsid w:val="005A588D"/>
  </w:style>
  <w:style w:type="character" w:customStyle="1" w:styleId="Domylnaczcionkaakapitu7">
    <w:name w:val="Domyślna czcionka akapitu7"/>
    <w:rsid w:val="00915F20"/>
  </w:style>
  <w:style w:type="paragraph" w:customStyle="1" w:styleId="Tekstpodstawowy30">
    <w:name w:val="Tekst podstawowy3"/>
    <w:basedOn w:val="LO-Normal"/>
    <w:rsid w:val="00915F20"/>
    <w:pPr>
      <w:spacing w:after="120"/>
    </w:pPr>
    <w:rPr>
      <w:kern w:val="2"/>
      <w:sz w:val="20"/>
      <w:szCs w:val="20"/>
    </w:rPr>
  </w:style>
  <w:style w:type="paragraph" w:customStyle="1" w:styleId="Akapitzlist6">
    <w:name w:val="Akapit z listą6"/>
    <w:basedOn w:val="Normalny"/>
    <w:rsid w:val="00915F20"/>
    <w:pPr>
      <w:autoSpaceDN/>
      <w:spacing w:line="240" w:lineRule="auto"/>
      <w:ind w:left="720"/>
      <w:contextualSpacing/>
      <w:textAlignment w:val="auto"/>
    </w:pPr>
    <w:rPr>
      <w:kern w:val="0"/>
      <w:sz w:val="20"/>
      <w:szCs w:val="20"/>
    </w:rPr>
  </w:style>
  <w:style w:type="paragraph" w:customStyle="1" w:styleId="Tekstpodstawowy25">
    <w:name w:val="Tekst podstawowy 25"/>
    <w:basedOn w:val="Normalny"/>
    <w:rsid w:val="00915F20"/>
    <w:pPr>
      <w:autoSpaceDN/>
      <w:spacing w:line="240" w:lineRule="auto"/>
      <w:textAlignment w:val="auto"/>
    </w:pPr>
    <w:rPr>
      <w:b/>
      <w:bCs/>
      <w:color w:val="FF0000"/>
      <w:kern w:val="0"/>
    </w:rPr>
  </w:style>
  <w:style w:type="paragraph" w:customStyle="1" w:styleId="NormalnyWeb2">
    <w:name w:val="Normalny (Web)2"/>
    <w:basedOn w:val="Normalny"/>
    <w:rsid w:val="00915F20"/>
    <w:pPr>
      <w:widowControl w:val="0"/>
      <w:autoSpaceDN/>
      <w:spacing w:before="280" w:after="280" w:line="240" w:lineRule="auto"/>
      <w:textAlignment w:val="auto"/>
    </w:pPr>
    <w:rPr>
      <w:rFonts w:eastAsia="Lucida Sans Unicode"/>
      <w:kern w:val="0"/>
    </w:rPr>
  </w:style>
  <w:style w:type="character" w:customStyle="1" w:styleId="Tekstpodstawowy2Znak1">
    <w:name w:val="Tekst podstawowy 2 Znak1"/>
    <w:uiPriority w:val="99"/>
    <w:semiHidden/>
    <w:rsid w:val="00915F20"/>
    <w:rPr>
      <w:lang w:eastAsia="zh-CN"/>
    </w:rPr>
  </w:style>
  <w:style w:type="character" w:customStyle="1" w:styleId="Brak">
    <w:name w:val="Brak"/>
    <w:rsid w:val="00915F20"/>
  </w:style>
  <w:style w:type="character" w:customStyle="1" w:styleId="Hyperlink0">
    <w:name w:val="Hyperlink.0"/>
    <w:rsid w:val="00915F20"/>
  </w:style>
  <w:style w:type="character" w:customStyle="1" w:styleId="rynqvb">
    <w:name w:val="rynqvb"/>
    <w:basedOn w:val="Domylnaczcionkaakapitu"/>
    <w:rsid w:val="00C4291A"/>
  </w:style>
  <w:style w:type="paragraph" w:customStyle="1" w:styleId="Domylne">
    <w:name w:val="Domyślne"/>
    <w:rsid w:val="00C4291A"/>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Standardowy1">
    <w:name w:val="Standardowy1"/>
    <w:rsid w:val="00AB0E7B"/>
    <w:rPr>
      <w:rFonts w:eastAsia="Times New Roman" w:cs="Times New Roman"/>
    </w:rPr>
  </w:style>
  <w:style w:type="character" w:customStyle="1" w:styleId="Domylnaczcionkaakapitu8">
    <w:name w:val="Domyślna czcionka akapitu8"/>
    <w:rsid w:val="00D7072B"/>
  </w:style>
  <w:style w:type="paragraph" w:customStyle="1" w:styleId="Tekstpodstawowy26">
    <w:name w:val="Tekst podstawowy 26"/>
    <w:basedOn w:val="Normalny"/>
    <w:rsid w:val="00D7072B"/>
    <w:pPr>
      <w:autoSpaceDN/>
      <w:spacing w:line="240" w:lineRule="auto"/>
      <w:textAlignment w:val="auto"/>
    </w:pPr>
    <w:rPr>
      <w:b/>
      <w:bCs/>
      <w:color w:val="FF0000"/>
      <w:kern w:val="0"/>
    </w:rPr>
  </w:style>
  <w:style w:type="character" w:customStyle="1" w:styleId="Domylnaczcionkaakapitu9">
    <w:name w:val="Domyślna czcionka akapitu9"/>
    <w:rsid w:val="001144ED"/>
  </w:style>
  <w:style w:type="paragraph" w:customStyle="1" w:styleId="Tekstpodstawowy4">
    <w:name w:val="Tekst podstawowy4"/>
    <w:basedOn w:val="LO-Normal"/>
    <w:rsid w:val="00195819"/>
    <w:pPr>
      <w:spacing w:after="120"/>
    </w:pPr>
    <w:rPr>
      <w:kern w:val="2"/>
      <w:sz w:val="20"/>
      <w:szCs w:val="20"/>
    </w:rPr>
  </w:style>
  <w:style w:type="paragraph" w:customStyle="1" w:styleId="Akapitzlist7">
    <w:name w:val="Akapit z listą7"/>
    <w:basedOn w:val="Normalny"/>
    <w:rsid w:val="00195819"/>
    <w:pPr>
      <w:autoSpaceDN/>
      <w:spacing w:line="240" w:lineRule="auto"/>
      <w:ind w:left="720"/>
      <w:contextualSpacing/>
      <w:textAlignment w:val="auto"/>
    </w:pPr>
    <w:rPr>
      <w:kern w:val="0"/>
      <w:sz w:val="20"/>
      <w:szCs w:val="20"/>
    </w:rPr>
  </w:style>
  <w:style w:type="paragraph" w:customStyle="1" w:styleId="Tekstpodstawowy27">
    <w:name w:val="Tekst podstawowy 27"/>
    <w:basedOn w:val="Normalny"/>
    <w:rsid w:val="00195819"/>
    <w:pPr>
      <w:autoSpaceDN/>
      <w:spacing w:line="240" w:lineRule="auto"/>
      <w:textAlignment w:val="auto"/>
    </w:pPr>
    <w:rPr>
      <w:b/>
      <w:bCs/>
      <w:color w:val="FF0000"/>
      <w:kern w:val="0"/>
    </w:rPr>
  </w:style>
  <w:style w:type="paragraph" w:customStyle="1" w:styleId="NormalnyWeb3">
    <w:name w:val="Normalny (Web)3"/>
    <w:basedOn w:val="Normalny"/>
    <w:rsid w:val="00195819"/>
    <w:pPr>
      <w:widowControl w:val="0"/>
      <w:autoSpaceDN/>
      <w:spacing w:before="280" w:after="280" w:line="240" w:lineRule="auto"/>
      <w:textAlignment w:val="auto"/>
    </w:pPr>
    <w:rPr>
      <w:rFonts w:eastAsia="Lucida Sans Unicode"/>
      <w:kern w:val="0"/>
    </w:rPr>
  </w:style>
  <w:style w:type="character" w:customStyle="1" w:styleId="Domylnaczcionkaakapitu10">
    <w:name w:val="Domyślna czcionka akapitu10"/>
    <w:rsid w:val="007F786F"/>
  </w:style>
  <w:style w:type="paragraph" w:customStyle="1" w:styleId="Tekstpodstawowy28">
    <w:name w:val="Tekst podstawowy 28"/>
    <w:basedOn w:val="Normalny"/>
    <w:rsid w:val="007F786F"/>
    <w:pPr>
      <w:autoSpaceDN/>
      <w:spacing w:line="240" w:lineRule="auto"/>
      <w:textAlignment w:val="auto"/>
    </w:pPr>
    <w:rPr>
      <w:b/>
      <w:bCs/>
      <w:color w:val="FF0000"/>
      <w:kern w:val="0"/>
    </w:rPr>
  </w:style>
  <w:style w:type="paragraph" w:customStyle="1" w:styleId="wylicz">
    <w:name w:val="wylicz"/>
    <w:basedOn w:val="Normalny"/>
    <w:rsid w:val="00851144"/>
    <w:pPr>
      <w:suppressAutoHyphens w:val="0"/>
      <w:autoSpaceDN/>
      <w:spacing w:line="240" w:lineRule="auto"/>
      <w:ind w:left="284" w:hanging="284"/>
      <w:textAlignment w:val="auto"/>
    </w:pPr>
    <w:rPr>
      <w:rFonts w:ascii="Arial" w:hAnsi="Arial"/>
      <w:kern w:val="0"/>
      <w:sz w:val="20"/>
      <w:szCs w:val="20"/>
      <w:lang w:eastAsia="pl-PL"/>
    </w:rPr>
  </w:style>
  <w:style w:type="character" w:customStyle="1" w:styleId="Domylnaczcionkaakapitu11">
    <w:name w:val="Domyślna czcionka akapitu11"/>
    <w:rsid w:val="006413CA"/>
  </w:style>
  <w:style w:type="paragraph" w:customStyle="1" w:styleId="Tekstpodstawowy29">
    <w:name w:val="Tekst podstawowy 29"/>
    <w:basedOn w:val="Normalny"/>
    <w:rsid w:val="006413CA"/>
    <w:pPr>
      <w:autoSpaceDN/>
      <w:spacing w:line="240" w:lineRule="auto"/>
      <w:textAlignment w:val="auto"/>
    </w:pPr>
    <w:rPr>
      <w:b/>
      <w:bCs/>
      <w:color w:val="FF0000"/>
      <w:kern w:val="0"/>
    </w:rPr>
  </w:style>
  <w:style w:type="character" w:customStyle="1" w:styleId="Domylnaczcionkaakapitu12">
    <w:name w:val="Domyślna czcionka akapitu12"/>
    <w:rsid w:val="006120E4"/>
  </w:style>
  <w:style w:type="paragraph" w:customStyle="1" w:styleId="Tekstpodstawowy5">
    <w:name w:val="Tekst podstawowy5"/>
    <w:basedOn w:val="LO-Normal"/>
    <w:rsid w:val="006120E4"/>
    <w:pPr>
      <w:spacing w:after="120"/>
    </w:pPr>
    <w:rPr>
      <w:kern w:val="2"/>
      <w:sz w:val="20"/>
      <w:szCs w:val="20"/>
    </w:rPr>
  </w:style>
  <w:style w:type="paragraph" w:customStyle="1" w:styleId="Akapitzlist8">
    <w:name w:val="Akapit z listą8"/>
    <w:basedOn w:val="Normalny"/>
    <w:rsid w:val="006120E4"/>
    <w:pPr>
      <w:autoSpaceDN/>
      <w:spacing w:line="240" w:lineRule="auto"/>
      <w:ind w:left="720"/>
      <w:contextualSpacing/>
      <w:textAlignment w:val="auto"/>
    </w:pPr>
    <w:rPr>
      <w:kern w:val="0"/>
      <w:sz w:val="20"/>
      <w:szCs w:val="20"/>
    </w:rPr>
  </w:style>
  <w:style w:type="numbering" w:customStyle="1" w:styleId="WWNum14">
    <w:name w:val="WWNum14"/>
    <w:basedOn w:val="Bezlisty"/>
    <w:rsid w:val="00B23856"/>
    <w:pPr>
      <w:numPr>
        <w:numId w:val="132"/>
      </w:numPr>
    </w:pPr>
  </w:style>
  <w:style w:type="numbering" w:customStyle="1" w:styleId="WWNum15">
    <w:name w:val="WWNum15"/>
    <w:basedOn w:val="Bezlisty"/>
    <w:rsid w:val="00B23856"/>
    <w:pPr>
      <w:numPr>
        <w:numId w:val="134"/>
      </w:numPr>
    </w:pPr>
  </w:style>
  <w:style w:type="paragraph" w:customStyle="1" w:styleId="pf1">
    <w:name w:val="pf1"/>
    <w:basedOn w:val="Normalny"/>
    <w:rsid w:val="0007771E"/>
    <w:pPr>
      <w:suppressAutoHyphens w:val="0"/>
      <w:autoSpaceDN/>
      <w:spacing w:before="100" w:beforeAutospacing="1" w:after="100" w:afterAutospacing="1" w:line="240" w:lineRule="auto"/>
      <w:textAlignment w:val="auto"/>
    </w:pPr>
    <w:rPr>
      <w:kern w:val="0"/>
      <w:lang w:eastAsia="pl-PL"/>
    </w:rPr>
  </w:style>
  <w:style w:type="paragraph" w:customStyle="1" w:styleId="pf2">
    <w:name w:val="pf2"/>
    <w:basedOn w:val="Normalny"/>
    <w:rsid w:val="00295CAD"/>
    <w:pPr>
      <w:suppressAutoHyphens w:val="0"/>
      <w:autoSpaceDN/>
      <w:spacing w:before="100" w:beforeAutospacing="1" w:after="100" w:afterAutospacing="1" w:line="240" w:lineRule="auto"/>
      <w:textAlignment w:val="auto"/>
    </w:pPr>
    <w:rPr>
      <w:kern w:val="0"/>
      <w:lang w:eastAsia="pl-PL"/>
    </w:rPr>
  </w:style>
  <w:style w:type="character" w:customStyle="1" w:styleId="cf11">
    <w:name w:val="cf11"/>
    <w:basedOn w:val="Domylnaczcionkaakapitu"/>
    <w:rsid w:val="00295CAD"/>
    <w:rPr>
      <w:rFonts w:ascii="Segoe UI" w:hAnsi="Segoe UI" w:cs="Segoe UI" w:hint="default"/>
      <w:i/>
      <w:iCs/>
      <w:sz w:val="18"/>
      <w:szCs w:val="18"/>
    </w:rPr>
  </w:style>
  <w:style w:type="character" w:customStyle="1" w:styleId="cf31">
    <w:name w:val="cf31"/>
    <w:basedOn w:val="Domylnaczcionkaakapitu"/>
    <w:rsid w:val="00295CAD"/>
    <w:rPr>
      <w:rFonts w:ascii="Segoe UI" w:hAnsi="Segoe UI" w:cs="Segoe UI" w:hint="default"/>
      <w:b/>
      <w:bCs/>
      <w:sz w:val="18"/>
      <w:szCs w:val="18"/>
    </w:rPr>
  </w:style>
  <w:style w:type="paragraph" w:customStyle="1" w:styleId="pf3">
    <w:name w:val="pf3"/>
    <w:basedOn w:val="Normalny"/>
    <w:rsid w:val="00295CAD"/>
    <w:pPr>
      <w:suppressAutoHyphens w:val="0"/>
      <w:autoSpaceDN/>
      <w:spacing w:before="100" w:beforeAutospacing="1" w:after="100" w:afterAutospacing="1" w:line="240" w:lineRule="auto"/>
      <w:textAlignment w:val="auto"/>
    </w:pPr>
    <w:rPr>
      <w:kern w:val="0"/>
      <w:lang w:eastAsia="pl-PL"/>
    </w:rPr>
  </w:style>
  <w:style w:type="character" w:customStyle="1" w:styleId="cf41">
    <w:name w:val="cf41"/>
    <w:basedOn w:val="Domylnaczcionkaakapitu"/>
    <w:rsid w:val="00295CAD"/>
    <w:rPr>
      <w:rFonts w:ascii="Segoe UI" w:hAnsi="Segoe UI" w:cs="Segoe UI" w:hint="default"/>
      <w:b/>
      <w:bCs/>
      <w:sz w:val="18"/>
      <w:szCs w:val="18"/>
      <w:shd w:val="clear" w:color="auto" w:fill="FFFF00"/>
    </w:rPr>
  </w:style>
  <w:style w:type="character" w:customStyle="1" w:styleId="cf51">
    <w:name w:val="cf51"/>
    <w:basedOn w:val="Domylnaczcionkaakapitu"/>
    <w:rsid w:val="00295CAD"/>
    <w:rPr>
      <w:rFonts w:ascii="Segoe UI" w:hAnsi="Segoe UI" w:cs="Segoe UI" w:hint="default"/>
      <w:b/>
      <w:bCs/>
      <w:i/>
      <w:iCs/>
      <w:sz w:val="18"/>
      <w:szCs w:val="18"/>
    </w:rPr>
  </w:style>
  <w:style w:type="character" w:styleId="Nierozpoznanawzmianka">
    <w:name w:val="Unresolved Mention"/>
    <w:basedOn w:val="Domylnaczcionkaakapitu"/>
    <w:uiPriority w:val="99"/>
    <w:semiHidden/>
    <w:unhideWhenUsed/>
    <w:rsid w:val="001E7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3044">
      <w:bodyDiv w:val="1"/>
      <w:marLeft w:val="0"/>
      <w:marRight w:val="0"/>
      <w:marTop w:val="0"/>
      <w:marBottom w:val="0"/>
      <w:divBdr>
        <w:top w:val="none" w:sz="0" w:space="0" w:color="auto"/>
        <w:left w:val="none" w:sz="0" w:space="0" w:color="auto"/>
        <w:bottom w:val="none" w:sz="0" w:space="0" w:color="auto"/>
        <w:right w:val="none" w:sz="0" w:space="0" w:color="auto"/>
      </w:divBdr>
    </w:div>
    <w:div w:id="38407401">
      <w:bodyDiv w:val="1"/>
      <w:marLeft w:val="0"/>
      <w:marRight w:val="0"/>
      <w:marTop w:val="0"/>
      <w:marBottom w:val="0"/>
      <w:divBdr>
        <w:top w:val="none" w:sz="0" w:space="0" w:color="auto"/>
        <w:left w:val="none" w:sz="0" w:space="0" w:color="auto"/>
        <w:bottom w:val="none" w:sz="0" w:space="0" w:color="auto"/>
        <w:right w:val="none" w:sz="0" w:space="0" w:color="auto"/>
      </w:divBdr>
    </w:div>
    <w:div w:id="70976322">
      <w:bodyDiv w:val="1"/>
      <w:marLeft w:val="0"/>
      <w:marRight w:val="0"/>
      <w:marTop w:val="0"/>
      <w:marBottom w:val="0"/>
      <w:divBdr>
        <w:top w:val="none" w:sz="0" w:space="0" w:color="auto"/>
        <w:left w:val="none" w:sz="0" w:space="0" w:color="auto"/>
        <w:bottom w:val="none" w:sz="0" w:space="0" w:color="auto"/>
        <w:right w:val="none" w:sz="0" w:space="0" w:color="auto"/>
      </w:divBdr>
    </w:div>
    <w:div w:id="138696289">
      <w:bodyDiv w:val="1"/>
      <w:marLeft w:val="0"/>
      <w:marRight w:val="0"/>
      <w:marTop w:val="0"/>
      <w:marBottom w:val="0"/>
      <w:divBdr>
        <w:top w:val="none" w:sz="0" w:space="0" w:color="auto"/>
        <w:left w:val="none" w:sz="0" w:space="0" w:color="auto"/>
        <w:bottom w:val="none" w:sz="0" w:space="0" w:color="auto"/>
        <w:right w:val="none" w:sz="0" w:space="0" w:color="auto"/>
      </w:divBdr>
    </w:div>
    <w:div w:id="138890278">
      <w:bodyDiv w:val="1"/>
      <w:marLeft w:val="0"/>
      <w:marRight w:val="0"/>
      <w:marTop w:val="0"/>
      <w:marBottom w:val="0"/>
      <w:divBdr>
        <w:top w:val="none" w:sz="0" w:space="0" w:color="auto"/>
        <w:left w:val="none" w:sz="0" w:space="0" w:color="auto"/>
        <w:bottom w:val="none" w:sz="0" w:space="0" w:color="auto"/>
        <w:right w:val="none" w:sz="0" w:space="0" w:color="auto"/>
      </w:divBdr>
    </w:div>
    <w:div w:id="141044502">
      <w:bodyDiv w:val="1"/>
      <w:marLeft w:val="0"/>
      <w:marRight w:val="0"/>
      <w:marTop w:val="0"/>
      <w:marBottom w:val="0"/>
      <w:divBdr>
        <w:top w:val="none" w:sz="0" w:space="0" w:color="auto"/>
        <w:left w:val="none" w:sz="0" w:space="0" w:color="auto"/>
        <w:bottom w:val="none" w:sz="0" w:space="0" w:color="auto"/>
        <w:right w:val="none" w:sz="0" w:space="0" w:color="auto"/>
      </w:divBdr>
    </w:div>
    <w:div w:id="302925884">
      <w:bodyDiv w:val="1"/>
      <w:marLeft w:val="0"/>
      <w:marRight w:val="0"/>
      <w:marTop w:val="0"/>
      <w:marBottom w:val="0"/>
      <w:divBdr>
        <w:top w:val="none" w:sz="0" w:space="0" w:color="auto"/>
        <w:left w:val="none" w:sz="0" w:space="0" w:color="auto"/>
        <w:bottom w:val="none" w:sz="0" w:space="0" w:color="auto"/>
        <w:right w:val="none" w:sz="0" w:space="0" w:color="auto"/>
      </w:divBdr>
    </w:div>
    <w:div w:id="334843767">
      <w:bodyDiv w:val="1"/>
      <w:marLeft w:val="0"/>
      <w:marRight w:val="0"/>
      <w:marTop w:val="0"/>
      <w:marBottom w:val="0"/>
      <w:divBdr>
        <w:top w:val="none" w:sz="0" w:space="0" w:color="auto"/>
        <w:left w:val="none" w:sz="0" w:space="0" w:color="auto"/>
        <w:bottom w:val="none" w:sz="0" w:space="0" w:color="auto"/>
        <w:right w:val="none" w:sz="0" w:space="0" w:color="auto"/>
      </w:divBdr>
    </w:div>
    <w:div w:id="384916045">
      <w:bodyDiv w:val="1"/>
      <w:marLeft w:val="0"/>
      <w:marRight w:val="0"/>
      <w:marTop w:val="0"/>
      <w:marBottom w:val="0"/>
      <w:divBdr>
        <w:top w:val="none" w:sz="0" w:space="0" w:color="auto"/>
        <w:left w:val="none" w:sz="0" w:space="0" w:color="auto"/>
        <w:bottom w:val="none" w:sz="0" w:space="0" w:color="auto"/>
        <w:right w:val="none" w:sz="0" w:space="0" w:color="auto"/>
      </w:divBdr>
    </w:div>
    <w:div w:id="411465590">
      <w:bodyDiv w:val="1"/>
      <w:marLeft w:val="0"/>
      <w:marRight w:val="0"/>
      <w:marTop w:val="0"/>
      <w:marBottom w:val="0"/>
      <w:divBdr>
        <w:top w:val="none" w:sz="0" w:space="0" w:color="auto"/>
        <w:left w:val="none" w:sz="0" w:space="0" w:color="auto"/>
        <w:bottom w:val="none" w:sz="0" w:space="0" w:color="auto"/>
        <w:right w:val="none" w:sz="0" w:space="0" w:color="auto"/>
      </w:divBdr>
    </w:div>
    <w:div w:id="534779173">
      <w:bodyDiv w:val="1"/>
      <w:marLeft w:val="0"/>
      <w:marRight w:val="0"/>
      <w:marTop w:val="0"/>
      <w:marBottom w:val="0"/>
      <w:divBdr>
        <w:top w:val="none" w:sz="0" w:space="0" w:color="auto"/>
        <w:left w:val="none" w:sz="0" w:space="0" w:color="auto"/>
        <w:bottom w:val="none" w:sz="0" w:space="0" w:color="auto"/>
        <w:right w:val="none" w:sz="0" w:space="0" w:color="auto"/>
      </w:divBdr>
      <w:divsChild>
        <w:div w:id="1527014024">
          <w:marLeft w:val="0"/>
          <w:marRight w:val="0"/>
          <w:marTop w:val="0"/>
          <w:marBottom w:val="0"/>
          <w:divBdr>
            <w:top w:val="none" w:sz="0" w:space="0" w:color="auto"/>
            <w:left w:val="none" w:sz="0" w:space="0" w:color="auto"/>
            <w:bottom w:val="none" w:sz="0" w:space="0" w:color="auto"/>
            <w:right w:val="none" w:sz="0" w:space="0" w:color="auto"/>
          </w:divBdr>
        </w:div>
        <w:div w:id="1765955519">
          <w:marLeft w:val="0"/>
          <w:marRight w:val="0"/>
          <w:marTop w:val="0"/>
          <w:marBottom w:val="0"/>
          <w:divBdr>
            <w:top w:val="none" w:sz="0" w:space="0" w:color="auto"/>
            <w:left w:val="none" w:sz="0" w:space="0" w:color="auto"/>
            <w:bottom w:val="none" w:sz="0" w:space="0" w:color="auto"/>
            <w:right w:val="none" w:sz="0" w:space="0" w:color="auto"/>
          </w:divBdr>
        </w:div>
        <w:div w:id="2088458139">
          <w:marLeft w:val="0"/>
          <w:marRight w:val="0"/>
          <w:marTop w:val="0"/>
          <w:marBottom w:val="0"/>
          <w:divBdr>
            <w:top w:val="none" w:sz="0" w:space="0" w:color="auto"/>
            <w:left w:val="none" w:sz="0" w:space="0" w:color="auto"/>
            <w:bottom w:val="none" w:sz="0" w:space="0" w:color="auto"/>
            <w:right w:val="none" w:sz="0" w:space="0" w:color="auto"/>
          </w:divBdr>
        </w:div>
      </w:divsChild>
    </w:div>
    <w:div w:id="535167787">
      <w:bodyDiv w:val="1"/>
      <w:marLeft w:val="0"/>
      <w:marRight w:val="0"/>
      <w:marTop w:val="0"/>
      <w:marBottom w:val="0"/>
      <w:divBdr>
        <w:top w:val="none" w:sz="0" w:space="0" w:color="auto"/>
        <w:left w:val="none" w:sz="0" w:space="0" w:color="auto"/>
        <w:bottom w:val="none" w:sz="0" w:space="0" w:color="auto"/>
        <w:right w:val="none" w:sz="0" w:space="0" w:color="auto"/>
      </w:divBdr>
    </w:div>
    <w:div w:id="542211925">
      <w:bodyDiv w:val="1"/>
      <w:marLeft w:val="0"/>
      <w:marRight w:val="0"/>
      <w:marTop w:val="0"/>
      <w:marBottom w:val="0"/>
      <w:divBdr>
        <w:top w:val="none" w:sz="0" w:space="0" w:color="auto"/>
        <w:left w:val="none" w:sz="0" w:space="0" w:color="auto"/>
        <w:bottom w:val="none" w:sz="0" w:space="0" w:color="auto"/>
        <w:right w:val="none" w:sz="0" w:space="0" w:color="auto"/>
      </w:divBdr>
    </w:div>
    <w:div w:id="574439862">
      <w:bodyDiv w:val="1"/>
      <w:marLeft w:val="0"/>
      <w:marRight w:val="0"/>
      <w:marTop w:val="0"/>
      <w:marBottom w:val="0"/>
      <w:divBdr>
        <w:top w:val="none" w:sz="0" w:space="0" w:color="auto"/>
        <w:left w:val="none" w:sz="0" w:space="0" w:color="auto"/>
        <w:bottom w:val="none" w:sz="0" w:space="0" w:color="auto"/>
        <w:right w:val="none" w:sz="0" w:space="0" w:color="auto"/>
      </w:divBdr>
    </w:div>
    <w:div w:id="587202699">
      <w:bodyDiv w:val="1"/>
      <w:marLeft w:val="0"/>
      <w:marRight w:val="0"/>
      <w:marTop w:val="0"/>
      <w:marBottom w:val="0"/>
      <w:divBdr>
        <w:top w:val="none" w:sz="0" w:space="0" w:color="auto"/>
        <w:left w:val="none" w:sz="0" w:space="0" w:color="auto"/>
        <w:bottom w:val="none" w:sz="0" w:space="0" w:color="auto"/>
        <w:right w:val="none" w:sz="0" w:space="0" w:color="auto"/>
      </w:divBdr>
    </w:div>
    <w:div w:id="758713451">
      <w:bodyDiv w:val="1"/>
      <w:marLeft w:val="0"/>
      <w:marRight w:val="0"/>
      <w:marTop w:val="0"/>
      <w:marBottom w:val="0"/>
      <w:divBdr>
        <w:top w:val="none" w:sz="0" w:space="0" w:color="auto"/>
        <w:left w:val="none" w:sz="0" w:space="0" w:color="auto"/>
        <w:bottom w:val="none" w:sz="0" w:space="0" w:color="auto"/>
        <w:right w:val="none" w:sz="0" w:space="0" w:color="auto"/>
      </w:divBdr>
    </w:div>
    <w:div w:id="808666768">
      <w:bodyDiv w:val="1"/>
      <w:marLeft w:val="0"/>
      <w:marRight w:val="0"/>
      <w:marTop w:val="0"/>
      <w:marBottom w:val="0"/>
      <w:divBdr>
        <w:top w:val="none" w:sz="0" w:space="0" w:color="auto"/>
        <w:left w:val="none" w:sz="0" w:space="0" w:color="auto"/>
        <w:bottom w:val="none" w:sz="0" w:space="0" w:color="auto"/>
        <w:right w:val="none" w:sz="0" w:space="0" w:color="auto"/>
      </w:divBdr>
    </w:div>
    <w:div w:id="854149020">
      <w:bodyDiv w:val="1"/>
      <w:marLeft w:val="0"/>
      <w:marRight w:val="0"/>
      <w:marTop w:val="0"/>
      <w:marBottom w:val="0"/>
      <w:divBdr>
        <w:top w:val="none" w:sz="0" w:space="0" w:color="auto"/>
        <w:left w:val="none" w:sz="0" w:space="0" w:color="auto"/>
        <w:bottom w:val="none" w:sz="0" w:space="0" w:color="auto"/>
        <w:right w:val="none" w:sz="0" w:space="0" w:color="auto"/>
      </w:divBdr>
    </w:div>
    <w:div w:id="892739590">
      <w:bodyDiv w:val="1"/>
      <w:marLeft w:val="0"/>
      <w:marRight w:val="0"/>
      <w:marTop w:val="0"/>
      <w:marBottom w:val="0"/>
      <w:divBdr>
        <w:top w:val="none" w:sz="0" w:space="0" w:color="auto"/>
        <w:left w:val="none" w:sz="0" w:space="0" w:color="auto"/>
        <w:bottom w:val="none" w:sz="0" w:space="0" w:color="auto"/>
        <w:right w:val="none" w:sz="0" w:space="0" w:color="auto"/>
      </w:divBdr>
    </w:div>
    <w:div w:id="988554804">
      <w:bodyDiv w:val="1"/>
      <w:marLeft w:val="0"/>
      <w:marRight w:val="0"/>
      <w:marTop w:val="0"/>
      <w:marBottom w:val="0"/>
      <w:divBdr>
        <w:top w:val="none" w:sz="0" w:space="0" w:color="auto"/>
        <w:left w:val="none" w:sz="0" w:space="0" w:color="auto"/>
        <w:bottom w:val="none" w:sz="0" w:space="0" w:color="auto"/>
        <w:right w:val="none" w:sz="0" w:space="0" w:color="auto"/>
      </w:divBdr>
    </w:div>
    <w:div w:id="1023555837">
      <w:bodyDiv w:val="1"/>
      <w:marLeft w:val="0"/>
      <w:marRight w:val="0"/>
      <w:marTop w:val="0"/>
      <w:marBottom w:val="0"/>
      <w:divBdr>
        <w:top w:val="none" w:sz="0" w:space="0" w:color="auto"/>
        <w:left w:val="none" w:sz="0" w:space="0" w:color="auto"/>
        <w:bottom w:val="none" w:sz="0" w:space="0" w:color="auto"/>
        <w:right w:val="none" w:sz="0" w:space="0" w:color="auto"/>
      </w:divBdr>
    </w:div>
    <w:div w:id="1031415729">
      <w:bodyDiv w:val="1"/>
      <w:marLeft w:val="0"/>
      <w:marRight w:val="0"/>
      <w:marTop w:val="0"/>
      <w:marBottom w:val="0"/>
      <w:divBdr>
        <w:top w:val="none" w:sz="0" w:space="0" w:color="auto"/>
        <w:left w:val="none" w:sz="0" w:space="0" w:color="auto"/>
        <w:bottom w:val="none" w:sz="0" w:space="0" w:color="auto"/>
        <w:right w:val="none" w:sz="0" w:space="0" w:color="auto"/>
      </w:divBdr>
    </w:div>
    <w:div w:id="1084884562">
      <w:bodyDiv w:val="1"/>
      <w:marLeft w:val="0"/>
      <w:marRight w:val="0"/>
      <w:marTop w:val="0"/>
      <w:marBottom w:val="0"/>
      <w:divBdr>
        <w:top w:val="none" w:sz="0" w:space="0" w:color="auto"/>
        <w:left w:val="none" w:sz="0" w:space="0" w:color="auto"/>
        <w:bottom w:val="none" w:sz="0" w:space="0" w:color="auto"/>
        <w:right w:val="none" w:sz="0" w:space="0" w:color="auto"/>
      </w:divBdr>
    </w:div>
    <w:div w:id="1129320972">
      <w:bodyDiv w:val="1"/>
      <w:marLeft w:val="0"/>
      <w:marRight w:val="0"/>
      <w:marTop w:val="0"/>
      <w:marBottom w:val="0"/>
      <w:divBdr>
        <w:top w:val="none" w:sz="0" w:space="0" w:color="auto"/>
        <w:left w:val="none" w:sz="0" w:space="0" w:color="auto"/>
        <w:bottom w:val="none" w:sz="0" w:space="0" w:color="auto"/>
        <w:right w:val="none" w:sz="0" w:space="0" w:color="auto"/>
      </w:divBdr>
    </w:div>
    <w:div w:id="1216160211">
      <w:bodyDiv w:val="1"/>
      <w:marLeft w:val="0"/>
      <w:marRight w:val="0"/>
      <w:marTop w:val="0"/>
      <w:marBottom w:val="0"/>
      <w:divBdr>
        <w:top w:val="none" w:sz="0" w:space="0" w:color="auto"/>
        <w:left w:val="none" w:sz="0" w:space="0" w:color="auto"/>
        <w:bottom w:val="none" w:sz="0" w:space="0" w:color="auto"/>
        <w:right w:val="none" w:sz="0" w:space="0" w:color="auto"/>
      </w:divBdr>
    </w:div>
    <w:div w:id="1252006078">
      <w:bodyDiv w:val="1"/>
      <w:marLeft w:val="0"/>
      <w:marRight w:val="0"/>
      <w:marTop w:val="0"/>
      <w:marBottom w:val="0"/>
      <w:divBdr>
        <w:top w:val="none" w:sz="0" w:space="0" w:color="auto"/>
        <w:left w:val="none" w:sz="0" w:space="0" w:color="auto"/>
        <w:bottom w:val="none" w:sz="0" w:space="0" w:color="auto"/>
        <w:right w:val="none" w:sz="0" w:space="0" w:color="auto"/>
      </w:divBdr>
    </w:div>
    <w:div w:id="1299334490">
      <w:bodyDiv w:val="1"/>
      <w:marLeft w:val="0"/>
      <w:marRight w:val="0"/>
      <w:marTop w:val="0"/>
      <w:marBottom w:val="0"/>
      <w:divBdr>
        <w:top w:val="none" w:sz="0" w:space="0" w:color="auto"/>
        <w:left w:val="none" w:sz="0" w:space="0" w:color="auto"/>
        <w:bottom w:val="none" w:sz="0" w:space="0" w:color="auto"/>
        <w:right w:val="none" w:sz="0" w:space="0" w:color="auto"/>
      </w:divBdr>
    </w:div>
    <w:div w:id="1323434105">
      <w:bodyDiv w:val="1"/>
      <w:marLeft w:val="0"/>
      <w:marRight w:val="0"/>
      <w:marTop w:val="0"/>
      <w:marBottom w:val="0"/>
      <w:divBdr>
        <w:top w:val="none" w:sz="0" w:space="0" w:color="auto"/>
        <w:left w:val="none" w:sz="0" w:space="0" w:color="auto"/>
        <w:bottom w:val="none" w:sz="0" w:space="0" w:color="auto"/>
        <w:right w:val="none" w:sz="0" w:space="0" w:color="auto"/>
      </w:divBdr>
    </w:div>
    <w:div w:id="1327392344">
      <w:bodyDiv w:val="1"/>
      <w:marLeft w:val="0"/>
      <w:marRight w:val="0"/>
      <w:marTop w:val="0"/>
      <w:marBottom w:val="0"/>
      <w:divBdr>
        <w:top w:val="none" w:sz="0" w:space="0" w:color="auto"/>
        <w:left w:val="none" w:sz="0" w:space="0" w:color="auto"/>
        <w:bottom w:val="none" w:sz="0" w:space="0" w:color="auto"/>
        <w:right w:val="none" w:sz="0" w:space="0" w:color="auto"/>
      </w:divBdr>
      <w:divsChild>
        <w:div w:id="83040686">
          <w:marLeft w:val="0"/>
          <w:marRight w:val="0"/>
          <w:marTop w:val="0"/>
          <w:marBottom w:val="0"/>
          <w:divBdr>
            <w:top w:val="none" w:sz="0" w:space="0" w:color="auto"/>
            <w:left w:val="none" w:sz="0" w:space="0" w:color="auto"/>
            <w:bottom w:val="none" w:sz="0" w:space="0" w:color="auto"/>
            <w:right w:val="none" w:sz="0" w:space="0" w:color="auto"/>
          </w:divBdr>
          <w:divsChild>
            <w:div w:id="1744066366">
              <w:marLeft w:val="0"/>
              <w:marRight w:val="0"/>
              <w:marTop w:val="0"/>
              <w:marBottom w:val="0"/>
              <w:divBdr>
                <w:top w:val="none" w:sz="0" w:space="0" w:color="auto"/>
                <w:left w:val="none" w:sz="0" w:space="0" w:color="auto"/>
                <w:bottom w:val="none" w:sz="0" w:space="0" w:color="auto"/>
                <w:right w:val="none" w:sz="0" w:space="0" w:color="auto"/>
              </w:divBdr>
              <w:divsChild>
                <w:div w:id="95293414">
                  <w:marLeft w:val="0"/>
                  <w:marRight w:val="0"/>
                  <w:marTop w:val="0"/>
                  <w:marBottom w:val="0"/>
                  <w:divBdr>
                    <w:top w:val="none" w:sz="0" w:space="0" w:color="auto"/>
                    <w:left w:val="none" w:sz="0" w:space="0" w:color="auto"/>
                    <w:bottom w:val="none" w:sz="0" w:space="0" w:color="auto"/>
                    <w:right w:val="none" w:sz="0" w:space="0" w:color="auto"/>
                  </w:divBdr>
                  <w:divsChild>
                    <w:div w:id="187718262">
                      <w:marLeft w:val="0"/>
                      <w:marRight w:val="0"/>
                      <w:marTop w:val="0"/>
                      <w:marBottom w:val="0"/>
                      <w:divBdr>
                        <w:top w:val="none" w:sz="0" w:space="0" w:color="auto"/>
                        <w:left w:val="none" w:sz="0" w:space="0" w:color="auto"/>
                        <w:bottom w:val="none" w:sz="0" w:space="0" w:color="auto"/>
                        <w:right w:val="none" w:sz="0" w:space="0" w:color="auto"/>
                      </w:divBdr>
                      <w:divsChild>
                        <w:div w:id="1104113365">
                          <w:marLeft w:val="0"/>
                          <w:marRight w:val="0"/>
                          <w:marTop w:val="0"/>
                          <w:marBottom w:val="0"/>
                          <w:divBdr>
                            <w:top w:val="none" w:sz="0" w:space="0" w:color="auto"/>
                            <w:left w:val="none" w:sz="0" w:space="0" w:color="auto"/>
                            <w:bottom w:val="none" w:sz="0" w:space="0" w:color="auto"/>
                            <w:right w:val="none" w:sz="0" w:space="0" w:color="auto"/>
                          </w:divBdr>
                          <w:divsChild>
                            <w:div w:id="595094978">
                              <w:marLeft w:val="0"/>
                              <w:marRight w:val="0"/>
                              <w:marTop w:val="0"/>
                              <w:marBottom w:val="0"/>
                              <w:divBdr>
                                <w:top w:val="none" w:sz="0" w:space="0" w:color="auto"/>
                                <w:left w:val="none" w:sz="0" w:space="0" w:color="auto"/>
                                <w:bottom w:val="none" w:sz="0" w:space="0" w:color="auto"/>
                                <w:right w:val="none" w:sz="0" w:space="0" w:color="auto"/>
                              </w:divBdr>
                              <w:divsChild>
                                <w:div w:id="2093892393">
                                  <w:marLeft w:val="0"/>
                                  <w:marRight w:val="0"/>
                                  <w:marTop w:val="0"/>
                                  <w:marBottom w:val="0"/>
                                  <w:divBdr>
                                    <w:top w:val="none" w:sz="0" w:space="0" w:color="auto"/>
                                    <w:left w:val="none" w:sz="0" w:space="0" w:color="auto"/>
                                    <w:bottom w:val="none" w:sz="0" w:space="0" w:color="auto"/>
                                    <w:right w:val="none" w:sz="0" w:space="0" w:color="auto"/>
                                  </w:divBdr>
                                  <w:divsChild>
                                    <w:div w:id="459886778">
                                      <w:marLeft w:val="0"/>
                                      <w:marRight w:val="0"/>
                                      <w:marTop w:val="0"/>
                                      <w:marBottom w:val="0"/>
                                      <w:divBdr>
                                        <w:top w:val="none" w:sz="0" w:space="0" w:color="auto"/>
                                        <w:left w:val="none" w:sz="0" w:space="0" w:color="auto"/>
                                        <w:bottom w:val="none" w:sz="0" w:space="0" w:color="auto"/>
                                        <w:right w:val="none" w:sz="0" w:space="0" w:color="auto"/>
                                      </w:divBdr>
                                      <w:divsChild>
                                        <w:div w:id="71856364">
                                          <w:marLeft w:val="0"/>
                                          <w:marRight w:val="0"/>
                                          <w:marTop w:val="0"/>
                                          <w:marBottom w:val="0"/>
                                          <w:divBdr>
                                            <w:top w:val="none" w:sz="0" w:space="0" w:color="auto"/>
                                            <w:left w:val="none" w:sz="0" w:space="0" w:color="auto"/>
                                            <w:bottom w:val="none" w:sz="0" w:space="0" w:color="auto"/>
                                            <w:right w:val="none" w:sz="0" w:space="0" w:color="auto"/>
                                          </w:divBdr>
                                        </w:div>
                                        <w:div w:id="490025280">
                                          <w:marLeft w:val="0"/>
                                          <w:marRight w:val="0"/>
                                          <w:marTop w:val="0"/>
                                          <w:marBottom w:val="0"/>
                                          <w:divBdr>
                                            <w:top w:val="none" w:sz="0" w:space="0" w:color="auto"/>
                                            <w:left w:val="none" w:sz="0" w:space="0" w:color="auto"/>
                                            <w:bottom w:val="none" w:sz="0" w:space="0" w:color="auto"/>
                                            <w:right w:val="none" w:sz="0" w:space="0" w:color="auto"/>
                                          </w:divBdr>
                                        </w:div>
                                        <w:div w:id="1023286076">
                                          <w:marLeft w:val="0"/>
                                          <w:marRight w:val="0"/>
                                          <w:marTop w:val="0"/>
                                          <w:marBottom w:val="0"/>
                                          <w:divBdr>
                                            <w:top w:val="none" w:sz="0" w:space="0" w:color="auto"/>
                                            <w:left w:val="none" w:sz="0" w:space="0" w:color="auto"/>
                                            <w:bottom w:val="none" w:sz="0" w:space="0" w:color="auto"/>
                                            <w:right w:val="none" w:sz="0" w:space="0" w:color="auto"/>
                                          </w:divBdr>
                                        </w:div>
                                        <w:div w:id="16125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5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3870">
          <w:marLeft w:val="0"/>
          <w:marRight w:val="0"/>
          <w:marTop w:val="0"/>
          <w:marBottom w:val="0"/>
          <w:divBdr>
            <w:top w:val="none" w:sz="0" w:space="0" w:color="auto"/>
            <w:left w:val="none" w:sz="0" w:space="0" w:color="auto"/>
            <w:bottom w:val="none" w:sz="0" w:space="0" w:color="auto"/>
            <w:right w:val="none" w:sz="0" w:space="0" w:color="auto"/>
          </w:divBdr>
        </w:div>
        <w:div w:id="398526715">
          <w:marLeft w:val="0"/>
          <w:marRight w:val="0"/>
          <w:marTop w:val="0"/>
          <w:marBottom w:val="0"/>
          <w:divBdr>
            <w:top w:val="none" w:sz="0" w:space="0" w:color="auto"/>
            <w:left w:val="none" w:sz="0" w:space="0" w:color="auto"/>
            <w:bottom w:val="none" w:sz="0" w:space="0" w:color="auto"/>
            <w:right w:val="none" w:sz="0" w:space="0" w:color="auto"/>
          </w:divBdr>
        </w:div>
        <w:div w:id="428235731">
          <w:marLeft w:val="0"/>
          <w:marRight w:val="0"/>
          <w:marTop w:val="0"/>
          <w:marBottom w:val="0"/>
          <w:divBdr>
            <w:top w:val="none" w:sz="0" w:space="0" w:color="auto"/>
            <w:left w:val="none" w:sz="0" w:space="0" w:color="auto"/>
            <w:bottom w:val="none" w:sz="0" w:space="0" w:color="auto"/>
            <w:right w:val="none" w:sz="0" w:space="0" w:color="auto"/>
          </w:divBdr>
        </w:div>
        <w:div w:id="1236279748">
          <w:marLeft w:val="0"/>
          <w:marRight w:val="0"/>
          <w:marTop w:val="0"/>
          <w:marBottom w:val="0"/>
          <w:divBdr>
            <w:top w:val="none" w:sz="0" w:space="0" w:color="auto"/>
            <w:left w:val="none" w:sz="0" w:space="0" w:color="auto"/>
            <w:bottom w:val="none" w:sz="0" w:space="0" w:color="auto"/>
            <w:right w:val="none" w:sz="0" w:space="0" w:color="auto"/>
          </w:divBdr>
        </w:div>
        <w:div w:id="1408722536">
          <w:marLeft w:val="0"/>
          <w:marRight w:val="0"/>
          <w:marTop w:val="0"/>
          <w:marBottom w:val="0"/>
          <w:divBdr>
            <w:top w:val="none" w:sz="0" w:space="0" w:color="auto"/>
            <w:left w:val="none" w:sz="0" w:space="0" w:color="auto"/>
            <w:bottom w:val="none" w:sz="0" w:space="0" w:color="auto"/>
            <w:right w:val="none" w:sz="0" w:space="0" w:color="auto"/>
          </w:divBdr>
        </w:div>
        <w:div w:id="1499232235">
          <w:marLeft w:val="0"/>
          <w:marRight w:val="0"/>
          <w:marTop w:val="0"/>
          <w:marBottom w:val="0"/>
          <w:divBdr>
            <w:top w:val="none" w:sz="0" w:space="0" w:color="auto"/>
            <w:left w:val="none" w:sz="0" w:space="0" w:color="auto"/>
            <w:bottom w:val="none" w:sz="0" w:space="0" w:color="auto"/>
            <w:right w:val="none" w:sz="0" w:space="0" w:color="auto"/>
          </w:divBdr>
        </w:div>
        <w:div w:id="1811438424">
          <w:marLeft w:val="0"/>
          <w:marRight w:val="0"/>
          <w:marTop w:val="0"/>
          <w:marBottom w:val="0"/>
          <w:divBdr>
            <w:top w:val="none" w:sz="0" w:space="0" w:color="auto"/>
            <w:left w:val="none" w:sz="0" w:space="0" w:color="auto"/>
            <w:bottom w:val="none" w:sz="0" w:space="0" w:color="auto"/>
            <w:right w:val="none" w:sz="0" w:space="0" w:color="auto"/>
          </w:divBdr>
        </w:div>
      </w:divsChild>
    </w:div>
    <w:div w:id="1459713849">
      <w:bodyDiv w:val="1"/>
      <w:marLeft w:val="0"/>
      <w:marRight w:val="0"/>
      <w:marTop w:val="0"/>
      <w:marBottom w:val="0"/>
      <w:divBdr>
        <w:top w:val="none" w:sz="0" w:space="0" w:color="auto"/>
        <w:left w:val="none" w:sz="0" w:space="0" w:color="auto"/>
        <w:bottom w:val="none" w:sz="0" w:space="0" w:color="auto"/>
        <w:right w:val="none" w:sz="0" w:space="0" w:color="auto"/>
      </w:divBdr>
      <w:divsChild>
        <w:div w:id="11731173">
          <w:marLeft w:val="0"/>
          <w:marRight w:val="0"/>
          <w:marTop w:val="0"/>
          <w:marBottom w:val="0"/>
          <w:divBdr>
            <w:top w:val="none" w:sz="0" w:space="0" w:color="auto"/>
            <w:left w:val="none" w:sz="0" w:space="0" w:color="auto"/>
            <w:bottom w:val="none" w:sz="0" w:space="0" w:color="auto"/>
            <w:right w:val="none" w:sz="0" w:space="0" w:color="auto"/>
          </w:divBdr>
        </w:div>
        <w:div w:id="733284124">
          <w:marLeft w:val="0"/>
          <w:marRight w:val="0"/>
          <w:marTop w:val="0"/>
          <w:marBottom w:val="0"/>
          <w:divBdr>
            <w:top w:val="none" w:sz="0" w:space="0" w:color="auto"/>
            <w:left w:val="none" w:sz="0" w:space="0" w:color="auto"/>
            <w:bottom w:val="none" w:sz="0" w:space="0" w:color="auto"/>
            <w:right w:val="none" w:sz="0" w:space="0" w:color="auto"/>
          </w:divBdr>
        </w:div>
        <w:div w:id="926227113">
          <w:marLeft w:val="0"/>
          <w:marRight w:val="0"/>
          <w:marTop w:val="0"/>
          <w:marBottom w:val="0"/>
          <w:divBdr>
            <w:top w:val="none" w:sz="0" w:space="0" w:color="auto"/>
            <w:left w:val="none" w:sz="0" w:space="0" w:color="auto"/>
            <w:bottom w:val="none" w:sz="0" w:space="0" w:color="auto"/>
            <w:right w:val="none" w:sz="0" w:space="0" w:color="auto"/>
          </w:divBdr>
        </w:div>
        <w:div w:id="1004016718">
          <w:marLeft w:val="0"/>
          <w:marRight w:val="0"/>
          <w:marTop w:val="0"/>
          <w:marBottom w:val="0"/>
          <w:divBdr>
            <w:top w:val="none" w:sz="0" w:space="0" w:color="auto"/>
            <w:left w:val="none" w:sz="0" w:space="0" w:color="auto"/>
            <w:bottom w:val="none" w:sz="0" w:space="0" w:color="auto"/>
            <w:right w:val="none" w:sz="0" w:space="0" w:color="auto"/>
          </w:divBdr>
          <w:divsChild>
            <w:div w:id="1632444149">
              <w:marLeft w:val="0"/>
              <w:marRight w:val="0"/>
              <w:marTop w:val="0"/>
              <w:marBottom w:val="0"/>
              <w:divBdr>
                <w:top w:val="none" w:sz="0" w:space="0" w:color="auto"/>
                <w:left w:val="none" w:sz="0" w:space="0" w:color="auto"/>
                <w:bottom w:val="none" w:sz="0" w:space="0" w:color="auto"/>
                <w:right w:val="none" w:sz="0" w:space="0" w:color="auto"/>
              </w:divBdr>
              <w:divsChild>
                <w:div w:id="1769158028">
                  <w:marLeft w:val="0"/>
                  <w:marRight w:val="0"/>
                  <w:marTop w:val="0"/>
                  <w:marBottom w:val="0"/>
                  <w:divBdr>
                    <w:top w:val="none" w:sz="0" w:space="0" w:color="auto"/>
                    <w:left w:val="none" w:sz="0" w:space="0" w:color="auto"/>
                    <w:bottom w:val="none" w:sz="0" w:space="0" w:color="auto"/>
                    <w:right w:val="none" w:sz="0" w:space="0" w:color="auto"/>
                  </w:divBdr>
                  <w:divsChild>
                    <w:div w:id="1258633198">
                      <w:marLeft w:val="0"/>
                      <w:marRight w:val="0"/>
                      <w:marTop w:val="0"/>
                      <w:marBottom w:val="0"/>
                      <w:divBdr>
                        <w:top w:val="none" w:sz="0" w:space="0" w:color="auto"/>
                        <w:left w:val="none" w:sz="0" w:space="0" w:color="auto"/>
                        <w:bottom w:val="none" w:sz="0" w:space="0" w:color="auto"/>
                        <w:right w:val="none" w:sz="0" w:space="0" w:color="auto"/>
                      </w:divBdr>
                    </w:div>
                    <w:div w:id="1657687955">
                      <w:marLeft w:val="0"/>
                      <w:marRight w:val="0"/>
                      <w:marTop w:val="0"/>
                      <w:marBottom w:val="0"/>
                      <w:divBdr>
                        <w:top w:val="none" w:sz="0" w:space="0" w:color="auto"/>
                        <w:left w:val="none" w:sz="0" w:space="0" w:color="auto"/>
                        <w:bottom w:val="none" w:sz="0" w:space="0" w:color="auto"/>
                        <w:right w:val="none" w:sz="0" w:space="0" w:color="auto"/>
                      </w:divBdr>
                      <w:divsChild>
                        <w:div w:id="684097514">
                          <w:marLeft w:val="0"/>
                          <w:marRight w:val="0"/>
                          <w:marTop w:val="0"/>
                          <w:marBottom w:val="0"/>
                          <w:divBdr>
                            <w:top w:val="none" w:sz="0" w:space="0" w:color="auto"/>
                            <w:left w:val="none" w:sz="0" w:space="0" w:color="auto"/>
                            <w:bottom w:val="none" w:sz="0" w:space="0" w:color="auto"/>
                            <w:right w:val="none" w:sz="0" w:space="0" w:color="auto"/>
                          </w:divBdr>
                          <w:divsChild>
                            <w:div w:id="361898898">
                              <w:marLeft w:val="0"/>
                              <w:marRight w:val="0"/>
                              <w:marTop w:val="0"/>
                              <w:marBottom w:val="0"/>
                              <w:divBdr>
                                <w:top w:val="none" w:sz="0" w:space="0" w:color="auto"/>
                                <w:left w:val="none" w:sz="0" w:space="0" w:color="auto"/>
                                <w:bottom w:val="none" w:sz="0" w:space="0" w:color="auto"/>
                                <w:right w:val="none" w:sz="0" w:space="0" w:color="auto"/>
                              </w:divBdr>
                              <w:divsChild>
                                <w:div w:id="2014071140">
                                  <w:marLeft w:val="0"/>
                                  <w:marRight w:val="0"/>
                                  <w:marTop w:val="0"/>
                                  <w:marBottom w:val="0"/>
                                  <w:divBdr>
                                    <w:top w:val="none" w:sz="0" w:space="0" w:color="auto"/>
                                    <w:left w:val="none" w:sz="0" w:space="0" w:color="auto"/>
                                    <w:bottom w:val="none" w:sz="0" w:space="0" w:color="auto"/>
                                    <w:right w:val="none" w:sz="0" w:space="0" w:color="auto"/>
                                  </w:divBdr>
                                  <w:divsChild>
                                    <w:div w:id="1516580974">
                                      <w:marLeft w:val="0"/>
                                      <w:marRight w:val="0"/>
                                      <w:marTop w:val="0"/>
                                      <w:marBottom w:val="0"/>
                                      <w:divBdr>
                                        <w:top w:val="none" w:sz="0" w:space="0" w:color="auto"/>
                                        <w:left w:val="none" w:sz="0" w:space="0" w:color="auto"/>
                                        <w:bottom w:val="none" w:sz="0" w:space="0" w:color="auto"/>
                                        <w:right w:val="none" w:sz="0" w:space="0" w:color="auto"/>
                                      </w:divBdr>
                                      <w:divsChild>
                                        <w:div w:id="310253857">
                                          <w:marLeft w:val="0"/>
                                          <w:marRight w:val="0"/>
                                          <w:marTop w:val="0"/>
                                          <w:marBottom w:val="0"/>
                                          <w:divBdr>
                                            <w:top w:val="none" w:sz="0" w:space="0" w:color="auto"/>
                                            <w:left w:val="none" w:sz="0" w:space="0" w:color="auto"/>
                                            <w:bottom w:val="none" w:sz="0" w:space="0" w:color="auto"/>
                                            <w:right w:val="none" w:sz="0" w:space="0" w:color="auto"/>
                                          </w:divBdr>
                                        </w:div>
                                        <w:div w:id="432478512">
                                          <w:marLeft w:val="0"/>
                                          <w:marRight w:val="0"/>
                                          <w:marTop w:val="0"/>
                                          <w:marBottom w:val="0"/>
                                          <w:divBdr>
                                            <w:top w:val="none" w:sz="0" w:space="0" w:color="auto"/>
                                            <w:left w:val="none" w:sz="0" w:space="0" w:color="auto"/>
                                            <w:bottom w:val="none" w:sz="0" w:space="0" w:color="auto"/>
                                            <w:right w:val="none" w:sz="0" w:space="0" w:color="auto"/>
                                          </w:divBdr>
                                        </w:div>
                                        <w:div w:id="757021166">
                                          <w:marLeft w:val="0"/>
                                          <w:marRight w:val="0"/>
                                          <w:marTop w:val="0"/>
                                          <w:marBottom w:val="0"/>
                                          <w:divBdr>
                                            <w:top w:val="none" w:sz="0" w:space="0" w:color="auto"/>
                                            <w:left w:val="none" w:sz="0" w:space="0" w:color="auto"/>
                                            <w:bottom w:val="none" w:sz="0" w:space="0" w:color="auto"/>
                                            <w:right w:val="none" w:sz="0" w:space="0" w:color="auto"/>
                                          </w:divBdr>
                                        </w:div>
                                        <w:div w:id="18855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1181551">
          <w:marLeft w:val="0"/>
          <w:marRight w:val="0"/>
          <w:marTop w:val="0"/>
          <w:marBottom w:val="0"/>
          <w:divBdr>
            <w:top w:val="none" w:sz="0" w:space="0" w:color="auto"/>
            <w:left w:val="none" w:sz="0" w:space="0" w:color="auto"/>
            <w:bottom w:val="none" w:sz="0" w:space="0" w:color="auto"/>
            <w:right w:val="none" w:sz="0" w:space="0" w:color="auto"/>
          </w:divBdr>
        </w:div>
        <w:div w:id="1604805062">
          <w:marLeft w:val="0"/>
          <w:marRight w:val="0"/>
          <w:marTop w:val="0"/>
          <w:marBottom w:val="0"/>
          <w:divBdr>
            <w:top w:val="none" w:sz="0" w:space="0" w:color="auto"/>
            <w:left w:val="none" w:sz="0" w:space="0" w:color="auto"/>
            <w:bottom w:val="none" w:sz="0" w:space="0" w:color="auto"/>
            <w:right w:val="none" w:sz="0" w:space="0" w:color="auto"/>
          </w:divBdr>
        </w:div>
        <w:div w:id="2098397939">
          <w:marLeft w:val="0"/>
          <w:marRight w:val="0"/>
          <w:marTop w:val="0"/>
          <w:marBottom w:val="0"/>
          <w:divBdr>
            <w:top w:val="none" w:sz="0" w:space="0" w:color="auto"/>
            <w:left w:val="none" w:sz="0" w:space="0" w:color="auto"/>
            <w:bottom w:val="none" w:sz="0" w:space="0" w:color="auto"/>
            <w:right w:val="none" w:sz="0" w:space="0" w:color="auto"/>
          </w:divBdr>
        </w:div>
        <w:div w:id="2117560826">
          <w:marLeft w:val="0"/>
          <w:marRight w:val="0"/>
          <w:marTop w:val="0"/>
          <w:marBottom w:val="0"/>
          <w:divBdr>
            <w:top w:val="none" w:sz="0" w:space="0" w:color="auto"/>
            <w:left w:val="none" w:sz="0" w:space="0" w:color="auto"/>
            <w:bottom w:val="none" w:sz="0" w:space="0" w:color="auto"/>
            <w:right w:val="none" w:sz="0" w:space="0" w:color="auto"/>
          </w:divBdr>
        </w:div>
      </w:divsChild>
    </w:div>
    <w:div w:id="1485198808">
      <w:bodyDiv w:val="1"/>
      <w:marLeft w:val="0"/>
      <w:marRight w:val="0"/>
      <w:marTop w:val="0"/>
      <w:marBottom w:val="0"/>
      <w:divBdr>
        <w:top w:val="none" w:sz="0" w:space="0" w:color="auto"/>
        <w:left w:val="none" w:sz="0" w:space="0" w:color="auto"/>
        <w:bottom w:val="none" w:sz="0" w:space="0" w:color="auto"/>
        <w:right w:val="none" w:sz="0" w:space="0" w:color="auto"/>
      </w:divBdr>
    </w:div>
    <w:div w:id="1528565115">
      <w:bodyDiv w:val="1"/>
      <w:marLeft w:val="0"/>
      <w:marRight w:val="0"/>
      <w:marTop w:val="0"/>
      <w:marBottom w:val="0"/>
      <w:divBdr>
        <w:top w:val="none" w:sz="0" w:space="0" w:color="auto"/>
        <w:left w:val="none" w:sz="0" w:space="0" w:color="auto"/>
        <w:bottom w:val="none" w:sz="0" w:space="0" w:color="auto"/>
        <w:right w:val="none" w:sz="0" w:space="0" w:color="auto"/>
      </w:divBdr>
    </w:div>
    <w:div w:id="1532650327">
      <w:bodyDiv w:val="1"/>
      <w:marLeft w:val="0"/>
      <w:marRight w:val="0"/>
      <w:marTop w:val="0"/>
      <w:marBottom w:val="0"/>
      <w:divBdr>
        <w:top w:val="none" w:sz="0" w:space="0" w:color="auto"/>
        <w:left w:val="none" w:sz="0" w:space="0" w:color="auto"/>
        <w:bottom w:val="none" w:sz="0" w:space="0" w:color="auto"/>
        <w:right w:val="none" w:sz="0" w:space="0" w:color="auto"/>
      </w:divBdr>
    </w:div>
    <w:div w:id="1675912086">
      <w:bodyDiv w:val="1"/>
      <w:marLeft w:val="0"/>
      <w:marRight w:val="0"/>
      <w:marTop w:val="0"/>
      <w:marBottom w:val="0"/>
      <w:divBdr>
        <w:top w:val="none" w:sz="0" w:space="0" w:color="auto"/>
        <w:left w:val="none" w:sz="0" w:space="0" w:color="auto"/>
        <w:bottom w:val="none" w:sz="0" w:space="0" w:color="auto"/>
        <w:right w:val="none" w:sz="0" w:space="0" w:color="auto"/>
      </w:divBdr>
    </w:div>
    <w:div w:id="1747453559">
      <w:bodyDiv w:val="1"/>
      <w:marLeft w:val="0"/>
      <w:marRight w:val="0"/>
      <w:marTop w:val="0"/>
      <w:marBottom w:val="0"/>
      <w:divBdr>
        <w:top w:val="none" w:sz="0" w:space="0" w:color="auto"/>
        <w:left w:val="none" w:sz="0" w:space="0" w:color="auto"/>
        <w:bottom w:val="none" w:sz="0" w:space="0" w:color="auto"/>
        <w:right w:val="none" w:sz="0" w:space="0" w:color="auto"/>
      </w:divBdr>
    </w:div>
    <w:div w:id="1821725638">
      <w:bodyDiv w:val="1"/>
      <w:marLeft w:val="0"/>
      <w:marRight w:val="0"/>
      <w:marTop w:val="0"/>
      <w:marBottom w:val="0"/>
      <w:divBdr>
        <w:top w:val="none" w:sz="0" w:space="0" w:color="auto"/>
        <w:left w:val="none" w:sz="0" w:space="0" w:color="auto"/>
        <w:bottom w:val="none" w:sz="0" w:space="0" w:color="auto"/>
        <w:right w:val="none" w:sz="0" w:space="0" w:color="auto"/>
      </w:divBdr>
    </w:div>
    <w:div w:id="1863324739">
      <w:bodyDiv w:val="1"/>
      <w:marLeft w:val="0"/>
      <w:marRight w:val="0"/>
      <w:marTop w:val="0"/>
      <w:marBottom w:val="0"/>
      <w:divBdr>
        <w:top w:val="none" w:sz="0" w:space="0" w:color="auto"/>
        <w:left w:val="none" w:sz="0" w:space="0" w:color="auto"/>
        <w:bottom w:val="none" w:sz="0" w:space="0" w:color="auto"/>
        <w:right w:val="none" w:sz="0" w:space="0" w:color="auto"/>
      </w:divBdr>
    </w:div>
    <w:div w:id="1894148978">
      <w:bodyDiv w:val="1"/>
      <w:marLeft w:val="0"/>
      <w:marRight w:val="0"/>
      <w:marTop w:val="0"/>
      <w:marBottom w:val="0"/>
      <w:divBdr>
        <w:top w:val="none" w:sz="0" w:space="0" w:color="auto"/>
        <w:left w:val="none" w:sz="0" w:space="0" w:color="auto"/>
        <w:bottom w:val="none" w:sz="0" w:space="0" w:color="auto"/>
        <w:right w:val="none" w:sz="0" w:space="0" w:color="auto"/>
      </w:divBdr>
    </w:div>
    <w:div w:id="1959944837">
      <w:bodyDiv w:val="1"/>
      <w:marLeft w:val="0"/>
      <w:marRight w:val="0"/>
      <w:marTop w:val="0"/>
      <w:marBottom w:val="0"/>
      <w:divBdr>
        <w:top w:val="none" w:sz="0" w:space="0" w:color="auto"/>
        <w:left w:val="none" w:sz="0" w:space="0" w:color="auto"/>
        <w:bottom w:val="none" w:sz="0" w:space="0" w:color="auto"/>
        <w:right w:val="none" w:sz="0" w:space="0" w:color="auto"/>
      </w:divBdr>
    </w:div>
    <w:div w:id="2003506618">
      <w:bodyDiv w:val="1"/>
      <w:marLeft w:val="0"/>
      <w:marRight w:val="0"/>
      <w:marTop w:val="0"/>
      <w:marBottom w:val="0"/>
      <w:divBdr>
        <w:top w:val="none" w:sz="0" w:space="0" w:color="auto"/>
        <w:left w:val="none" w:sz="0" w:space="0" w:color="auto"/>
        <w:bottom w:val="none" w:sz="0" w:space="0" w:color="auto"/>
        <w:right w:val="none" w:sz="0" w:space="0" w:color="auto"/>
      </w:divBdr>
    </w:div>
    <w:div w:id="2030912490">
      <w:bodyDiv w:val="1"/>
      <w:marLeft w:val="0"/>
      <w:marRight w:val="0"/>
      <w:marTop w:val="0"/>
      <w:marBottom w:val="0"/>
      <w:divBdr>
        <w:top w:val="none" w:sz="0" w:space="0" w:color="auto"/>
        <w:left w:val="none" w:sz="0" w:space="0" w:color="auto"/>
        <w:bottom w:val="none" w:sz="0" w:space="0" w:color="auto"/>
        <w:right w:val="none" w:sz="0" w:space="0" w:color="auto"/>
      </w:divBdr>
    </w:div>
    <w:div w:id="2058817508">
      <w:bodyDiv w:val="1"/>
      <w:marLeft w:val="0"/>
      <w:marRight w:val="0"/>
      <w:marTop w:val="0"/>
      <w:marBottom w:val="0"/>
      <w:divBdr>
        <w:top w:val="none" w:sz="0" w:space="0" w:color="auto"/>
        <w:left w:val="none" w:sz="0" w:space="0" w:color="auto"/>
        <w:bottom w:val="none" w:sz="0" w:space="0" w:color="auto"/>
        <w:right w:val="none" w:sz="0" w:space="0" w:color="auto"/>
      </w:divBdr>
    </w:div>
    <w:div w:id="2071993832">
      <w:bodyDiv w:val="1"/>
      <w:marLeft w:val="0"/>
      <w:marRight w:val="0"/>
      <w:marTop w:val="0"/>
      <w:marBottom w:val="0"/>
      <w:divBdr>
        <w:top w:val="none" w:sz="0" w:space="0" w:color="auto"/>
        <w:left w:val="none" w:sz="0" w:space="0" w:color="auto"/>
        <w:bottom w:val="none" w:sz="0" w:space="0" w:color="auto"/>
        <w:right w:val="none" w:sz="0" w:space="0" w:color="auto"/>
      </w:divBdr>
    </w:div>
    <w:div w:id="2088962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pl/web/uzp/jednolity-europejski-dokument-zamowienia" TargetMode="External"/><Relationship Id="rId18" Type="http://schemas.openxmlformats.org/officeDocument/2006/relationships/hyperlink" Target="https://ezamowienia.gov.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rodo@5wszk.com.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ogle.com/search?client=firefox-b-d&amp;cs=0&amp;sca_esv=16d5bc79565112ea&amp;q=Prawa+Budowlanego&amp;sa=X&amp;ved=2ahUKEwjrzuSI-omPAxXKRfEDHQ7mNSYQxccNegQIBRAB&amp;mstk=AUtExfDCogSIuXm218Pe3--IkDC5Fz4pkX9MGEZ7favEzLRgbwff1z-CCICYBI5Q5rR4Gzeigz1dsuMSmf86FF_unoLTdWqRJKAfqjVlyfrM1C0khZO1kjJStFkfIxAPIYCqR2M&amp;csui=3" TargetMode="External"/><Relationship Id="rId17" Type="http://schemas.openxmlformats.org/officeDocument/2006/relationships/hyperlink" Target="mailto:zam@5wszk.com.pl" TargetMode="External"/><Relationship Id="rId25" Type="http://schemas.openxmlformats.org/officeDocument/2006/relationships/hyperlink" Target="https://sip.lex.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client=firefox-b-d&amp;cs=0&amp;sca_esv=16d5bc79565112ea&amp;q=Prawa+Budowlanego&amp;sa=X&amp;ved=2ahUKEwjrzuSI-omPAxXKRfEDHQ7mNSYQxccNegQIBRAB&amp;mstk=AUtExfDCogSIuXm218Pe3--IkDC5Fz4pkX9MGEZ7favEzLRgbwff1z-CCICYBI5Q5rR4Gzeigz1dsuMSmf86FF_unoLTdWqRJKAfqjVlyfrM1C0khZO1kjJStFkfIxAPIYCqR2M&amp;csui=3" TargetMode="External"/><Relationship Id="rId24" Type="http://schemas.openxmlformats.org/officeDocument/2006/relationships/hyperlink" Target="https://sip.lex.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zam@5wszk.com.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www.portalzp.pl/kody-cpv/szczegoly/roboty-budowlane-6346" TargetMode="External"/><Relationship Id="rId19" Type="http://schemas.openxmlformats.org/officeDocument/2006/relationships/hyperlink" Target="https://ezamowienia.gov.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komentarzpzp.pl/strona-glowna/dzial-ii/rozdzial-2/oddzial-4/art-125" TargetMode="External"/><Relationship Id="rId14" Type="http://schemas.openxmlformats.org/officeDocument/2006/relationships/hyperlink" Target="https://www.gov.pl/web/uzp/jednolity-europejski-dokument-zamowienia" TargetMode="External"/><Relationship Id="rId22" Type="http://schemas.openxmlformats.org/officeDocument/2006/relationships/hyperlink" Target="mailto:m.karpiel@5wszk.com.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theme" Target="theme/theme1.xml"/><Relationship Id="rId8"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21E42-D500-434C-A8B0-9FC4C913C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52</Pages>
  <Words>31517</Words>
  <Characters>189102</Characters>
  <Application>Microsoft Office Word</Application>
  <DocSecurity>0</DocSecurity>
  <Lines>1575</Lines>
  <Paragraphs>440</Paragraphs>
  <ScaleCrop>false</ScaleCrop>
  <HeadingPairs>
    <vt:vector size="2" baseType="variant">
      <vt:variant>
        <vt:lpstr>Tytuł</vt:lpstr>
      </vt:variant>
      <vt:variant>
        <vt:i4>1</vt:i4>
      </vt:variant>
    </vt:vector>
  </HeadingPairs>
  <TitlesOfParts>
    <vt:vector size="1" baseType="lpstr">
      <vt:lpstr>Zatwierdzam data</vt:lpstr>
    </vt:vector>
  </TitlesOfParts>
  <Company/>
  <LinksUpToDate>false</LinksUpToDate>
  <CharactersWithSpaces>220179</CharactersWithSpaces>
  <SharedDoc>false</SharedDoc>
  <HLinks>
    <vt:vector size="168" baseType="variant">
      <vt:variant>
        <vt:i4>589905</vt:i4>
      </vt:variant>
      <vt:variant>
        <vt:i4>81</vt:i4>
      </vt:variant>
      <vt:variant>
        <vt:i4>0</vt:i4>
      </vt:variant>
      <vt:variant>
        <vt:i4>5</vt:i4>
      </vt:variant>
      <vt:variant>
        <vt:lpwstr>https://sip.lex.pl/</vt:lpwstr>
      </vt:variant>
      <vt:variant>
        <vt:lpwstr>/document/68410867?cm=DOCUMENT</vt:lpwstr>
      </vt:variant>
      <vt:variant>
        <vt:i4>393306</vt:i4>
      </vt:variant>
      <vt:variant>
        <vt:i4>78</vt:i4>
      </vt:variant>
      <vt:variant>
        <vt:i4>0</vt:i4>
      </vt:variant>
      <vt:variant>
        <vt:i4>5</vt:i4>
      </vt:variant>
      <vt:variant>
        <vt:lpwstr>https://sip.lex.pl/</vt:lpwstr>
      </vt:variant>
      <vt:variant>
        <vt:lpwstr>/document/67607987?cm=DOCUMENT</vt:lpwstr>
      </vt:variant>
      <vt:variant>
        <vt:i4>2097250</vt:i4>
      </vt:variant>
      <vt:variant>
        <vt:i4>75</vt:i4>
      </vt:variant>
      <vt:variant>
        <vt:i4>0</vt:i4>
      </vt:variant>
      <vt:variant>
        <vt:i4>5</vt:i4>
      </vt:variant>
      <vt:variant>
        <vt:lpwstr>https://sip.lex.pl/</vt:lpwstr>
      </vt:variant>
      <vt:variant>
        <vt:lpwstr>/document/16796295?unitId=art(3)ust(1)pkt(37)&amp;cm=DOCUMENT</vt:lpwstr>
      </vt:variant>
      <vt:variant>
        <vt:i4>589905</vt:i4>
      </vt:variant>
      <vt:variant>
        <vt:i4>72</vt:i4>
      </vt:variant>
      <vt:variant>
        <vt:i4>0</vt:i4>
      </vt:variant>
      <vt:variant>
        <vt:i4>5</vt:i4>
      </vt:variant>
      <vt:variant>
        <vt:lpwstr>https://sip.lex.pl/</vt:lpwstr>
      </vt:variant>
      <vt:variant>
        <vt:lpwstr>/document/68410867?cm=DOCUMENT</vt:lpwstr>
      </vt:variant>
      <vt:variant>
        <vt:i4>393306</vt:i4>
      </vt:variant>
      <vt:variant>
        <vt:i4>69</vt:i4>
      </vt:variant>
      <vt:variant>
        <vt:i4>0</vt:i4>
      </vt:variant>
      <vt:variant>
        <vt:i4>5</vt:i4>
      </vt:variant>
      <vt:variant>
        <vt:lpwstr>https://sip.lex.pl/</vt:lpwstr>
      </vt:variant>
      <vt:variant>
        <vt:lpwstr>/document/67607987?cm=DOCUMENT</vt:lpwstr>
      </vt:variant>
      <vt:variant>
        <vt:i4>262226</vt:i4>
      </vt:variant>
      <vt:variant>
        <vt:i4>66</vt:i4>
      </vt:variant>
      <vt:variant>
        <vt:i4>0</vt:i4>
      </vt:variant>
      <vt:variant>
        <vt:i4>5</vt:i4>
      </vt:variant>
      <vt:variant>
        <vt:lpwstr>https://sip.lex.pl/</vt:lpwstr>
      </vt:variant>
      <vt:variant>
        <vt:lpwstr>/document/18708093?cm=DOCUMENT</vt:lpwstr>
      </vt:variant>
      <vt:variant>
        <vt:i4>589905</vt:i4>
      </vt:variant>
      <vt:variant>
        <vt:i4>63</vt:i4>
      </vt:variant>
      <vt:variant>
        <vt:i4>0</vt:i4>
      </vt:variant>
      <vt:variant>
        <vt:i4>5</vt:i4>
      </vt:variant>
      <vt:variant>
        <vt:lpwstr>https://sip.lex.pl/</vt:lpwstr>
      </vt:variant>
      <vt:variant>
        <vt:lpwstr>/document/68410867?cm=DOCUMENT</vt:lpwstr>
      </vt:variant>
      <vt:variant>
        <vt:i4>393306</vt:i4>
      </vt:variant>
      <vt:variant>
        <vt:i4>60</vt:i4>
      </vt:variant>
      <vt:variant>
        <vt:i4>0</vt:i4>
      </vt:variant>
      <vt:variant>
        <vt:i4>5</vt:i4>
      </vt:variant>
      <vt:variant>
        <vt:lpwstr>https://sip.lex.pl/</vt:lpwstr>
      </vt:variant>
      <vt:variant>
        <vt:lpwstr>/document/67607987?cm=DOCUMENT</vt:lpwstr>
      </vt:variant>
      <vt:variant>
        <vt:i4>393308</vt:i4>
      </vt:variant>
      <vt:variant>
        <vt:i4>57</vt:i4>
      </vt:variant>
      <vt:variant>
        <vt:i4>0</vt:i4>
      </vt:variant>
      <vt:variant>
        <vt:i4>5</vt:i4>
      </vt:variant>
      <vt:variant>
        <vt:lpwstr>https://sip.lex.pl/</vt:lpwstr>
      </vt:variant>
      <vt:variant>
        <vt:lpwstr>/document/18903829?cm=DOCUMENT</vt:lpwstr>
      </vt:variant>
      <vt:variant>
        <vt:i4>1245257</vt:i4>
      </vt:variant>
      <vt:variant>
        <vt:i4>54</vt:i4>
      </vt:variant>
      <vt:variant>
        <vt:i4>0</vt:i4>
      </vt:variant>
      <vt:variant>
        <vt:i4>5</vt:i4>
      </vt:variant>
      <vt:variant>
        <vt:lpwstr>https://www.portalzp.pl/kody-cpv</vt:lpwstr>
      </vt:variant>
      <vt:variant>
        <vt:lpwstr/>
      </vt:variant>
      <vt:variant>
        <vt:i4>1245257</vt:i4>
      </vt:variant>
      <vt:variant>
        <vt:i4>51</vt:i4>
      </vt:variant>
      <vt:variant>
        <vt:i4>0</vt:i4>
      </vt:variant>
      <vt:variant>
        <vt:i4>5</vt:i4>
      </vt:variant>
      <vt:variant>
        <vt:lpwstr>https://www.portalzp.pl/kody-cpv</vt:lpwstr>
      </vt:variant>
      <vt:variant>
        <vt:lpwstr/>
      </vt:variant>
      <vt:variant>
        <vt:i4>1245257</vt:i4>
      </vt:variant>
      <vt:variant>
        <vt:i4>48</vt:i4>
      </vt:variant>
      <vt:variant>
        <vt:i4>0</vt:i4>
      </vt:variant>
      <vt:variant>
        <vt:i4>5</vt:i4>
      </vt:variant>
      <vt:variant>
        <vt:lpwstr>https://www.portalzp.pl/kody-cpv</vt:lpwstr>
      </vt:variant>
      <vt:variant>
        <vt:lpwstr/>
      </vt:variant>
      <vt:variant>
        <vt:i4>1245257</vt:i4>
      </vt:variant>
      <vt:variant>
        <vt:i4>45</vt:i4>
      </vt:variant>
      <vt:variant>
        <vt:i4>0</vt:i4>
      </vt:variant>
      <vt:variant>
        <vt:i4>5</vt:i4>
      </vt:variant>
      <vt:variant>
        <vt:lpwstr>https://www.portalzp.pl/kody-cpv</vt:lpwstr>
      </vt:variant>
      <vt:variant>
        <vt:lpwstr/>
      </vt:variant>
      <vt:variant>
        <vt:i4>1245257</vt:i4>
      </vt:variant>
      <vt:variant>
        <vt:i4>42</vt:i4>
      </vt:variant>
      <vt:variant>
        <vt:i4>0</vt:i4>
      </vt:variant>
      <vt:variant>
        <vt:i4>5</vt:i4>
      </vt:variant>
      <vt:variant>
        <vt:lpwstr>https://www.portalzp.pl/kody-cpv</vt:lpwstr>
      </vt:variant>
      <vt:variant>
        <vt:lpwstr/>
      </vt:variant>
      <vt:variant>
        <vt:i4>7143547</vt:i4>
      </vt:variant>
      <vt:variant>
        <vt:i4>39</vt:i4>
      </vt:variant>
      <vt:variant>
        <vt:i4>0</vt:i4>
      </vt:variant>
      <vt:variant>
        <vt:i4>5</vt:i4>
      </vt:variant>
      <vt:variant>
        <vt:lpwstr>https://www.portalzp.pl/kody-cpv/szczegoly/urzadzenia-i-przyrzady-do-transfuzji-i-infuzji-3008</vt:lpwstr>
      </vt:variant>
      <vt:variant>
        <vt:lpwstr/>
      </vt:variant>
      <vt:variant>
        <vt:i4>1245257</vt:i4>
      </vt:variant>
      <vt:variant>
        <vt:i4>36</vt:i4>
      </vt:variant>
      <vt:variant>
        <vt:i4>0</vt:i4>
      </vt:variant>
      <vt:variant>
        <vt:i4>5</vt:i4>
      </vt:variant>
      <vt:variant>
        <vt:lpwstr>https://www.portalzp.pl/kody-cpv</vt:lpwstr>
      </vt:variant>
      <vt:variant>
        <vt:lpwstr/>
      </vt:variant>
      <vt:variant>
        <vt:i4>3801113</vt:i4>
      </vt:variant>
      <vt:variant>
        <vt:i4>33</vt:i4>
      </vt:variant>
      <vt:variant>
        <vt:i4>0</vt:i4>
      </vt:variant>
      <vt:variant>
        <vt:i4>5</vt:i4>
      </vt:variant>
      <vt:variant>
        <vt:lpwstr>mailto:rodo@5wszk.com.pl</vt:lpwstr>
      </vt:variant>
      <vt:variant>
        <vt:lpwstr/>
      </vt:variant>
      <vt:variant>
        <vt:i4>8257580</vt:i4>
      </vt:variant>
      <vt:variant>
        <vt:i4>30</vt:i4>
      </vt:variant>
      <vt:variant>
        <vt:i4>0</vt:i4>
      </vt:variant>
      <vt:variant>
        <vt:i4>5</vt:i4>
      </vt:variant>
      <vt:variant>
        <vt:lpwstr>https://ezamowienia.gov.pl/</vt:lpwstr>
      </vt:variant>
      <vt:variant>
        <vt:lpwstr/>
      </vt: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2490377</vt:i4>
      </vt:variant>
      <vt:variant>
        <vt:i4>21</vt:i4>
      </vt:variant>
      <vt:variant>
        <vt:i4>0</vt:i4>
      </vt:variant>
      <vt:variant>
        <vt:i4>5</vt:i4>
      </vt:variant>
      <vt:variant>
        <vt:lpwstr>mailto:zam@5wszk.com.pl</vt:lpwstr>
      </vt:variant>
      <vt:variant>
        <vt:lpwstr/>
      </vt:variant>
      <vt:variant>
        <vt:i4>8257580</vt:i4>
      </vt:variant>
      <vt:variant>
        <vt:i4>18</vt:i4>
      </vt:variant>
      <vt:variant>
        <vt:i4>0</vt:i4>
      </vt:variant>
      <vt:variant>
        <vt:i4>5</vt:i4>
      </vt:variant>
      <vt:variant>
        <vt:lpwstr>https://ezamowienia.gov.pl/</vt:lpwstr>
      </vt:variant>
      <vt:variant>
        <vt:lpwstr/>
      </vt:variant>
      <vt:variant>
        <vt:i4>2490377</vt:i4>
      </vt:variant>
      <vt:variant>
        <vt:i4>15</vt:i4>
      </vt:variant>
      <vt:variant>
        <vt:i4>0</vt:i4>
      </vt:variant>
      <vt:variant>
        <vt:i4>5</vt:i4>
      </vt:variant>
      <vt:variant>
        <vt:lpwstr>mailto:zam@5wszk.com.pl</vt:lpwstr>
      </vt:variant>
      <vt:variant>
        <vt:lpwstr/>
      </vt:variant>
      <vt:variant>
        <vt:i4>3276833</vt:i4>
      </vt:variant>
      <vt:variant>
        <vt:i4>12</vt:i4>
      </vt:variant>
      <vt:variant>
        <vt:i4>0</vt:i4>
      </vt:variant>
      <vt:variant>
        <vt:i4>5</vt:i4>
      </vt:variant>
      <vt:variant>
        <vt:lpwstr>https://www.uzp.gov.pl/baza-wiedzy/prawo-zamowien-publicznych-regulacje/prawo-krajowe/jednolity-europejski-dokument-zamowienia</vt:lpwstr>
      </vt:variant>
      <vt:variant>
        <vt:lpwstr/>
      </vt:variant>
      <vt:variant>
        <vt:i4>3276833</vt:i4>
      </vt:variant>
      <vt:variant>
        <vt:i4>9</vt:i4>
      </vt:variant>
      <vt:variant>
        <vt:i4>0</vt:i4>
      </vt:variant>
      <vt:variant>
        <vt:i4>5</vt:i4>
      </vt:variant>
      <vt:variant>
        <vt:lpwstr>https://www.uzp.gov.pl/baza-wiedzy/prawo-zamowien-publicznych-regulacje/prawo-krajowe/jednolity-europejski-dokument-zamowienia</vt:lpwstr>
      </vt:variant>
      <vt:variant>
        <vt:lpwstr/>
      </vt:variant>
      <vt:variant>
        <vt:i4>3080246</vt:i4>
      </vt:variant>
      <vt:variant>
        <vt:i4>6</vt:i4>
      </vt:variant>
      <vt:variant>
        <vt:i4>0</vt:i4>
      </vt:variant>
      <vt:variant>
        <vt:i4>5</vt:i4>
      </vt:variant>
      <vt:variant>
        <vt:lpwstr>https://komentarzpzp.pl/strona-glowna/dzial-ii/rozdzial-2/oddzial-4/art-125</vt:lpwstr>
      </vt:variant>
      <vt:variant>
        <vt:lpwstr/>
      </vt:variant>
      <vt:variant>
        <vt:i4>852053</vt:i4>
      </vt:variant>
      <vt:variant>
        <vt:i4>3</vt:i4>
      </vt:variant>
      <vt:variant>
        <vt:i4>0</vt:i4>
      </vt:variant>
      <vt:variant>
        <vt:i4>5</vt:i4>
      </vt:variant>
      <vt:variant>
        <vt:lpwstr>https://ezamowienia.gov.pl/mp-client/tenders/ocds-148610-18725503-ddd2-11ed-9355-06954b8c6cb9</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 data</dc:title>
  <dc:subject/>
  <dc:creator>tomek</dc:creator>
  <cp:keywords/>
  <dc:description/>
  <cp:lastModifiedBy>Tomasz Cisło</cp:lastModifiedBy>
  <cp:revision>9</cp:revision>
  <cp:lastPrinted>2025-11-06T09:34:00Z</cp:lastPrinted>
  <dcterms:created xsi:type="dcterms:W3CDTF">2025-10-22T08:45:00Z</dcterms:created>
  <dcterms:modified xsi:type="dcterms:W3CDTF">2025-11-06T09:35:00Z</dcterms:modified>
</cp:coreProperties>
</file>